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6A0A" w14:paraId="35C44C97" w14:textId="77777777" w:rsidTr="007F2EF7">
        <w:trPr>
          <w:trHeight w:val="3119"/>
        </w:trPr>
        <w:tc>
          <w:tcPr>
            <w:tcW w:w="9212" w:type="dxa"/>
          </w:tcPr>
          <w:p w14:paraId="7281981C" w14:textId="3731BF7E" w:rsidR="00FB1028" w:rsidRPr="00646A0A" w:rsidRDefault="007F2EF7" w:rsidP="00C21BB2">
            <w:pPr>
              <w:pStyle w:val="Documentname"/>
            </w:pPr>
            <w:r w:rsidRPr="00646A0A">
              <w:t>B</w:t>
            </w:r>
            <w:r w:rsidR="004365D4" w:rsidRPr="00646A0A">
              <w:t>asic</w:t>
            </w:r>
            <w:r w:rsidR="00C21BB2" w:rsidRPr="00646A0A">
              <w:t xml:space="preserve"> Documents</w:t>
            </w:r>
          </w:p>
          <w:p w14:paraId="769A066A" w14:textId="77777777" w:rsidR="005E79D6" w:rsidRPr="00646A0A" w:rsidRDefault="005E79D6" w:rsidP="00481072">
            <w:pPr>
              <w:pStyle w:val="Corpsdetexte"/>
            </w:pPr>
          </w:p>
          <w:p w14:paraId="0DF5106A" w14:textId="77777777" w:rsidR="005E79D6" w:rsidRPr="00646A0A" w:rsidRDefault="005E79D6" w:rsidP="00481072">
            <w:pPr>
              <w:pStyle w:val="Corpsdetexte"/>
            </w:pPr>
          </w:p>
          <w:p w14:paraId="09B835C6" w14:textId="77777777" w:rsidR="00481072" w:rsidRPr="00646A0A" w:rsidRDefault="00481072" w:rsidP="00481072">
            <w:pPr>
              <w:pStyle w:val="Corpsdetexte"/>
            </w:pPr>
          </w:p>
          <w:p w14:paraId="7AF39337" w14:textId="77777777" w:rsidR="00481072" w:rsidRPr="00646A0A" w:rsidRDefault="00481072" w:rsidP="00481072">
            <w:pPr>
              <w:pStyle w:val="Corpsdetexte"/>
            </w:pPr>
          </w:p>
          <w:p w14:paraId="6D639E36" w14:textId="77777777" w:rsidR="00481072" w:rsidRPr="00646A0A" w:rsidRDefault="00481072" w:rsidP="00481072">
            <w:pPr>
              <w:pStyle w:val="Corpsdetexte"/>
            </w:pPr>
          </w:p>
          <w:p w14:paraId="21B979ED" w14:textId="77777777" w:rsidR="00481072" w:rsidRPr="00646A0A" w:rsidRDefault="00481072" w:rsidP="00481072">
            <w:pPr>
              <w:pStyle w:val="Corpsdetexte"/>
            </w:pPr>
          </w:p>
          <w:p w14:paraId="638739C2" w14:textId="77777777" w:rsidR="00481072" w:rsidRPr="00646A0A" w:rsidRDefault="00481072" w:rsidP="00481072">
            <w:pPr>
              <w:pStyle w:val="Corpsdetexte"/>
            </w:pPr>
          </w:p>
          <w:p w14:paraId="55BFBE50" w14:textId="77777777" w:rsidR="00481072" w:rsidRPr="00646A0A" w:rsidRDefault="00481072" w:rsidP="00481072">
            <w:pPr>
              <w:pStyle w:val="Corpsdetexte"/>
            </w:pPr>
          </w:p>
          <w:p w14:paraId="6DC5B909" w14:textId="77777777" w:rsidR="007F2EF7" w:rsidRPr="00646A0A" w:rsidRDefault="007F2EF7" w:rsidP="00481072">
            <w:pPr>
              <w:pStyle w:val="Corpsdetexte"/>
            </w:pPr>
          </w:p>
          <w:p w14:paraId="55588268" w14:textId="77777777" w:rsidR="007F2EF7" w:rsidRPr="00646A0A" w:rsidRDefault="007F2EF7" w:rsidP="00481072">
            <w:pPr>
              <w:pStyle w:val="Corpsdetexte"/>
            </w:pPr>
          </w:p>
          <w:p w14:paraId="3F8FBE9A" w14:textId="77777777" w:rsidR="007F2EF7" w:rsidRPr="00646A0A" w:rsidRDefault="007F2EF7" w:rsidP="00481072">
            <w:pPr>
              <w:pStyle w:val="Corpsdetexte"/>
            </w:pPr>
          </w:p>
          <w:p w14:paraId="37F4E00D" w14:textId="77777777" w:rsidR="00481072" w:rsidRPr="00646A0A" w:rsidRDefault="00481072" w:rsidP="00481072">
            <w:pPr>
              <w:pStyle w:val="Corpsdetexte"/>
            </w:pPr>
          </w:p>
          <w:p w14:paraId="48441628" w14:textId="77777777" w:rsidR="00481072" w:rsidRPr="00646A0A" w:rsidRDefault="00481072" w:rsidP="00481072">
            <w:pPr>
              <w:pStyle w:val="Corpsdetexte"/>
            </w:pPr>
          </w:p>
          <w:p w14:paraId="2B742CA1" w14:textId="77777777" w:rsidR="00481072" w:rsidRPr="00646A0A" w:rsidRDefault="00481072" w:rsidP="00481072">
            <w:pPr>
              <w:pStyle w:val="Corpsdetexte"/>
            </w:pPr>
          </w:p>
          <w:p w14:paraId="5A778208" w14:textId="396E8204" w:rsidR="005E79D6" w:rsidRPr="00646A0A" w:rsidRDefault="0060783F" w:rsidP="0060783F">
            <w:pPr>
              <w:pStyle w:val="Editionnumber"/>
              <w:framePr w:wrap="around"/>
            </w:pPr>
            <w:r w:rsidRPr="00646A0A">
              <w:t>Edition</w:t>
            </w:r>
            <w:r w:rsidR="00803697" w:rsidRPr="00646A0A">
              <w:t xml:space="preserve"> </w:t>
            </w:r>
            <w:r w:rsidR="00013F49">
              <w:t>6</w:t>
            </w:r>
            <w:r w:rsidR="00481072" w:rsidRPr="00646A0A">
              <w:t>.0</w:t>
            </w:r>
          </w:p>
        </w:tc>
      </w:tr>
      <w:tr w:rsidR="0060783F" w:rsidRPr="00646A0A" w14:paraId="226A886A" w14:textId="77777777" w:rsidTr="007F2EF7">
        <w:trPr>
          <w:trHeight w:val="360"/>
        </w:trPr>
        <w:tc>
          <w:tcPr>
            <w:tcW w:w="9212" w:type="dxa"/>
          </w:tcPr>
          <w:p w14:paraId="7EF54525" w14:textId="5886C1AA" w:rsidR="00EC43B8" w:rsidRPr="00646A0A" w:rsidRDefault="00BD70F3" w:rsidP="00481072">
            <w:pPr>
              <w:pStyle w:val="Documentdate"/>
            </w:pPr>
            <w:r>
              <w:t>June</w:t>
            </w:r>
            <w:r w:rsidR="003F1D84" w:rsidRPr="00646A0A">
              <w:t xml:space="preserve"> 202</w:t>
            </w:r>
            <w:r>
              <w:t>2</w:t>
            </w:r>
          </w:p>
        </w:tc>
      </w:tr>
    </w:tbl>
    <w:p w14:paraId="5B098CD1" w14:textId="7D8D1B63" w:rsidR="00EB6F3C" w:rsidRPr="00646A0A" w:rsidRDefault="00693220" w:rsidP="009B389B">
      <w:pPr>
        <w:pStyle w:val="Textedesaisie"/>
        <w:sectPr w:rsidR="00EB6F3C" w:rsidRPr="00646A0A" w:rsidSect="0069322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418" w:bottom="567" w:left="1418" w:header="567" w:footer="567" w:gutter="0"/>
          <w:cols w:space="708"/>
          <w:docGrid w:linePitch="360"/>
        </w:sectPr>
      </w:pPr>
      <w:r w:rsidRPr="00A4584E">
        <w:rPr>
          <w:noProof/>
          <w:lang w:val="de-DE" w:eastAsia="de-DE"/>
        </w:rPr>
        <mc:AlternateContent>
          <mc:Choice Requires="wps">
            <w:drawing>
              <wp:anchor distT="0" distB="0" distL="114300" distR="114300" simplePos="0" relativeHeight="251658240"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v:textbox>
                <w10:wrap anchorx="page" anchory="page"/>
                <w10:anchorlock/>
              </v:shape>
            </w:pict>
          </mc:Fallback>
        </mc:AlternateContent>
      </w:r>
    </w:p>
    <w:p w14:paraId="032DBEFC" w14:textId="5B50DC26" w:rsidR="009362AF" w:rsidRPr="00646A0A"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19" w:name="_Toc440293457"/>
      <w:r w:rsidRPr="00646A0A">
        <w:lastRenderedPageBreak/>
        <w:t xml:space="preserve">Document </w:t>
      </w:r>
      <w:r w:rsidR="004365D4" w:rsidRPr="00646A0A">
        <w:t>Revision</w:t>
      </w:r>
    </w:p>
    <w:p w14:paraId="7DBEFD90" w14:textId="1AF322E6" w:rsidR="00563788" w:rsidRPr="00646A0A" w:rsidRDefault="00575697" w:rsidP="00A4584E">
      <w:pPr>
        <w:pStyle w:val="Corpsdetexte"/>
        <w:spacing w:before="120"/>
        <w:outlineLvl w:val="0"/>
        <w:rPr>
          <w:rFonts w:ascii="Arial" w:hAnsi="Arial" w:cs="Arial"/>
          <w:b/>
          <w:color w:val="00558C"/>
          <w:sz w:val="32"/>
          <w:szCs w:val="32"/>
        </w:rPr>
      </w:pPr>
      <w:r w:rsidRPr="00646A0A">
        <w:t xml:space="preserve">Revisions to this </w:t>
      </w:r>
      <w:r w:rsidR="002149FC" w:rsidRPr="00646A0A">
        <w:t>d</w:t>
      </w:r>
      <w:r w:rsidRPr="00646A0A">
        <w:t>ocument are to be noted in the table prior to the issue of a revised document.</w:t>
      </w:r>
    </w:p>
    <w:p w14:paraId="231267DA" w14:textId="28662C23" w:rsidR="00563788" w:rsidRPr="00646A0A" w:rsidRDefault="00563788" w:rsidP="00A4584E">
      <w:pPr>
        <w:spacing w:after="120"/>
        <w:jc w:val="both"/>
        <w:outlineLvl w:val="0"/>
        <w:rPr>
          <w:rFonts w:cs="Arial"/>
          <w:i/>
          <w:color w:val="00558C"/>
        </w:rPr>
      </w:pPr>
      <w:r w:rsidRPr="00646A0A">
        <w:rPr>
          <w:rFonts w:cs="Arial"/>
          <w:b/>
          <w:color w:val="00558C"/>
          <w:sz w:val="32"/>
          <w:szCs w:val="32"/>
        </w:rPr>
        <w:t xml:space="preserve">Document </w:t>
      </w:r>
      <w:r w:rsidR="004365D4" w:rsidRPr="00646A0A">
        <w:rPr>
          <w:rFonts w:cs="Arial"/>
          <w:b/>
          <w:color w:val="00558C"/>
          <w:sz w:val="32"/>
          <w:szCs w:val="32"/>
        </w:rPr>
        <w:t>a</w:t>
      </w:r>
      <w:r w:rsidRPr="00646A0A">
        <w:rPr>
          <w:rFonts w:cs="Arial"/>
          <w:b/>
          <w:color w:val="00558C"/>
          <w:sz w:val="32"/>
          <w:szCs w:val="32"/>
        </w:rPr>
        <w:t>uthori</w:t>
      </w:r>
      <w:r w:rsidR="004365D4" w:rsidRPr="00646A0A">
        <w:rPr>
          <w:rFonts w:cs="Arial"/>
          <w:b/>
          <w:color w:val="00558C"/>
          <w:sz w:val="32"/>
          <w:szCs w:val="32"/>
        </w:rPr>
        <w:t>z</w:t>
      </w:r>
      <w:r w:rsidRPr="00646A0A">
        <w:rPr>
          <w:rFonts w:cs="Arial"/>
          <w:b/>
          <w:color w:val="00558C"/>
          <w:sz w:val="32"/>
          <w:szCs w:val="32"/>
        </w:rPr>
        <w:t>ation</w:t>
      </w:r>
    </w:p>
    <w:tbl>
      <w:tblPr>
        <w:tblW w:w="510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80"/>
        <w:gridCol w:w="1355"/>
        <w:gridCol w:w="1498"/>
        <w:gridCol w:w="2153"/>
        <w:gridCol w:w="1637"/>
        <w:gridCol w:w="2216"/>
      </w:tblGrid>
      <w:tr w:rsidR="003266C7" w:rsidRPr="00646A0A" w14:paraId="271DC118" w14:textId="77777777" w:rsidTr="00323090">
        <w:tc>
          <w:tcPr>
            <w:tcW w:w="477" w:type="pct"/>
            <w:shd w:val="clear" w:color="auto" w:fill="auto"/>
          </w:tcPr>
          <w:p w14:paraId="1426EC24" w14:textId="77777777" w:rsidR="00563788" w:rsidRPr="00A4584E" w:rsidRDefault="00563788" w:rsidP="00B115F3">
            <w:pPr>
              <w:pStyle w:val="Tableheading"/>
              <w:rPr>
                <w:color w:val="00558C"/>
              </w:rPr>
            </w:pPr>
            <w:r w:rsidRPr="00A4584E">
              <w:rPr>
                <w:color w:val="00558C"/>
              </w:rPr>
              <w:t>Version</w:t>
            </w:r>
          </w:p>
        </w:tc>
        <w:tc>
          <w:tcPr>
            <w:tcW w:w="693" w:type="pct"/>
            <w:shd w:val="clear" w:color="auto" w:fill="auto"/>
          </w:tcPr>
          <w:p w14:paraId="343DE1AB" w14:textId="77777777" w:rsidR="00563788" w:rsidRPr="00A4584E" w:rsidRDefault="00563788" w:rsidP="00B115F3">
            <w:pPr>
              <w:pStyle w:val="Tableheading"/>
              <w:rPr>
                <w:color w:val="00558C"/>
              </w:rPr>
            </w:pPr>
            <w:r w:rsidRPr="00A4584E">
              <w:rPr>
                <w:color w:val="00558C"/>
              </w:rPr>
              <w:t>Issue date</w:t>
            </w:r>
          </w:p>
        </w:tc>
        <w:tc>
          <w:tcPr>
            <w:tcW w:w="766" w:type="pct"/>
            <w:shd w:val="clear" w:color="auto" w:fill="auto"/>
          </w:tcPr>
          <w:p w14:paraId="450726A0" w14:textId="77777777" w:rsidR="00563788" w:rsidRPr="00A4584E" w:rsidRDefault="00563788" w:rsidP="00B115F3">
            <w:pPr>
              <w:pStyle w:val="Tableheading"/>
              <w:rPr>
                <w:color w:val="00558C"/>
              </w:rPr>
            </w:pPr>
            <w:r w:rsidRPr="00A4584E">
              <w:rPr>
                <w:color w:val="00558C"/>
              </w:rPr>
              <w:t>Author</w:t>
            </w:r>
          </w:p>
        </w:tc>
        <w:tc>
          <w:tcPr>
            <w:tcW w:w="1098" w:type="pct"/>
            <w:shd w:val="clear" w:color="auto" w:fill="auto"/>
          </w:tcPr>
          <w:p w14:paraId="3E61A93C" w14:textId="77777777" w:rsidR="00563788" w:rsidRPr="00A4584E" w:rsidRDefault="00563788" w:rsidP="00B115F3">
            <w:pPr>
              <w:pStyle w:val="Tableheading"/>
              <w:rPr>
                <w:color w:val="00558C"/>
              </w:rPr>
            </w:pPr>
            <w:r w:rsidRPr="00A4584E">
              <w:rPr>
                <w:color w:val="00558C"/>
              </w:rPr>
              <w:t>Nature of change</w:t>
            </w:r>
          </w:p>
        </w:tc>
        <w:tc>
          <w:tcPr>
            <w:tcW w:w="836" w:type="pct"/>
            <w:shd w:val="clear" w:color="auto" w:fill="auto"/>
          </w:tcPr>
          <w:p w14:paraId="43A625DC" w14:textId="18785A1A" w:rsidR="00563788" w:rsidRPr="00A4584E" w:rsidRDefault="00563788" w:rsidP="00B115F3">
            <w:pPr>
              <w:pStyle w:val="Tableheading"/>
              <w:rPr>
                <w:color w:val="00558C"/>
              </w:rPr>
            </w:pPr>
            <w:r w:rsidRPr="00A4584E">
              <w:rPr>
                <w:color w:val="00558C"/>
              </w:rPr>
              <w:t>Authori</w:t>
            </w:r>
            <w:r w:rsidR="00323090" w:rsidRPr="00646A0A">
              <w:rPr>
                <w:color w:val="00558C"/>
              </w:rPr>
              <w:t>z</w:t>
            </w:r>
            <w:r w:rsidRPr="00A4584E">
              <w:rPr>
                <w:color w:val="00558C"/>
              </w:rPr>
              <w:t>ed by</w:t>
            </w:r>
          </w:p>
        </w:tc>
        <w:tc>
          <w:tcPr>
            <w:tcW w:w="1131" w:type="pct"/>
            <w:shd w:val="clear" w:color="auto" w:fill="auto"/>
          </w:tcPr>
          <w:p w14:paraId="58073233" w14:textId="1D679508" w:rsidR="00563788" w:rsidRPr="00A4584E" w:rsidRDefault="00563788" w:rsidP="00B115F3">
            <w:pPr>
              <w:pStyle w:val="Tableheading"/>
              <w:rPr>
                <w:color w:val="00558C"/>
              </w:rPr>
            </w:pPr>
            <w:r w:rsidRPr="00A4584E">
              <w:rPr>
                <w:color w:val="00558C"/>
              </w:rPr>
              <w:t>Date of authori</w:t>
            </w:r>
            <w:r w:rsidR="00323090" w:rsidRPr="00646A0A">
              <w:rPr>
                <w:color w:val="00558C"/>
              </w:rPr>
              <w:t>z</w:t>
            </w:r>
            <w:r w:rsidRPr="00A4584E">
              <w:rPr>
                <w:color w:val="00558C"/>
              </w:rPr>
              <w:t>ation</w:t>
            </w:r>
          </w:p>
        </w:tc>
      </w:tr>
      <w:tr w:rsidR="003266C7" w:rsidRPr="00646A0A" w14:paraId="71DB84CC" w14:textId="77777777" w:rsidTr="00323090">
        <w:tc>
          <w:tcPr>
            <w:tcW w:w="477" w:type="pct"/>
          </w:tcPr>
          <w:p w14:paraId="50AA2254" w14:textId="79328026" w:rsidR="002149FC" w:rsidRPr="00646A0A" w:rsidRDefault="002149FC" w:rsidP="00B21900">
            <w:pPr>
              <w:pStyle w:val="Tabletext"/>
            </w:pPr>
            <w:r w:rsidRPr="00646A0A">
              <w:t>1</w:t>
            </w:r>
            <w:r w:rsidR="004365D4" w:rsidRPr="00646A0A">
              <w:t>.0</w:t>
            </w:r>
          </w:p>
        </w:tc>
        <w:tc>
          <w:tcPr>
            <w:tcW w:w="693" w:type="pct"/>
          </w:tcPr>
          <w:p w14:paraId="29F3D1ED" w14:textId="399B4C88" w:rsidR="002149FC" w:rsidRPr="00646A0A" w:rsidRDefault="00F2677E" w:rsidP="00B94FCF">
            <w:pPr>
              <w:pStyle w:val="Tabletext"/>
            </w:pPr>
            <w:r w:rsidRPr="00646A0A">
              <w:t>24</w:t>
            </w:r>
            <w:r w:rsidR="005C01CC" w:rsidRPr="00646A0A">
              <w:t xml:space="preserve"> </w:t>
            </w:r>
            <w:r w:rsidRPr="00646A0A">
              <w:t>June 2016</w:t>
            </w:r>
          </w:p>
        </w:tc>
        <w:tc>
          <w:tcPr>
            <w:tcW w:w="766" w:type="pct"/>
          </w:tcPr>
          <w:p w14:paraId="09C929AC" w14:textId="060D1117" w:rsidR="002149FC" w:rsidRPr="00646A0A" w:rsidRDefault="006750C6" w:rsidP="00B21900">
            <w:pPr>
              <w:pStyle w:val="Tabletext"/>
            </w:pPr>
            <w:r w:rsidRPr="00646A0A">
              <w:t>Secretariat</w:t>
            </w:r>
          </w:p>
        </w:tc>
        <w:tc>
          <w:tcPr>
            <w:tcW w:w="1098" w:type="pct"/>
          </w:tcPr>
          <w:p w14:paraId="05506449" w14:textId="77777777" w:rsidR="002149FC" w:rsidRPr="00646A0A" w:rsidRDefault="002149FC" w:rsidP="00B21900">
            <w:pPr>
              <w:pStyle w:val="Tabletext"/>
            </w:pPr>
          </w:p>
        </w:tc>
        <w:tc>
          <w:tcPr>
            <w:tcW w:w="836" w:type="pct"/>
          </w:tcPr>
          <w:p w14:paraId="7823EBDB" w14:textId="3F1D9653" w:rsidR="002149FC" w:rsidRPr="00646A0A" w:rsidRDefault="002149FC" w:rsidP="00B21900">
            <w:pPr>
              <w:pStyle w:val="Tabletext"/>
            </w:pPr>
            <w:r w:rsidRPr="00646A0A">
              <w:t xml:space="preserve">Council </w:t>
            </w:r>
            <w:r w:rsidR="00C86B01" w:rsidRPr="00646A0A">
              <w:t>62</w:t>
            </w:r>
          </w:p>
        </w:tc>
        <w:tc>
          <w:tcPr>
            <w:tcW w:w="1131" w:type="pct"/>
          </w:tcPr>
          <w:p w14:paraId="151C1843" w14:textId="15D3DF0A" w:rsidR="002149FC" w:rsidRPr="00646A0A" w:rsidRDefault="006750C6" w:rsidP="00B94FCF">
            <w:pPr>
              <w:pStyle w:val="Tabletext"/>
            </w:pPr>
            <w:r w:rsidRPr="00646A0A">
              <w:t>24 June 2016</w:t>
            </w:r>
          </w:p>
        </w:tc>
      </w:tr>
      <w:tr w:rsidR="003266C7" w:rsidRPr="00646A0A" w14:paraId="3588E7D1" w14:textId="77777777" w:rsidTr="00323090">
        <w:tc>
          <w:tcPr>
            <w:tcW w:w="477" w:type="pct"/>
          </w:tcPr>
          <w:p w14:paraId="3B858525" w14:textId="407CFCC0" w:rsidR="00563788" w:rsidRPr="00646A0A" w:rsidRDefault="00FF5D3A" w:rsidP="00B21900">
            <w:pPr>
              <w:pStyle w:val="Tabletext"/>
            </w:pPr>
            <w:r w:rsidRPr="00646A0A">
              <w:t>2</w:t>
            </w:r>
            <w:r w:rsidR="004365D4" w:rsidRPr="00646A0A">
              <w:t>.0</w:t>
            </w:r>
          </w:p>
        </w:tc>
        <w:tc>
          <w:tcPr>
            <w:tcW w:w="693" w:type="pct"/>
          </w:tcPr>
          <w:p w14:paraId="0C51A49A" w14:textId="7C20501B" w:rsidR="00563788" w:rsidRPr="00646A0A" w:rsidRDefault="00FF5D3A" w:rsidP="00B94FCF">
            <w:pPr>
              <w:pStyle w:val="Tabletext"/>
            </w:pPr>
            <w:r w:rsidRPr="00646A0A">
              <w:t>16</w:t>
            </w:r>
            <w:r w:rsidR="00AC2055" w:rsidRPr="00646A0A">
              <w:t xml:space="preserve"> June 2017</w:t>
            </w:r>
          </w:p>
        </w:tc>
        <w:tc>
          <w:tcPr>
            <w:tcW w:w="766" w:type="pct"/>
          </w:tcPr>
          <w:p w14:paraId="3324585A" w14:textId="63F40FA4" w:rsidR="00563788" w:rsidRPr="00646A0A" w:rsidRDefault="006750C6" w:rsidP="00B21900">
            <w:pPr>
              <w:pStyle w:val="Tabletext"/>
            </w:pPr>
            <w:r w:rsidRPr="00646A0A">
              <w:t>Secretariat</w:t>
            </w:r>
          </w:p>
        </w:tc>
        <w:tc>
          <w:tcPr>
            <w:tcW w:w="1098" w:type="pct"/>
          </w:tcPr>
          <w:p w14:paraId="77E8BD30" w14:textId="77777777" w:rsidR="00563788" w:rsidRPr="00646A0A" w:rsidRDefault="00FF5D3A" w:rsidP="00B21900">
            <w:pPr>
              <w:pStyle w:val="Tabletext"/>
            </w:pPr>
            <w:r w:rsidRPr="00646A0A">
              <w:t>Article 6.2</w:t>
            </w:r>
          </w:p>
          <w:p w14:paraId="145E3536" w14:textId="4832F66F" w:rsidR="00FF5D3A" w:rsidRPr="00646A0A" w:rsidRDefault="00FF5D3A" w:rsidP="00B21900">
            <w:pPr>
              <w:pStyle w:val="Tabletext"/>
            </w:pPr>
            <w:r w:rsidRPr="00646A0A">
              <w:t xml:space="preserve">Addition of appointment and termination clause for </w:t>
            </w:r>
            <w:r w:rsidR="00406F66">
              <w:t>c</w:t>
            </w:r>
            <w:r w:rsidRPr="00646A0A">
              <w:t xml:space="preserve">ommittee </w:t>
            </w:r>
            <w:r w:rsidR="00406F66">
              <w:t>c</w:t>
            </w:r>
            <w:r w:rsidRPr="00646A0A">
              <w:t xml:space="preserve">hairs and </w:t>
            </w:r>
            <w:r w:rsidR="00406F66">
              <w:t>v</w:t>
            </w:r>
            <w:r w:rsidRPr="00646A0A">
              <w:t xml:space="preserve">ice </w:t>
            </w:r>
            <w:r w:rsidR="00406F66">
              <w:t>c</w:t>
            </w:r>
            <w:r w:rsidRPr="00646A0A">
              <w:t>hairs.</w:t>
            </w:r>
          </w:p>
        </w:tc>
        <w:tc>
          <w:tcPr>
            <w:tcW w:w="836" w:type="pct"/>
          </w:tcPr>
          <w:p w14:paraId="7D2C1B26" w14:textId="59CAFDAC" w:rsidR="00563788" w:rsidRPr="00646A0A" w:rsidRDefault="00FF5D3A" w:rsidP="00B21900">
            <w:pPr>
              <w:pStyle w:val="Tabletext"/>
            </w:pPr>
            <w:r w:rsidRPr="00646A0A">
              <w:t>Council 64</w:t>
            </w:r>
          </w:p>
        </w:tc>
        <w:tc>
          <w:tcPr>
            <w:tcW w:w="1131" w:type="pct"/>
          </w:tcPr>
          <w:p w14:paraId="201A8C66" w14:textId="6624E76C" w:rsidR="00563788" w:rsidRPr="00646A0A" w:rsidRDefault="00FF5D3A" w:rsidP="00B94FCF">
            <w:pPr>
              <w:pStyle w:val="Tabletext"/>
            </w:pPr>
            <w:r w:rsidRPr="00646A0A">
              <w:t>16 June 2017</w:t>
            </w:r>
          </w:p>
        </w:tc>
      </w:tr>
      <w:tr w:rsidR="003266C7" w:rsidRPr="00646A0A" w14:paraId="5579B4E0" w14:textId="77777777" w:rsidTr="00323090">
        <w:tc>
          <w:tcPr>
            <w:tcW w:w="477" w:type="pct"/>
          </w:tcPr>
          <w:p w14:paraId="603210B2" w14:textId="7BCBE0CB" w:rsidR="00563788" w:rsidRPr="00646A0A" w:rsidRDefault="005A0F50" w:rsidP="00B21900">
            <w:pPr>
              <w:pStyle w:val="Tabletext"/>
              <w:rPr>
                <w:rFonts w:cstheme="minorHAnsi"/>
                <w:szCs w:val="18"/>
              </w:rPr>
            </w:pPr>
            <w:r w:rsidRPr="00646A0A">
              <w:rPr>
                <w:rFonts w:cstheme="minorHAnsi"/>
                <w:szCs w:val="18"/>
              </w:rPr>
              <w:t>3</w:t>
            </w:r>
            <w:r w:rsidR="004365D4" w:rsidRPr="00646A0A">
              <w:rPr>
                <w:rFonts w:cstheme="minorHAnsi"/>
                <w:szCs w:val="18"/>
              </w:rPr>
              <w:t>.0</w:t>
            </w:r>
          </w:p>
        </w:tc>
        <w:tc>
          <w:tcPr>
            <w:tcW w:w="693" w:type="pct"/>
          </w:tcPr>
          <w:p w14:paraId="7BB75959" w14:textId="7EF10853" w:rsidR="00563788" w:rsidRPr="00646A0A" w:rsidRDefault="00CD00E9" w:rsidP="00B21900">
            <w:pPr>
              <w:pStyle w:val="Tabletext"/>
              <w:rPr>
                <w:rFonts w:cstheme="minorHAnsi"/>
                <w:szCs w:val="18"/>
              </w:rPr>
            </w:pPr>
            <w:r w:rsidRPr="00646A0A">
              <w:rPr>
                <w:rFonts w:cstheme="minorHAnsi"/>
                <w:szCs w:val="18"/>
              </w:rPr>
              <w:t>29 May 2018</w:t>
            </w:r>
          </w:p>
        </w:tc>
        <w:tc>
          <w:tcPr>
            <w:tcW w:w="766" w:type="pct"/>
          </w:tcPr>
          <w:p w14:paraId="43EB9F9F" w14:textId="7D92867B" w:rsidR="00563788"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2DD992AC" w14:textId="77777777" w:rsidR="00563788" w:rsidRPr="00646A0A" w:rsidRDefault="005A0F50" w:rsidP="00B21900">
            <w:pPr>
              <w:pStyle w:val="Tabletext"/>
              <w:rPr>
                <w:rFonts w:cstheme="minorHAnsi"/>
                <w:szCs w:val="18"/>
              </w:rPr>
            </w:pPr>
            <w:r w:rsidRPr="00646A0A">
              <w:rPr>
                <w:rFonts w:cstheme="minorHAnsi"/>
                <w:szCs w:val="18"/>
              </w:rPr>
              <w:t>Constitution</w:t>
            </w:r>
          </w:p>
          <w:p w14:paraId="41576D01" w14:textId="2771ECD3" w:rsidR="005A0F50" w:rsidRPr="00646A0A" w:rsidRDefault="005A0F50" w:rsidP="00B21900">
            <w:pPr>
              <w:pStyle w:val="Tabletext"/>
              <w:rPr>
                <w:rFonts w:cstheme="minorHAnsi"/>
                <w:szCs w:val="18"/>
              </w:rPr>
            </w:pPr>
          </w:p>
        </w:tc>
        <w:tc>
          <w:tcPr>
            <w:tcW w:w="836" w:type="pct"/>
          </w:tcPr>
          <w:p w14:paraId="51FD9BD3" w14:textId="62350B49" w:rsidR="00563788" w:rsidRPr="00646A0A" w:rsidRDefault="006750C6" w:rsidP="00B21900">
            <w:pPr>
              <w:pStyle w:val="Tabletext"/>
              <w:rPr>
                <w:rFonts w:cstheme="minorHAnsi"/>
                <w:szCs w:val="18"/>
              </w:rPr>
            </w:pPr>
            <w:r w:rsidRPr="00646A0A">
              <w:rPr>
                <w:rFonts w:cstheme="minorHAnsi"/>
                <w:szCs w:val="18"/>
              </w:rPr>
              <w:t xml:space="preserve">General Assembly </w:t>
            </w:r>
          </w:p>
        </w:tc>
        <w:tc>
          <w:tcPr>
            <w:tcW w:w="1131" w:type="pct"/>
          </w:tcPr>
          <w:p w14:paraId="094FCD0A" w14:textId="7FD951AF" w:rsidR="00563788" w:rsidRPr="00646A0A" w:rsidRDefault="006750C6" w:rsidP="00B21900">
            <w:pPr>
              <w:pStyle w:val="Tabletext"/>
              <w:rPr>
                <w:rFonts w:cstheme="minorHAnsi"/>
                <w:szCs w:val="18"/>
              </w:rPr>
            </w:pPr>
            <w:r w:rsidRPr="00646A0A">
              <w:rPr>
                <w:rFonts w:cstheme="minorHAnsi"/>
                <w:szCs w:val="18"/>
              </w:rPr>
              <w:t>29 May 2018</w:t>
            </w:r>
          </w:p>
        </w:tc>
      </w:tr>
      <w:tr w:rsidR="003266C7" w:rsidRPr="00646A0A" w14:paraId="5C05F567" w14:textId="77777777" w:rsidTr="00323090">
        <w:tc>
          <w:tcPr>
            <w:tcW w:w="477" w:type="pct"/>
          </w:tcPr>
          <w:p w14:paraId="588C3B00" w14:textId="7FAB4FA5" w:rsidR="00B94FCF" w:rsidRPr="00646A0A" w:rsidRDefault="002149FC" w:rsidP="00B21900">
            <w:pPr>
              <w:pStyle w:val="Tabletext"/>
              <w:rPr>
                <w:rFonts w:cstheme="minorHAnsi"/>
                <w:szCs w:val="18"/>
              </w:rPr>
            </w:pPr>
            <w:r w:rsidRPr="00646A0A">
              <w:rPr>
                <w:rFonts w:cstheme="minorHAnsi"/>
                <w:szCs w:val="18"/>
              </w:rPr>
              <w:t>4</w:t>
            </w:r>
            <w:r w:rsidR="004365D4" w:rsidRPr="00646A0A">
              <w:rPr>
                <w:rFonts w:cstheme="minorHAnsi"/>
                <w:szCs w:val="18"/>
              </w:rPr>
              <w:t>.0</w:t>
            </w:r>
          </w:p>
        </w:tc>
        <w:tc>
          <w:tcPr>
            <w:tcW w:w="693" w:type="pct"/>
          </w:tcPr>
          <w:p w14:paraId="16C05A00" w14:textId="0A260AE0" w:rsidR="00B94FCF" w:rsidRPr="00646A0A" w:rsidRDefault="002C40EE" w:rsidP="00B21900">
            <w:pPr>
              <w:pStyle w:val="Tabletext"/>
              <w:rPr>
                <w:rFonts w:cstheme="minorHAnsi"/>
                <w:szCs w:val="18"/>
              </w:rPr>
            </w:pPr>
            <w:r w:rsidRPr="00646A0A">
              <w:rPr>
                <w:rFonts w:cstheme="minorHAnsi"/>
                <w:szCs w:val="18"/>
              </w:rPr>
              <w:t>21 June 2019</w:t>
            </w:r>
          </w:p>
        </w:tc>
        <w:tc>
          <w:tcPr>
            <w:tcW w:w="766" w:type="pct"/>
          </w:tcPr>
          <w:p w14:paraId="6C497429" w14:textId="58D6E914" w:rsidR="00B94FCF"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58FA31A5" w14:textId="738098C7" w:rsidR="00B94FCF" w:rsidRPr="00646A0A" w:rsidRDefault="002149FC" w:rsidP="00B21900">
            <w:pPr>
              <w:pStyle w:val="Tabletext"/>
              <w:rPr>
                <w:rFonts w:cstheme="minorHAnsi"/>
                <w:szCs w:val="18"/>
              </w:rPr>
            </w:pPr>
            <w:r w:rsidRPr="00646A0A">
              <w:rPr>
                <w:rFonts w:cstheme="minorHAnsi"/>
                <w:szCs w:val="18"/>
              </w:rPr>
              <w:t>Consistency throughout the document</w:t>
            </w:r>
          </w:p>
        </w:tc>
        <w:tc>
          <w:tcPr>
            <w:tcW w:w="836" w:type="pct"/>
          </w:tcPr>
          <w:p w14:paraId="114F5E63" w14:textId="228201AE" w:rsidR="00B94FCF" w:rsidRPr="00646A0A" w:rsidRDefault="002149FC" w:rsidP="00B21900">
            <w:pPr>
              <w:pStyle w:val="Tabletext"/>
              <w:rPr>
                <w:rFonts w:cstheme="minorHAnsi"/>
                <w:szCs w:val="18"/>
              </w:rPr>
            </w:pPr>
            <w:r w:rsidRPr="00646A0A">
              <w:rPr>
                <w:rFonts w:cstheme="minorHAnsi"/>
                <w:szCs w:val="18"/>
              </w:rPr>
              <w:t>Council 69</w:t>
            </w:r>
          </w:p>
        </w:tc>
        <w:tc>
          <w:tcPr>
            <w:tcW w:w="1131" w:type="pct"/>
          </w:tcPr>
          <w:p w14:paraId="2CE4AE78" w14:textId="707BDEFB" w:rsidR="00B94FCF" w:rsidRPr="00646A0A" w:rsidRDefault="006750C6" w:rsidP="00B21900">
            <w:pPr>
              <w:pStyle w:val="Tabletext"/>
              <w:rPr>
                <w:rFonts w:cstheme="minorHAnsi"/>
                <w:szCs w:val="18"/>
              </w:rPr>
            </w:pPr>
            <w:r w:rsidRPr="00646A0A">
              <w:rPr>
                <w:rFonts w:cstheme="minorHAnsi"/>
                <w:szCs w:val="18"/>
              </w:rPr>
              <w:t>21 June 2019</w:t>
            </w:r>
          </w:p>
        </w:tc>
      </w:tr>
      <w:tr w:rsidR="003266C7" w:rsidRPr="00646A0A" w14:paraId="06B6C0FE" w14:textId="77777777" w:rsidTr="00323090">
        <w:tc>
          <w:tcPr>
            <w:tcW w:w="477" w:type="pct"/>
          </w:tcPr>
          <w:p w14:paraId="15169E7E" w14:textId="43481BDF" w:rsidR="00B94FCF" w:rsidRPr="00646A0A" w:rsidRDefault="003F1D84" w:rsidP="00B21900">
            <w:pPr>
              <w:pStyle w:val="Tabletext"/>
              <w:rPr>
                <w:rFonts w:cstheme="minorHAnsi"/>
                <w:szCs w:val="18"/>
              </w:rPr>
            </w:pPr>
            <w:r w:rsidRPr="00646A0A">
              <w:rPr>
                <w:rFonts w:cstheme="minorHAnsi"/>
                <w:szCs w:val="18"/>
              </w:rPr>
              <w:t>5</w:t>
            </w:r>
            <w:r w:rsidR="004365D4" w:rsidRPr="00646A0A">
              <w:rPr>
                <w:rFonts w:cstheme="minorHAnsi"/>
                <w:szCs w:val="18"/>
              </w:rPr>
              <w:t>.0</w:t>
            </w:r>
          </w:p>
        </w:tc>
        <w:tc>
          <w:tcPr>
            <w:tcW w:w="693" w:type="pct"/>
          </w:tcPr>
          <w:p w14:paraId="1FCAF794" w14:textId="5B263872" w:rsidR="00B94FCF" w:rsidRPr="00646A0A" w:rsidRDefault="002C40EE" w:rsidP="00B21900">
            <w:pPr>
              <w:pStyle w:val="Tabletext"/>
              <w:rPr>
                <w:rFonts w:cstheme="minorHAnsi"/>
                <w:szCs w:val="18"/>
              </w:rPr>
            </w:pPr>
            <w:r w:rsidRPr="00646A0A">
              <w:rPr>
                <w:rFonts w:cstheme="minorHAnsi"/>
                <w:szCs w:val="18"/>
              </w:rPr>
              <w:t>10 December 2020</w:t>
            </w:r>
          </w:p>
        </w:tc>
        <w:tc>
          <w:tcPr>
            <w:tcW w:w="766" w:type="pct"/>
          </w:tcPr>
          <w:p w14:paraId="4888BE42" w14:textId="684CCA01" w:rsidR="00B94FCF" w:rsidRPr="00646A0A" w:rsidRDefault="003F1D84" w:rsidP="00B21900">
            <w:pPr>
              <w:pStyle w:val="Tabletext"/>
              <w:rPr>
                <w:rFonts w:cstheme="minorHAnsi"/>
                <w:szCs w:val="18"/>
              </w:rPr>
            </w:pPr>
            <w:r w:rsidRPr="00646A0A">
              <w:rPr>
                <w:rFonts w:cstheme="minorHAnsi"/>
                <w:szCs w:val="18"/>
              </w:rPr>
              <w:t>Secretariat</w:t>
            </w:r>
          </w:p>
        </w:tc>
        <w:tc>
          <w:tcPr>
            <w:tcW w:w="1098" w:type="pct"/>
          </w:tcPr>
          <w:p w14:paraId="45EA3817" w14:textId="111FA3EE" w:rsidR="00B94FCF" w:rsidRPr="00646A0A" w:rsidRDefault="003F1D84" w:rsidP="00B21900">
            <w:pPr>
              <w:pStyle w:val="Tabletext"/>
              <w:rPr>
                <w:rFonts w:cstheme="minorHAnsi"/>
                <w:szCs w:val="18"/>
              </w:rPr>
            </w:pPr>
            <w:r w:rsidRPr="00646A0A">
              <w:rPr>
                <w:rFonts w:cstheme="minorHAnsi"/>
                <w:szCs w:val="18"/>
              </w:rPr>
              <w:t xml:space="preserve">Changes in GR </w:t>
            </w:r>
            <w:r w:rsidR="00B2246E" w:rsidRPr="00646A0A">
              <w:rPr>
                <w:rFonts w:cstheme="minorHAnsi"/>
                <w:szCs w:val="18"/>
              </w:rPr>
              <w:t>A</w:t>
            </w:r>
            <w:r w:rsidRPr="00646A0A">
              <w:rPr>
                <w:rFonts w:cstheme="minorHAnsi"/>
                <w:szCs w:val="18"/>
              </w:rPr>
              <w:t xml:space="preserve">rticle 2, paragraph 2.4, in </w:t>
            </w:r>
            <w:r w:rsidR="00B2246E" w:rsidRPr="00646A0A">
              <w:rPr>
                <w:rFonts w:cstheme="minorHAnsi"/>
                <w:szCs w:val="18"/>
              </w:rPr>
              <w:t>A</w:t>
            </w:r>
            <w:r w:rsidRPr="00646A0A">
              <w:rPr>
                <w:rFonts w:cstheme="minorHAnsi"/>
                <w:szCs w:val="18"/>
              </w:rPr>
              <w:t xml:space="preserve">rticle 3, paragraph 3.1 section 6, in </w:t>
            </w:r>
            <w:r w:rsidR="00B2246E" w:rsidRPr="00646A0A">
              <w:rPr>
                <w:rFonts w:cstheme="minorHAnsi"/>
                <w:szCs w:val="18"/>
              </w:rPr>
              <w:t>A</w:t>
            </w:r>
            <w:r w:rsidRPr="00646A0A">
              <w:rPr>
                <w:rFonts w:cstheme="minorHAnsi"/>
                <w:szCs w:val="18"/>
              </w:rPr>
              <w:t>rticle 4, paragraph 4.3, section 6</w:t>
            </w:r>
            <w:r w:rsidR="00562142" w:rsidRPr="00646A0A">
              <w:rPr>
                <w:rFonts w:cstheme="minorHAnsi"/>
                <w:szCs w:val="18"/>
              </w:rPr>
              <w:t>,</w:t>
            </w:r>
            <w:r w:rsidRPr="00646A0A">
              <w:rPr>
                <w:rFonts w:cstheme="minorHAnsi"/>
                <w:szCs w:val="18"/>
              </w:rPr>
              <w:t xml:space="preserve"> in paragraph 4.5 </w:t>
            </w:r>
            <w:r w:rsidR="00562142" w:rsidRPr="00646A0A">
              <w:rPr>
                <w:rFonts w:cstheme="minorHAnsi"/>
                <w:szCs w:val="18"/>
              </w:rPr>
              <w:t>and in</w:t>
            </w:r>
            <w:r w:rsidRPr="00646A0A">
              <w:rPr>
                <w:rFonts w:cstheme="minorHAnsi"/>
                <w:szCs w:val="18"/>
              </w:rPr>
              <w:t xml:space="preserve"> </w:t>
            </w:r>
            <w:r w:rsidR="00B2246E" w:rsidRPr="00646A0A">
              <w:rPr>
                <w:rFonts w:cstheme="minorHAnsi"/>
                <w:szCs w:val="18"/>
              </w:rPr>
              <w:t>A</w:t>
            </w:r>
            <w:r w:rsidRPr="00646A0A">
              <w:rPr>
                <w:rFonts w:cstheme="minorHAnsi"/>
                <w:szCs w:val="18"/>
              </w:rPr>
              <w:t>rticle 9</w:t>
            </w:r>
            <w:r w:rsidR="00562142" w:rsidRPr="00646A0A">
              <w:rPr>
                <w:rFonts w:cstheme="minorHAnsi"/>
                <w:szCs w:val="18"/>
              </w:rPr>
              <w:t>.</w:t>
            </w:r>
          </w:p>
          <w:p w14:paraId="40F7CD7B" w14:textId="1496232A" w:rsidR="00C024C0" w:rsidRPr="00646A0A" w:rsidRDefault="00C024C0" w:rsidP="00B21900">
            <w:pPr>
              <w:pStyle w:val="Tabletext"/>
              <w:rPr>
                <w:rFonts w:cstheme="minorHAnsi"/>
                <w:szCs w:val="18"/>
              </w:rPr>
            </w:pPr>
          </w:p>
        </w:tc>
        <w:tc>
          <w:tcPr>
            <w:tcW w:w="836" w:type="pct"/>
          </w:tcPr>
          <w:p w14:paraId="7D92C9E9" w14:textId="50E0E369" w:rsidR="00B94FCF" w:rsidRPr="00646A0A" w:rsidRDefault="00562142" w:rsidP="00B21900">
            <w:pPr>
              <w:pStyle w:val="Tabletext"/>
              <w:rPr>
                <w:rFonts w:cstheme="minorHAnsi"/>
                <w:szCs w:val="18"/>
              </w:rPr>
            </w:pPr>
            <w:r w:rsidRPr="00646A0A">
              <w:rPr>
                <w:rFonts w:cstheme="minorHAnsi"/>
                <w:szCs w:val="18"/>
              </w:rPr>
              <w:t>Council 72</w:t>
            </w:r>
          </w:p>
        </w:tc>
        <w:tc>
          <w:tcPr>
            <w:tcW w:w="1131" w:type="pct"/>
          </w:tcPr>
          <w:p w14:paraId="0358F4DF" w14:textId="5ECFB31C" w:rsidR="00B94FCF" w:rsidRPr="00646A0A" w:rsidRDefault="00562142" w:rsidP="00B21900">
            <w:pPr>
              <w:pStyle w:val="Tabletext"/>
              <w:rPr>
                <w:rFonts w:cstheme="minorHAnsi"/>
                <w:szCs w:val="18"/>
              </w:rPr>
            </w:pPr>
            <w:r w:rsidRPr="00646A0A">
              <w:rPr>
                <w:rFonts w:cstheme="minorHAnsi"/>
                <w:szCs w:val="18"/>
              </w:rPr>
              <w:t>10 December 2020</w:t>
            </w:r>
          </w:p>
        </w:tc>
      </w:tr>
      <w:tr w:rsidR="003266C7" w:rsidRPr="00646A0A" w14:paraId="7FBE8B1C" w14:textId="77777777" w:rsidTr="00323090">
        <w:tc>
          <w:tcPr>
            <w:tcW w:w="477" w:type="pct"/>
          </w:tcPr>
          <w:p w14:paraId="33393233" w14:textId="6432359D" w:rsidR="00B94FCF" w:rsidRPr="00DE0448" w:rsidRDefault="00DE0448" w:rsidP="00B21900">
            <w:pPr>
              <w:pStyle w:val="Tabletext"/>
              <w:rPr>
                <w:rFonts w:cstheme="minorHAnsi"/>
                <w:szCs w:val="18"/>
              </w:rPr>
            </w:pPr>
            <w:r w:rsidRPr="00DE0448">
              <w:rPr>
                <w:rFonts w:cstheme="minorHAnsi"/>
                <w:szCs w:val="18"/>
              </w:rPr>
              <w:t>6.0</w:t>
            </w:r>
          </w:p>
        </w:tc>
        <w:tc>
          <w:tcPr>
            <w:tcW w:w="693" w:type="pct"/>
          </w:tcPr>
          <w:p w14:paraId="34479915" w14:textId="34BFAFF5" w:rsidR="00B94FCF" w:rsidRPr="00DE0448" w:rsidRDefault="00DE0448" w:rsidP="00B21900">
            <w:pPr>
              <w:pStyle w:val="Tabletext"/>
              <w:rPr>
                <w:rFonts w:cstheme="minorHAnsi"/>
                <w:szCs w:val="18"/>
              </w:rPr>
            </w:pPr>
            <w:r w:rsidRPr="00DE0448">
              <w:rPr>
                <w:rFonts w:cstheme="minorHAnsi"/>
                <w:szCs w:val="18"/>
              </w:rPr>
              <w:t>June 2022</w:t>
            </w:r>
          </w:p>
        </w:tc>
        <w:tc>
          <w:tcPr>
            <w:tcW w:w="766" w:type="pct"/>
          </w:tcPr>
          <w:p w14:paraId="39C88A34" w14:textId="0EFC7EB5" w:rsidR="00B94FCF" w:rsidRPr="00DE0448" w:rsidRDefault="00C1142D" w:rsidP="00B21900">
            <w:pPr>
              <w:pStyle w:val="Tabletext"/>
              <w:rPr>
                <w:rFonts w:cstheme="minorHAnsi"/>
                <w:szCs w:val="18"/>
              </w:rPr>
            </w:pPr>
            <w:r w:rsidRPr="00DE0448">
              <w:rPr>
                <w:rFonts w:cstheme="minorHAnsi"/>
                <w:szCs w:val="18"/>
              </w:rPr>
              <w:t>Secretariat</w:t>
            </w:r>
          </w:p>
        </w:tc>
        <w:tc>
          <w:tcPr>
            <w:tcW w:w="1098" w:type="pct"/>
          </w:tcPr>
          <w:p w14:paraId="5D6AC2FB" w14:textId="1F9623B0" w:rsidR="00B94FCF" w:rsidRPr="00DE0448" w:rsidRDefault="00276399" w:rsidP="00B21900">
            <w:pPr>
              <w:pStyle w:val="Tabletext"/>
              <w:rPr>
                <w:rFonts w:cstheme="minorHAnsi"/>
                <w:szCs w:val="18"/>
              </w:rPr>
            </w:pPr>
            <w:r w:rsidRPr="00DE0448">
              <w:rPr>
                <w:rFonts w:cstheme="minorHAnsi"/>
                <w:szCs w:val="18"/>
              </w:rPr>
              <w:t>Editorial corrections</w:t>
            </w:r>
            <w:r w:rsidR="00707B66">
              <w:rPr>
                <w:rFonts w:cstheme="minorHAnsi"/>
                <w:szCs w:val="18"/>
              </w:rPr>
              <w:t xml:space="preserve"> and changes to the Committee</w:t>
            </w:r>
            <w:r w:rsidR="00DA69FC">
              <w:rPr>
                <w:rFonts w:cstheme="minorHAnsi"/>
                <w:szCs w:val="18"/>
              </w:rPr>
              <w:t>s</w:t>
            </w:r>
            <w:r w:rsidR="00707B66">
              <w:rPr>
                <w:rFonts w:cstheme="minorHAnsi"/>
                <w:szCs w:val="18"/>
              </w:rPr>
              <w:t xml:space="preserve"> Terms of Reference</w:t>
            </w:r>
          </w:p>
        </w:tc>
        <w:tc>
          <w:tcPr>
            <w:tcW w:w="836" w:type="pct"/>
          </w:tcPr>
          <w:p w14:paraId="63C70C12" w14:textId="3001128A" w:rsidR="00B94FCF" w:rsidRPr="00DE0448" w:rsidRDefault="00DE0448" w:rsidP="00B21900">
            <w:pPr>
              <w:pStyle w:val="Tabletext"/>
              <w:rPr>
                <w:rFonts w:cstheme="minorHAnsi"/>
                <w:szCs w:val="18"/>
              </w:rPr>
            </w:pPr>
            <w:r w:rsidRPr="00DE0448">
              <w:rPr>
                <w:rFonts w:cstheme="minorHAnsi"/>
                <w:szCs w:val="18"/>
              </w:rPr>
              <w:t>Council 75</w:t>
            </w:r>
          </w:p>
        </w:tc>
        <w:tc>
          <w:tcPr>
            <w:tcW w:w="1131" w:type="pct"/>
          </w:tcPr>
          <w:p w14:paraId="6626F62A" w14:textId="5AEC5B1E" w:rsidR="00B94FCF" w:rsidRPr="00DE0448" w:rsidRDefault="00DE0448" w:rsidP="00B21900">
            <w:pPr>
              <w:pStyle w:val="Tabletext"/>
              <w:rPr>
                <w:rFonts w:cstheme="minorHAnsi"/>
                <w:szCs w:val="18"/>
              </w:rPr>
            </w:pPr>
            <w:r w:rsidRPr="00DE0448">
              <w:rPr>
                <w:rFonts w:cstheme="minorHAnsi"/>
                <w:szCs w:val="18"/>
              </w:rPr>
              <w:t>3 June 2022</w:t>
            </w:r>
          </w:p>
        </w:tc>
      </w:tr>
      <w:tr w:rsidR="00386310" w:rsidRPr="00646A0A" w14:paraId="0EDB0321" w14:textId="77777777" w:rsidTr="00323090">
        <w:tc>
          <w:tcPr>
            <w:tcW w:w="477" w:type="pct"/>
          </w:tcPr>
          <w:p w14:paraId="78BF1A25" w14:textId="77777777" w:rsidR="00207C52" w:rsidRDefault="00207C52" w:rsidP="00B21900">
            <w:pPr>
              <w:pStyle w:val="Tabletext"/>
              <w:rPr>
                <w:rFonts w:cstheme="minorHAnsi"/>
                <w:szCs w:val="18"/>
              </w:rPr>
            </w:pPr>
          </w:p>
        </w:tc>
        <w:tc>
          <w:tcPr>
            <w:tcW w:w="693" w:type="pct"/>
          </w:tcPr>
          <w:p w14:paraId="565AF8B3" w14:textId="77777777" w:rsidR="00207C52" w:rsidRDefault="00207C52" w:rsidP="00B21900">
            <w:pPr>
              <w:pStyle w:val="Tabletext"/>
              <w:rPr>
                <w:rFonts w:cstheme="minorHAnsi"/>
                <w:szCs w:val="18"/>
              </w:rPr>
            </w:pPr>
          </w:p>
        </w:tc>
        <w:tc>
          <w:tcPr>
            <w:tcW w:w="766" w:type="pct"/>
          </w:tcPr>
          <w:p w14:paraId="7B03BD38" w14:textId="77777777" w:rsidR="00207C52" w:rsidRDefault="00207C52" w:rsidP="00B21900">
            <w:pPr>
              <w:pStyle w:val="Tabletext"/>
              <w:rPr>
                <w:rFonts w:cstheme="minorHAnsi"/>
                <w:szCs w:val="18"/>
              </w:rPr>
            </w:pPr>
          </w:p>
        </w:tc>
        <w:tc>
          <w:tcPr>
            <w:tcW w:w="1098" w:type="pct"/>
          </w:tcPr>
          <w:p w14:paraId="597F1783" w14:textId="77777777" w:rsidR="00207C52" w:rsidRPr="00646A0A" w:rsidRDefault="00207C52" w:rsidP="00B21900">
            <w:pPr>
              <w:pStyle w:val="Tabletext"/>
              <w:rPr>
                <w:rFonts w:cstheme="minorHAnsi"/>
                <w:szCs w:val="18"/>
              </w:rPr>
            </w:pPr>
          </w:p>
        </w:tc>
        <w:tc>
          <w:tcPr>
            <w:tcW w:w="836" w:type="pct"/>
          </w:tcPr>
          <w:p w14:paraId="7BB5D454" w14:textId="77777777" w:rsidR="00207C52" w:rsidRDefault="00207C52" w:rsidP="00B21900">
            <w:pPr>
              <w:pStyle w:val="Tabletext"/>
              <w:rPr>
                <w:rFonts w:cstheme="minorHAnsi"/>
                <w:szCs w:val="18"/>
              </w:rPr>
            </w:pPr>
          </w:p>
        </w:tc>
        <w:tc>
          <w:tcPr>
            <w:tcW w:w="1131" w:type="pct"/>
          </w:tcPr>
          <w:p w14:paraId="099F8F42" w14:textId="77777777" w:rsidR="00207C52" w:rsidRPr="00646A0A" w:rsidRDefault="00207C52" w:rsidP="00B21900">
            <w:pPr>
              <w:pStyle w:val="Tabletext"/>
              <w:rPr>
                <w:rFonts w:cstheme="minorHAnsi"/>
                <w:szCs w:val="18"/>
              </w:rPr>
            </w:pPr>
          </w:p>
        </w:tc>
      </w:tr>
    </w:tbl>
    <w:p w14:paraId="391CD0B7" w14:textId="77777777" w:rsidR="009362AF" w:rsidRPr="00646A0A" w:rsidRDefault="009362AF" w:rsidP="009362AF">
      <w:pPr>
        <w:pStyle w:val="Textetableau"/>
      </w:pPr>
    </w:p>
    <w:p w14:paraId="217FC011" w14:textId="6117237E" w:rsidR="00563788" w:rsidRPr="00646A0A" w:rsidRDefault="00563788" w:rsidP="003A32CD">
      <w:pPr>
        <w:jc w:val="both"/>
        <w:outlineLvl w:val="0"/>
        <w:rPr>
          <w:rFonts w:cs="Arial"/>
          <w:color w:val="00558C"/>
        </w:rPr>
      </w:pPr>
      <w:r w:rsidRPr="00646A0A">
        <w:rPr>
          <w:rFonts w:cs="Arial"/>
          <w:b/>
          <w:color w:val="00558C"/>
          <w:sz w:val="32"/>
          <w:szCs w:val="32"/>
        </w:rPr>
        <w:t xml:space="preserve">Document </w:t>
      </w:r>
      <w:r w:rsidR="004365D4" w:rsidRPr="00646A0A">
        <w:rPr>
          <w:rFonts w:cs="Arial"/>
          <w:b/>
          <w:color w:val="00558C"/>
          <w:sz w:val="32"/>
          <w:szCs w:val="32"/>
        </w:rPr>
        <w:t>o</w:t>
      </w:r>
      <w:r w:rsidRPr="00646A0A">
        <w:rPr>
          <w:rFonts w:cs="Arial"/>
          <w:b/>
          <w:color w:val="00558C"/>
          <w:sz w:val="32"/>
          <w:szCs w:val="32"/>
        </w:rPr>
        <w:t>wner</w:t>
      </w:r>
    </w:p>
    <w:p w14:paraId="3CF81FDF" w14:textId="52EE0AB7" w:rsidR="00563788" w:rsidRPr="00646A0A" w:rsidRDefault="00563788" w:rsidP="003A32CD">
      <w:pPr>
        <w:jc w:val="both"/>
        <w:outlineLvl w:val="0"/>
        <w:rPr>
          <w:rFonts w:cs="Arial"/>
          <w:sz w:val="22"/>
        </w:rPr>
      </w:pPr>
      <w:r w:rsidRPr="00646A0A">
        <w:rPr>
          <w:rFonts w:cs="Arial"/>
          <w:sz w:val="22"/>
        </w:rPr>
        <w:t xml:space="preserve">The </w:t>
      </w:r>
      <w:r w:rsidR="00100360" w:rsidRPr="00646A0A">
        <w:rPr>
          <w:rFonts w:cs="Arial"/>
          <w:sz w:val="22"/>
        </w:rPr>
        <w:t>Secretary-General</w:t>
      </w:r>
      <w:r w:rsidRPr="00646A0A">
        <w:rPr>
          <w:rFonts w:cs="Arial"/>
          <w:sz w:val="22"/>
        </w:rPr>
        <w:t xml:space="preserve"> is responsible for the maintenance of this </w:t>
      </w:r>
      <w:r w:rsidR="006D59B5" w:rsidRPr="00646A0A">
        <w:rPr>
          <w:rFonts w:cs="Arial"/>
          <w:sz w:val="22"/>
        </w:rPr>
        <w:t>document</w:t>
      </w:r>
      <w:r w:rsidRPr="00646A0A">
        <w:rPr>
          <w:rFonts w:cs="Arial"/>
          <w:sz w:val="22"/>
        </w:rPr>
        <w:t>.</w:t>
      </w:r>
    </w:p>
    <w:p w14:paraId="07296EFC" w14:textId="77777777" w:rsidR="00563788" w:rsidRPr="00646A0A" w:rsidRDefault="00563788" w:rsidP="00563788">
      <w:pPr>
        <w:jc w:val="both"/>
        <w:rPr>
          <w:rFonts w:ascii="Arial" w:hAnsi="Arial" w:cs="Arial"/>
        </w:rPr>
      </w:pPr>
    </w:p>
    <w:p w14:paraId="5B93690D" w14:textId="08EA1E54" w:rsidR="00563788" w:rsidRPr="00646A0A" w:rsidRDefault="00563788" w:rsidP="003A32CD">
      <w:pPr>
        <w:jc w:val="both"/>
        <w:outlineLvl w:val="0"/>
        <w:rPr>
          <w:rFonts w:cs="Arial"/>
          <w:i/>
          <w:color w:val="00558C"/>
        </w:rPr>
      </w:pPr>
      <w:r w:rsidRPr="00646A0A">
        <w:rPr>
          <w:rFonts w:cs="Arial"/>
          <w:b/>
          <w:color w:val="00558C"/>
          <w:sz w:val="32"/>
          <w:szCs w:val="32"/>
        </w:rPr>
        <w:t xml:space="preserve">Next </w:t>
      </w:r>
      <w:r w:rsidR="004365D4" w:rsidRPr="00646A0A">
        <w:rPr>
          <w:rFonts w:cs="Arial"/>
          <w:b/>
          <w:color w:val="00558C"/>
          <w:sz w:val="32"/>
          <w:szCs w:val="32"/>
        </w:rPr>
        <w:t>r</w:t>
      </w:r>
      <w:r w:rsidRPr="00646A0A">
        <w:rPr>
          <w:rFonts w:cs="Arial"/>
          <w:b/>
          <w:color w:val="00558C"/>
          <w:sz w:val="32"/>
          <w:szCs w:val="32"/>
        </w:rPr>
        <w:t xml:space="preserve">eview </w:t>
      </w:r>
      <w:r w:rsidR="004365D4" w:rsidRPr="00646A0A">
        <w:rPr>
          <w:rFonts w:cs="Arial"/>
          <w:b/>
          <w:color w:val="00558C"/>
          <w:sz w:val="32"/>
          <w:szCs w:val="32"/>
        </w:rPr>
        <w:t>d</w:t>
      </w:r>
      <w:r w:rsidRPr="00646A0A">
        <w:rPr>
          <w:rFonts w:cs="Arial"/>
          <w:b/>
          <w:color w:val="00558C"/>
          <w:sz w:val="32"/>
          <w:szCs w:val="32"/>
        </w:rPr>
        <w:t>ate</w:t>
      </w:r>
      <w:r w:rsidRPr="00646A0A">
        <w:rPr>
          <w:rFonts w:cs="Arial"/>
          <w:i/>
          <w:color w:val="00558C"/>
        </w:rPr>
        <w:t xml:space="preserve"> </w:t>
      </w:r>
    </w:p>
    <w:p w14:paraId="4131F7B5" w14:textId="70EA7584" w:rsidR="00B469E1" w:rsidRPr="00646A0A" w:rsidRDefault="00563788" w:rsidP="00563788">
      <w:pPr>
        <w:jc w:val="both"/>
        <w:rPr>
          <w:rFonts w:cs="Arial"/>
          <w:sz w:val="22"/>
        </w:rPr>
      </w:pPr>
      <w:r w:rsidRPr="00646A0A">
        <w:rPr>
          <w:rFonts w:cs="Arial"/>
          <w:sz w:val="22"/>
        </w:rPr>
        <w:t xml:space="preserve">This document is next due for review </w:t>
      </w:r>
      <w:r w:rsidR="004365D4" w:rsidRPr="00646A0A">
        <w:rPr>
          <w:rFonts w:cs="Arial"/>
          <w:sz w:val="22"/>
        </w:rPr>
        <w:t>two</w:t>
      </w:r>
      <w:r w:rsidRPr="00646A0A">
        <w:rPr>
          <w:rFonts w:cs="Arial"/>
          <w:sz w:val="22"/>
        </w:rPr>
        <w:t xml:space="preserve"> year</w:t>
      </w:r>
      <w:r w:rsidR="00100360" w:rsidRPr="00646A0A">
        <w:rPr>
          <w:rFonts w:cs="Arial"/>
          <w:sz w:val="22"/>
        </w:rPr>
        <w:t>s</w:t>
      </w:r>
      <w:r w:rsidRPr="00646A0A">
        <w:rPr>
          <w:rFonts w:cs="Arial"/>
          <w:sz w:val="22"/>
        </w:rPr>
        <w:t xml:space="preserve"> after </w:t>
      </w:r>
      <w:r w:rsidR="00B94FCF" w:rsidRPr="00646A0A">
        <w:rPr>
          <w:rFonts w:cs="Arial"/>
          <w:sz w:val="22"/>
        </w:rPr>
        <w:t>date of authori</w:t>
      </w:r>
      <w:r w:rsidR="004365D4" w:rsidRPr="00646A0A">
        <w:rPr>
          <w:rFonts w:cs="Arial"/>
          <w:sz w:val="22"/>
        </w:rPr>
        <w:t>z</w:t>
      </w:r>
      <w:r w:rsidR="00B94FCF" w:rsidRPr="00646A0A">
        <w:rPr>
          <w:rFonts w:cs="Arial"/>
          <w:sz w:val="22"/>
        </w:rPr>
        <w:t>ation.</w:t>
      </w:r>
    </w:p>
    <w:p w14:paraId="34F8A861" w14:textId="77777777" w:rsidR="00B469E1" w:rsidRPr="00646A0A" w:rsidRDefault="00B469E1">
      <w:pPr>
        <w:spacing w:after="200" w:line="276" w:lineRule="auto"/>
        <w:rPr>
          <w:rFonts w:cs="Arial"/>
          <w:sz w:val="22"/>
        </w:rPr>
      </w:pPr>
      <w:r w:rsidRPr="00646A0A">
        <w:rPr>
          <w:rFonts w:cs="Arial"/>
          <w:sz w:val="22"/>
        </w:rPr>
        <w:br w:type="page"/>
      </w:r>
    </w:p>
    <w:p w14:paraId="426071F9" w14:textId="77777777" w:rsidR="00563788" w:rsidRPr="00646A0A" w:rsidRDefault="00563788" w:rsidP="00563788">
      <w:pPr>
        <w:jc w:val="both"/>
        <w:rPr>
          <w:rFonts w:cs="Arial"/>
          <w:sz w:val="22"/>
        </w:rPr>
      </w:pPr>
    </w:p>
    <w:p w14:paraId="0901240B" w14:textId="77777777" w:rsidR="00563788" w:rsidRPr="00646A0A" w:rsidRDefault="00563788">
      <w:pPr>
        <w:spacing w:after="200" w:line="276" w:lineRule="auto"/>
      </w:pPr>
    </w:p>
    <w:p w14:paraId="569FC5A5" w14:textId="40EBC540" w:rsidR="009362AF" w:rsidRPr="00A4584E" w:rsidRDefault="009362AF" w:rsidP="00911311">
      <w:pPr>
        <w:pStyle w:val="ContentsRevisions"/>
        <w:tabs>
          <w:tab w:val="left" w:pos="8235"/>
        </w:tabs>
        <w:outlineLvl w:val="0"/>
      </w:pPr>
      <w:r w:rsidRPr="00A4584E">
        <w:t>Contents</w:t>
      </w:r>
    </w:p>
    <w:p w14:paraId="4A6E2BF9" w14:textId="616B1285" w:rsidR="00687C2D" w:rsidRPr="00646A0A" w:rsidRDefault="00687C2D">
      <w:pPr>
        <w:spacing w:after="200" w:line="276" w:lineRule="auto"/>
      </w:pPr>
    </w:p>
    <w:p w14:paraId="3FA2C122" w14:textId="459E3E84" w:rsidR="00013F49" w:rsidRDefault="00AF6C21">
      <w:pPr>
        <w:pStyle w:val="TM1"/>
        <w:rPr>
          <w:rFonts w:asciiTheme="minorHAnsi" w:eastAsiaTheme="minorEastAsia" w:hAnsiTheme="minorHAnsi"/>
          <w:b w:val="0"/>
          <w:caps w:val="0"/>
          <w:color w:val="auto"/>
          <w:szCs w:val="22"/>
          <w:lang w:eastAsia="en-GB"/>
        </w:rPr>
      </w:pPr>
      <w:r>
        <w:fldChar w:fldCharType="begin"/>
      </w:r>
      <w:r>
        <w:instrText xml:space="preserve"> TOC \h \z \t "Heading 1,2,Heading 2,3,Annex,4,Section Title,1,Article,2,Article Heading 2,3" </w:instrText>
      </w:r>
      <w:r>
        <w:fldChar w:fldCharType="separate"/>
      </w:r>
      <w:hyperlink w:anchor="_Toc97296088" w:history="1">
        <w:r w:rsidR="00013F49" w:rsidRPr="00D50562">
          <w:rPr>
            <w:rStyle w:val="Lienhypertexte"/>
          </w:rPr>
          <w:t>Constitution</w:t>
        </w:r>
        <w:r w:rsidR="00013F49">
          <w:rPr>
            <w:webHidden/>
          </w:rPr>
          <w:tab/>
        </w:r>
        <w:r w:rsidR="00013F49">
          <w:rPr>
            <w:webHidden/>
          </w:rPr>
          <w:fldChar w:fldCharType="begin"/>
        </w:r>
        <w:r w:rsidR="00013F49">
          <w:rPr>
            <w:webHidden/>
          </w:rPr>
          <w:instrText xml:space="preserve"> PAGEREF _Toc97296088 \h </w:instrText>
        </w:r>
        <w:r w:rsidR="00013F49">
          <w:rPr>
            <w:webHidden/>
          </w:rPr>
        </w:r>
        <w:r w:rsidR="00013F49">
          <w:rPr>
            <w:webHidden/>
          </w:rPr>
          <w:fldChar w:fldCharType="separate"/>
        </w:r>
        <w:r w:rsidR="00E56BF4">
          <w:rPr>
            <w:webHidden/>
          </w:rPr>
          <w:t>6</w:t>
        </w:r>
        <w:r w:rsidR="00013F49">
          <w:rPr>
            <w:webHidden/>
          </w:rPr>
          <w:fldChar w:fldCharType="end"/>
        </w:r>
      </w:hyperlink>
    </w:p>
    <w:p w14:paraId="61D81B2D" w14:textId="0C8DFC96" w:rsidR="00013F49" w:rsidRDefault="001B291C">
      <w:pPr>
        <w:pStyle w:val="TM2"/>
        <w:rPr>
          <w:rFonts w:eastAsiaTheme="minorEastAsia"/>
          <w:color w:val="auto"/>
          <w:lang w:eastAsia="en-GB"/>
        </w:rPr>
      </w:pPr>
      <w:hyperlink w:anchor="_Toc97296089" w:history="1">
        <w:r w:rsidR="00013F49" w:rsidRPr="00D50562">
          <w:rPr>
            <w:rStyle w:val="Lienhypertexte"/>
          </w:rPr>
          <w:t>Article 1 - Name</w:t>
        </w:r>
        <w:r w:rsidR="00013F49">
          <w:rPr>
            <w:webHidden/>
          </w:rPr>
          <w:tab/>
        </w:r>
        <w:r w:rsidR="00013F49">
          <w:rPr>
            <w:webHidden/>
          </w:rPr>
          <w:fldChar w:fldCharType="begin"/>
        </w:r>
        <w:r w:rsidR="00013F49">
          <w:rPr>
            <w:webHidden/>
          </w:rPr>
          <w:instrText xml:space="preserve"> PAGEREF _Toc97296089 \h </w:instrText>
        </w:r>
        <w:r w:rsidR="00013F49">
          <w:rPr>
            <w:webHidden/>
          </w:rPr>
        </w:r>
        <w:r w:rsidR="00013F49">
          <w:rPr>
            <w:webHidden/>
          </w:rPr>
          <w:fldChar w:fldCharType="separate"/>
        </w:r>
        <w:r w:rsidR="00E56BF4">
          <w:rPr>
            <w:webHidden/>
          </w:rPr>
          <w:t>7</w:t>
        </w:r>
        <w:r w:rsidR="00013F49">
          <w:rPr>
            <w:webHidden/>
          </w:rPr>
          <w:fldChar w:fldCharType="end"/>
        </w:r>
      </w:hyperlink>
    </w:p>
    <w:p w14:paraId="3A9787C8" w14:textId="62A9CB34" w:rsidR="00013F49" w:rsidRDefault="001B291C">
      <w:pPr>
        <w:pStyle w:val="TM2"/>
        <w:rPr>
          <w:rFonts w:eastAsiaTheme="minorEastAsia"/>
          <w:color w:val="auto"/>
          <w:lang w:eastAsia="en-GB"/>
        </w:rPr>
      </w:pPr>
      <w:hyperlink w:anchor="_Toc97296090" w:history="1">
        <w:r w:rsidR="00013F49" w:rsidRPr="00D50562">
          <w:rPr>
            <w:rStyle w:val="Lienhypertexte"/>
          </w:rPr>
          <w:t>Article 2 - Aim</w:t>
        </w:r>
        <w:r w:rsidR="00013F49">
          <w:rPr>
            <w:webHidden/>
          </w:rPr>
          <w:tab/>
        </w:r>
        <w:r w:rsidR="00013F49">
          <w:rPr>
            <w:webHidden/>
          </w:rPr>
          <w:fldChar w:fldCharType="begin"/>
        </w:r>
        <w:r w:rsidR="00013F49">
          <w:rPr>
            <w:webHidden/>
          </w:rPr>
          <w:instrText xml:space="preserve"> PAGEREF _Toc97296090 \h </w:instrText>
        </w:r>
        <w:r w:rsidR="00013F49">
          <w:rPr>
            <w:webHidden/>
          </w:rPr>
        </w:r>
        <w:r w:rsidR="00013F49">
          <w:rPr>
            <w:webHidden/>
          </w:rPr>
          <w:fldChar w:fldCharType="separate"/>
        </w:r>
        <w:r w:rsidR="00E56BF4">
          <w:rPr>
            <w:webHidden/>
          </w:rPr>
          <w:t>7</w:t>
        </w:r>
        <w:r w:rsidR="00013F49">
          <w:rPr>
            <w:webHidden/>
          </w:rPr>
          <w:fldChar w:fldCharType="end"/>
        </w:r>
      </w:hyperlink>
    </w:p>
    <w:p w14:paraId="6240D5DA" w14:textId="4B4F162A" w:rsidR="00013F49" w:rsidRDefault="001B291C">
      <w:pPr>
        <w:pStyle w:val="TM2"/>
        <w:rPr>
          <w:rFonts w:eastAsiaTheme="minorEastAsia"/>
          <w:color w:val="auto"/>
          <w:lang w:eastAsia="en-GB"/>
        </w:rPr>
      </w:pPr>
      <w:hyperlink w:anchor="_Toc97296091" w:history="1">
        <w:r w:rsidR="00013F49" w:rsidRPr="00D50562">
          <w:rPr>
            <w:rStyle w:val="Lienhypertexte"/>
          </w:rPr>
          <w:t>Article 3 - Functions</w:t>
        </w:r>
        <w:r w:rsidR="00013F49">
          <w:rPr>
            <w:webHidden/>
          </w:rPr>
          <w:tab/>
        </w:r>
        <w:r w:rsidR="00013F49">
          <w:rPr>
            <w:webHidden/>
          </w:rPr>
          <w:fldChar w:fldCharType="begin"/>
        </w:r>
        <w:r w:rsidR="00013F49">
          <w:rPr>
            <w:webHidden/>
          </w:rPr>
          <w:instrText xml:space="preserve"> PAGEREF _Toc97296091 \h </w:instrText>
        </w:r>
        <w:r w:rsidR="00013F49">
          <w:rPr>
            <w:webHidden/>
          </w:rPr>
        </w:r>
        <w:r w:rsidR="00013F49">
          <w:rPr>
            <w:webHidden/>
          </w:rPr>
          <w:fldChar w:fldCharType="separate"/>
        </w:r>
        <w:r w:rsidR="00E56BF4">
          <w:rPr>
            <w:webHidden/>
          </w:rPr>
          <w:t>7</w:t>
        </w:r>
        <w:r w:rsidR="00013F49">
          <w:rPr>
            <w:webHidden/>
          </w:rPr>
          <w:fldChar w:fldCharType="end"/>
        </w:r>
      </w:hyperlink>
    </w:p>
    <w:p w14:paraId="6C58EFFF" w14:textId="350A7C94" w:rsidR="00013F49" w:rsidRDefault="001B291C">
      <w:pPr>
        <w:pStyle w:val="TM2"/>
        <w:rPr>
          <w:rFonts w:eastAsiaTheme="minorEastAsia"/>
          <w:color w:val="auto"/>
          <w:lang w:eastAsia="en-GB"/>
        </w:rPr>
      </w:pPr>
      <w:hyperlink w:anchor="_Toc97296092" w:history="1">
        <w:r w:rsidR="00013F49" w:rsidRPr="00D50562">
          <w:rPr>
            <w:rStyle w:val="Lienhypertexte"/>
          </w:rPr>
          <w:t>Article 4 - Relationship with other organizations</w:t>
        </w:r>
        <w:r w:rsidR="00013F49">
          <w:rPr>
            <w:webHidden/>
          </w:rPr>
          <w:tab/>
        </w:r>
        <w:r w:rsidR="00013F49">
          <w:rPr>
            <w:webHidden/>
          </w:rPr>
          <w:fldChar w:fldCharType="begin"/>
        </w:r>
        <w:r w:rsidR="00013F49">
          <w:rPr>
            <w:webHidden/>
          </w:rPr>
          <w:instrText xml:space="preserve"> PAGEREF _Toc97296092 \h </w:instrText>
        </w:r>
        <w:r w:rsidR="00013F49">
          <w:rPr>
            <w:webHidden/>
          </w:rPr>
        </w:r>
        <w:r w:rsidR="00013F49">
          <w:rPr>
            <w:webHidden/>
          </w:rPr>
          <w:fldChar w:fldCharType="separate"/>
        </w:r>
        <w:r w:rsidR="00E56BF4">
          <w:rPr>
            <w:webHidden/>
          </w:rPr>
          <w:t>7</w:t>
        </w:r>
        <w:r w:rsidR="00013F49">
          <w:rPr>
            <w:webHidden/>
          </w:rPr>
          <w:fldChar w:fldCharType="end"/>
        </w:r>
      </w:hyperlink>
    </w:p>
    <w:p w14:paraId="2AFC07BE" w14:textId="0C900272" w:rsidR="00013F49" w:rsidRDefault="001B291C">
      <w:pPr>
        <w:pStyle w:val="TM2"/>
        <w:rPr>
          <w:rFonts w:eastAsiaTheme="minorEastAsia"/>
          <w:color w:val="auto"/>
          <w:lang w:eastAsia="en-GB"/>
        </w:rPr>
      </w:pPr>
      <w:hyperlink w:anchor="_Toc97296093" w:history="1">
        <w:r w:rsidR="00013F49" w:rsidRPr="00D50562">
          <w:rPr>
            <w:rStyle w:val="Lienhypertexte"/>
          </w:rPr>
          <w:t>Article 5 - Membership</w:t>
        </w:r>
        <w:r w:rsidR="00013F49">
          <w:rPr>
            <w:webHidden/>
          </w:rPr>
          <w:tab/>
        </w:r>
        <w:r w:rsidR="00013F49">
          <w:rPr>
            <w:webHidden/>
          </w:rPr>
          <w:fldChar w:fldCharType="begin"/>
        </w:r>
        <w:r w:rsidR="00013F49">
          <w:rPr>
            <w:webHidden/>
          </w:rPr>
          <w:instrText xml:space="preserve"> PAGEREF _Toc97296093 \h </w:instrText>
        </w:r>
        <w:r w:rsidR="00013F49">
          <w:rPr>
            <w:webHidden/>
          </w:rPr>
        </w:r>
        <w:r w:rsidR="00013F49">
          <w:rPr>
            <w:webHidden/>
          </w:rPr>
          <w:fldChar w:fldCharType="separate"/>
        </w:r>
        <w:r w:rsidR="00E56BF4">
          <w:rPr>
            <w:webHidden/>
          </w:rPr>
          <w:t>8</w:t>
        </w:r>
        <w:r w:rsidR="00013F49">
          <w:rPr>
            <w:webHidden/>
          </w:rPr>
          <w:fldChar w:fldCharType="end"/>
        </w:r>
      </w:hyperlink>
    </w:p>
    <w:p w14:paraId="21C1D27A" w14:textId="0F9D9B16" w:rsidR="00013F49" w:rsidRDefault="001B291C">
      <w:pPr>
        <w:pStyle w:val="TM3"/>
        <w:rPr>
          <w:rFonts w:cstheme="minorBidi"/>
          <w:color w:val="auto"/>
          <w:lang w:val="en-GB" w:eastAsia="en-GB"/>
        </w:rPr>
      </w:pPr>
      <w:hyperlink w:anchor="_Toc97296094" w:history="1">
        <w:r w:rsidR="00013F49" w:rsidRPr="00D50562">
          <w:rPr>
            <w:rStyle w:val="Lienhypertexte"/>
          </w:rPr>
          <w:t>5.1.</w:t>
        </w:r>
        <w:r w:rsidR="00013F49">
          <w:rPr>
            <w:rFonts w:cstheme="minorBidi"/>
            <w:color w:val="auto"/>
            <w:lang w:val="en-GB" w:eastAsia="en-GB"/>
          </w:rPr>
          <w:tab/>
        </w:r>
        <w:r w:rsidR="00013F49" w:rsidRPr="00D50562">
          <w:rPr>
            <w:rStyle w:val="Lienhypertexte"/>
          </w:rPr>
          <w:t>Member Groups</w:t>
        </w:r>
        <w:r w:rsidR="00013F49">
          <w:rPr>
            <w:webHidden/>
          </w:rPr>
          <w:tab/>
        </w:r>
        <w:r w:rsidR="00013F49">
          <w:rPr>
            <w:webHidden/>
          </w:rPr>
          <w:fldChar w:fldCharType="begin"/>
        </w:r>
        <w:r w:rsidR="00013F49">
          <w:rPr>
            <w:webHidden/>
          </w:rPr>
          <w:instrText xml:space="preserve"> PAGEREF _Toc97296094 \h </w:instrText>
        </w:r>
        <w:r w:rsidR="00013F49">
          <w:rPr>
            <w:webHidden/>
          </w:rPr>
        </w:r>
        <w:r w:rsidR="00013F49">
          <w:rPr>
            <w:webHidden/>
          </w:rPr>
          <w:fldChar w:fldCharType="separate"/>
        </w:r>
        <w:r w:rsidR="00E56BF4">
          <w:rPr>
            <w:webHidden/>
          </w:rPr>
          <w:t>8</w:t>
        </w:r>
        <w:r w:rsidR="00013F49">
          <w:rPr>
            <w:webHidden/>
          </w:rPr>
          <w:fldChar w:fldCharType="end"/>
        </w:r>
      </w:hyperlink>
    </w:p>
    <w:p w14:paraId="23B44C9E" w14:textId="1432550B" w:rsidR="00013F49" w:rsidRDefault="001B291C">
      <w:pPr>
        <w:pStyle w:val="TM3"/>
        <w:rPr>
          <w:rFonts w:cstheme="minorBidi"/>
          <w:color w:val="auto"/>
          <w:lang w:val="en-GB" w:eastAsia="en-GB"/>
        </w:rPr>
      </w:pPr>
      <w:hyperlink w:anchor="_Toc97296095" w:history="1">
        <w:r w:rsidR="00013F49" w:rsidRPr="00D50562">
          <w:rPr>
            <w:rStyle w:val="Lienhypertexte"/>
          </w:rPr>
          <w:t>5.2.</w:t>
        </w:r>
        <w:r w:rsidR="00013F49">
          <w:rPr>
            <w:rFonts w:cstheme="minorBidi"/>
            <w:color w:val="auto"/>
            <w:lang w:val="en-GB" w:eastAsia="en-GB"/>
          </w:rPr>
          <w:tab/>
        </w:r>
        <w:r w:rsidR="00013F49" w:rsidRPr="00D50562">
          <w:rPr>
            <w:rStyle w:val="Lienhypertexte"/>
          </w:rPr>
          <w:t>Applications for membership</w:t>
        </w:r>
        <w:r w:rsidR="00013F49">
          <w:rPr>
            <w:webHidden/>
          </w:rPr>
          <w:tab/>
        </w:r>
        <w:r w:rsidR="00013F49">
          <w:rPr>
            <w:webHidden/>
          </w:rPr>
          <w:fldChar w:fldCharType="begin"/>
        </w:r>
        <w:r w:rsidR="00013F49">
          <w:rPr>
            <w:webHidden/>
          </w:rPr>
          <w:instrText xml:space="preserve"> PAGEREF _Toc97296095 \h </w:instrText>
        </w:r>
        <w:r w:rsidR="00013F49">
          <w:rPr>
            <w:webHidden/>
          </w:rPr>
        </w:r>
        <w:r w:rsidR="00013F49">
          <w:rPr>
            <w:webHidden/>
          </w:rPr>
          <w:fldChar w:fldCharType="separate"/>
        </w:r>
        <w:r w:rsidR="00E56BF4">
          <w:rPr>
            <w:webHidden/>
          </w:rPr>
          <w:t>8</w:t>
        </w:r>
        <w:r w:rsidR="00013F49">
          <w:rPr>
            <w:webHidden/>
          </w:rPr>
          <w:fldChar w:fldCharType="end"/>
        </w:r>
      </w:hyperlink>
    </w:p>
    <w:p w14:paraId="56EC0903" w14:textId="00CDFA41" w:rsidR="00013F49" w:rsidRDefault="001B291C">
      <w:pPr>
        <w:pStyle w:val="TM3"/>
        <w:rPr>
          <w:rFonts w:cstheme="minorBidi"/>
          <w:color w:val="auto"/>
          <w:lang w:val="en-GB" w:eastAsia="en-GB"/>
        </w:rPr>
      </w:pPr>
      <w:hyperlink w:anchor="_Toc97296096" w:history="1">
        <w:r w:rsidR="00013F49" w:rsidRPr="00D50562">
          <w:rPr>
            <w:rStyle w:val="Lienhypertexte"/>
          </w:rPr>
          <w:t>5.3.</w:t>
        </w:r>
        <w:r w:rsidR="00013F49">
          <w:rPr>
            <w:rFonts w:cstheme="minorBidi"/>
            <w:color w:val="auto"/>
            <w:lang w:val="en-GB" w:eastAsia="en-GB"/>
          </w:rPr>
          <w:tab/>
        </w:r>
        <w:r w:rsidR="00013F49" w:rsidRPr="00D50562">
          <w:rPr>
            <w:rStyle w:val="Lienhypertexte"/>
          </w:rPr>
          <w:t>Suspension or termination of membership</w:t>
        </w:r>
        <w:r w:rsidR="00013F49">
          <w:rPr>
            <w:webHidden/>
          </w:rPr>
          <w:tab/>
        </w:r>
        <w:r w:rsidR="00013F49">
          <w:rPr>
            <w:webHidden/>
          </w:rPr>
          <w:fldChar w:fldCharType="begin"/>
        </w:r>
        <w:r w:rsidR="00013F49">
          <w:rPr>
            <w:webHidden/>
          </w:rPr>
          <w:instrText xml:space="preserve"> PAGEREF _Toc97296096 \h </w:instrText>
        </w:r>
        <w:r w:rsidR="00013F49">
          <w:rPr>
            <w:webHidden/>
          </w:rPr>
        </w:r>
        <w:r w:rsidR="00013F49">
          <w:rPr>
            <w:webHidden/>
          </w:rPr>
          <w:fldChar w:fldCharType="separate"/>
        </w:r>
        <w:r w:rsidR="00E56BF4">
          <w:rPr>
            <w:webHidden/>
          </w:rPr>
          <w:t>8</w:t>
        </w:r>
        <w:r w:rsidR="00013F49">
          <w:rPr>
            <w:webHidden/>
          </w:rPr>
          <w:fldChar w:fldCharType="end"/>
        </w:r>
      </w:hyperlink>
    </w:p>
    <w:p w14:paraId="38229A19" w14:textId="7D9C79CE" w:rsidR="00013F49" w:rsidRDefault="001B291C">
      <w:pPr>
        <w:pStyle w:val="TM2"/>
        <w:rPr>
          <w:rFonts w:eastAsiaTheme="minorEastAsia"/>
          <w:color w:val="auto"/>
          <w:lang w:eastAsia="en-GB"/>
        </w:rPr>
      </w:pPr>
      <w:hyperlink w:anchor="_Toc97296097" w:history="1">
        <w:r w:rsidR="00013F49" w:rsidRPr="00D50562">
          <w:rPr>
            <w:rStyle w:val="Lienhypertexte"/>
          </w:rPr>
          <w:t>Article 6 - Seat</w:t>
        </w:r>
        <w:r w:rsidR="00013F49">
          <w:rPr>
            <w:webHidden/>
          </w:rPr>
          <w:tab/>
        </w:r>
        <w:r w:rsidR="00013F49">
          <w:rPr>
            <w:webHidden/>
          </w:rPr>
          <w:fldChar w:fldCharType="begin"/>
        </w:r>
        <w:r w:rsidR="00013F49">
          <w:rPr>
            <w:webHidden/>
          </w:rPr>
          <w:instrText xml:space="preserve"> PAGEREF _Toc97296097 \h </w:instrText>
        </w:r>
        <w:r w:rsidR="00013F49">
          <w:rPr>
            <w:webHidden/>
          </w:rPr>
        </w:r>
        <w:r w:rsidR="00013F49">
          <w:rPr>
            <w:webHidden/>
          </w:rPr>
          <w:fldChar w:fldCharType="separate"/>
        </w:r>
        <w:r w:rsidR="00E56BF4">
          <w:rPr>
            <w:webHidden/>
          </w:rPr>
          <w:t>8</w:t>
        </w:r>
        <w:r w:rsidR="00013F49">
          <w:rPr>
            <w:webHidden/>
          </w:rPr>
          <w:fldChar w:fldCharType="end"/>
        </w:r>
      </w:hyperlink>
    </w:p>
    <w:p w14:paraId="227E7B0A" w14:textId="68739EF3" w:rsidR="00013F49" w:rsidRDefault="001B291C">
      <w:pPr>
        <w:pStyle w:val="TM2"/>
        <w:rPr>
          <w:rFonts w:eastAsiaTheme="minorEastAsia"/>
          <w:color w:val="auto"/>
          <w:lang w:eastAsia="en-GB"/>
        </w:rPr>
      </w:pPr>
      <w:hyperlink w:anchor="_Toc97296098" w:history="1">
        <w:r w:rsidR="00013F49" w:rsidRPr="00D50562">
          <w:rPr>
            <w:rStyle w:val="Lienhypertexte"/>
          </w:rPr>
          <w:t>Article 7 - General Assembly</w:t>
        </w:r>
        <w:r w:rsidR="00013F49">
          <w:rPr>
            <w:webHidden/>
          </w:rPr>
          <w:tab/>
        </w:r>
        <w:r w:rsidR="00013F49">
          <w:rPr>
            <w:webHidden/>
          </w:rPr>
          <w:fldChar w:fldCharType="begin"/>
        </w:r>
        <w:r w:rsidR="00013F49">
          <w:rPr>
            <w:webHidden/>
          </w:rPr>
          <w:instrText xml:space="preserve"> PAGEREF _Toc97296098 \h </w:instrText>
        </w:r>
        <w:r w:rsidR="00013F49">
          <w:rPr>
            <w:webHidden/>
          </w:rPr>
        </w:r>
        <w:r w:rsidR="00013F49">
          <w:rPr>
            <w:webHidden/>
          </w:rPr>
          <w:fldChar w:fldCharType="separate"/>
        </w:r>
        <w:r w:rsidR="00E56BF4">
          <w:rPr>
            <w:webHidden/>
          </w:rPr>
          <w:t>8</w:t>
        </w:r>
        <w:r w:rsidR="00013F49">
          <w:rPr>
            <w:webHidden/>
          </w:rPr>
          <w:fldChar w:fldCharType="end"/>
        </w:r>
      </w:hyperlink>
    </w:p>
    <w:p w14:paraId="6942ECD2" w14:textId="0D2E4A8E" w:rsidR="00013F49" w:rsidRDefault="001B291C">
      <w:pPr>
        <w:pStyle w:val="TM3"/>
        <w:rPr>
          <w:rFonts w:cstheme="minorBidi"/>
          <w:color w:val="auto"/>
          <w:lang w:val="en-GB" w:eastAsia="en-GB"/>
        </w:rPr>
      </w:pPr>
      <w:hyperlink w:anchor="_Toc97296099" w:history="1">
        <w:r w:rsidR="00013F49" w:rsidRPr="00D50562">
          <w:rPr>
            <w:rStyle w:val="Lienhypertexte"/>
          </w:rPr>
          <w:t>7.1.</w:t>
        </w:r>
        <w:r w:rsidR="00013F49">
          <w:rPr>
            <w:rFonts w:cstheme="minorBidi"/>
            <w:color w:val="auto"/>
            <w:lang w:val="en-GB" w:eastAsia="en-GB"/>
          </w:rPr>
          <w:tab/>
        </w:r>
        <w:r w:rsidR="00013F49" w:rsidRPr="00D50562">
          <w:rPr>
            <w:rStyle w:val="Lienhypertexte"/>
          </w:rPr>
          <w:t>Functions of the General Assembly</w:t>
        </w:r>
        <w:r w:rsidR="00013F49">
          <w:rPr>
            <w:webHidden/>
          </w:rPr>
          <w:tab/>
        </w:r>
        <w:r w:rsidR="00013F49">
          <w:rPr>
            <w:webHidden/>
          </w:rPr>
          <w:fldChar w:fldCharType="begin"/>
        </w:r>
        <w:r w:rsidR="00013F49">
          <w:rPr>
            <w:webHidden/>
          </w:rPr>
          <w:instrText xml:space="preserve"> PAGEREF _Toc97296099 \h </w:instrText>
        </w:r>
        <w:r w:rsidR="00013F49">
          <w:rPr>
            <w:webHidden/>
          </w:rPr>
        </w:r>
        <w:r w:rsidR="00013F49">
          <w:rPr>
            <w:webHidden/>
          </w:rPr>
          <w:fldChar w:fldCharType="separate"/>
        </w:r>
        <w:r w:rsidR="00E56BF4">
          <w:rPr>
            <w:webHidden/>
          </w:rPr>
          <w:t>9</w:t>
        </w:r>
        <w:r w:rsidR="00013F49">
          <w:rPr>
            <w:webHidden/>
          </w:rPr>
          <w:fldChar w:fldCharType="end"/>
        </w:r>
      </w:hyperlink>
    </w:p>
    <w:p w14:paraId="47842B5A" w14:textId="3F866AC2" w:rsidR="00013F49" w:rsidRDefault="001B291C">
      <w:pPr>
        <w:pStyle w:val="TM3"/>
        <w:rPr>
          <w:rFonts w:cstheme="minorBidi"/>
          <w:color w:val="auto"/>
          <w:lang w:val="en-GB" w:eastAsia="en-GB"/>
        </w:rPr>
      </w:pPr>
      <w:hyperlink w:anchor="_Toc97296100" w:history="1">
        <w:r w:rsidR="00013F49" w:rsidRPr="00D50562">
          <w:rPr>
            <w:rStyle w:val="Lienhypertexte"/>
          </w:rPr>
          <w:t>7.2.</w:t>
        </w:r>
        <w:r w:rsidR="00013F49">
          <w:rPr>
            <w:rFonts w:cstheme="minorBidi"/>
            <w:color w:val="auto"/>
            <w:lang w:val="en-GB" w:eastAsia="en-GB"/>
          </w:rPr>
          <w:tab/>
        </w:r>
        <w:r w:rsidR="00013F49" w:rsidRPr="00D50562">
          <w:rPr>
            <w:rStyle w:val="Lienhypertexte"/>
          </w:rPr>
          <w:t>Rules on participation</w:t>
        </w:r>
        <w:r w:rsidR="00013F49">
          <w:rPr>
            <w:webHidden/>
          </w:rPr>
          <w:tab/>
        </w:r>
        <w:r w:rsidR="00013F49">
          <w:rPr>
            <w:webHidden/>
          </w:rPr>
          <w:fldChar w:fldCharType="begin"/>
        </w:r>
        <w:r w:rsidR="00013F49">
          <w:rPr>
            <w:webHidden/>
          </w:rPr>
          <w:instrText xml:space="preserve"> PAGEREF _Toc97296100 \h </w:instrText>
        </w:r>
        <w:r w:rsidR="00013F49">
          <w:rPr>
            <w:webHidden/>
          </w:rPr>
        </w:r>
        <w:r w:rsidR="00013F49">
          <w:rPr>
            <w:webHidden/>
          </w:rPr>
          <w:fldChar w:fldCharType="separate"/>
        </w:r>
        <w:r w:rsidR="00E56BF4">
          <w:rPr>
            <w:webHidden/>
          </w:rPr>
          <w:t>9</w:t>
        </w:r>
        <w:r w:rsidR="00013F49">
          <w:rPr>
            <w:webHidden/>
          </w:rPr>
          <w:fldChar w:fldCharType="end"/>
        </w:r>
      </w:hyperlink>
    </w:p>
    <w:p w14:paraId="347FE739" w14:textId="64D0AEFA" w:rsidR="00013F49" w:rsidRDefault="001B291C">
      <w:pPr>
        <w:pStyle w:val="TM3"/>
        <w:rPr>
          <w:rFonts w:cstheme="minorBidi"/>
          <w:color w:val="auto"/>
          <w:lang w:val="en-GB" w:eastAsia="en-GB"/>
        </w:rPr>
      </w:pPr>
      <w:hyperlink w:anchor="_Toc97296101" w:history="1">
        <w:r w:rsidR="00013F49" w:rsidRPr="00D50562">
          <w:rPr>
            <w:rStyle w:val="Lienhypertexte"/>
          </w:rPr>
          <w:t>7.3.</w:t>
        </w:r>
        <w:r w:rsidR="00013F49">
          <w:rPr>
            <w:rFonts w:cstheme="minorBidi"/>
            <w:color w:val="auto"/>
            <w:lang w:val="en-GB" w:eastAsia="en-GB"/>
          </w:rPr>
          <w:tab/>
        </w:r>
        <w:r w:rsidR="00013F49" w:rsidRPr="00D50562">
          <w:rPr>
            <w:rStyle w:val="Lienhypertexte"/>
          </w:rPr>
          <w:t>Rules on voting</w:t>
        </w:r>
        <w:r w:rsidR="00013F49">
          <w:rPr>
            <w:webHidden/>
          </w:rPr>
          <w:tab/>
        </w:r>
        <w:r w:rsidR="00013F49">
          <w:rPr>
            <w:webHidden/>
          </w:rPr>
          <w:fldChar w:fldCharType="begin"/>
        </w:r>
        <w:r w:rsidR="00013F49">
          <w:rPr>
            <w:webHidden/>
          </w:rPr>
          <w:instrText xml:space="preserve"> PAGEREF _Toc97296101 \h </w:instrText>
        </w:r>
        <w:r w:rsidR="00013F49">
          <w:rPr>
            <w:webHidden/>
          </w:rPr>
        </w:r>
        <w:r w:rsidR="00013F49">
          <w:rPr>
            <w:webHidden/>
          </w:rPr>
          <w:fldChar w:fldCharType="separate"/>
        </w:r>
        <w:r w:rsidR="00E56BF4">
          <w:rPr>
            <w:webHidden/>
          </w:rPr>
          <w:t>9</w:t>
        </w:r>
        <w:r w:rsidR="00013F49">
          <w:rPr>
            <w:webHidden/>
          </w:rPr>
          <w:fldChar w:fldCharType="end"/>
        </w:r>
      </w:hyperlink>
    </w:p>
    <w:p w14:paraId="29D65325" w14:textId="7FD24518" w:rsidR="00013F49" w:rsidRDefault="001B291C">
      <w:pPr>
        <w:pStyle w:val="TM2"/>
        <w:rPr>
          <w:rFonts w:eastAsiaTheme="minorEastAsia"/>
          <w:color w:val="auto"/>
          <w:lang w:eastAsia="en-GB"/>
        </w:rPr>
      </w:pPr>
      <w:hyperlink w:anchor="_Toc97296102" w:history="1">
        <w:r w:rsidR="00013F49" w:rsidRPr="00D50562">
          <w:rPr>
            <w:rStyle w:val="Lienhypertexte"/>
          </w:rPr>
          <w:t>Article 8 - Council</w:t>
        </w:r>
        <w:r w:rsidR="00013F49">
          <w:rPr>
            <w:webHidden/>
          </w:rPr>
          <w:tab/>
        </w:r>
        <w:r w:rsidR="00013F49">
          <w:rPr>
            <w:webHidden/>
          </w:rPr>
          <w:fldChar w:fldCharType="begin"/>
        </w:r>
        <w:r w:rsidR="00013F49">
          <w:rPr>
            <w:webHidden/>
          </w:rPr>
          <w:instrText xml:space="preserve"> PAGEREF _Toc97296102 \h </w:instrText>
        </w:r>
        <w:r w:rsidR="00013F49">
          <w:rPr>
            <w:webHidden/>
          </w:rPr>
        </w:r>
        <w:r w:rsidR="00013F49">
          <w:rPr>
            <w:webHidden/>
          </w:rPr>
          <w:fldChar w:fldCharType="separate"/>
        </w:r>
        <w:r w:rsidR="00E56BF4">
          <w:rPr>
            <w:webHidden/>
          </w:rPr>
          <w:t>9</w:t>
        </w:r>
        <w:r w:rsidR="00013F49">
          <w:rPr>
            <w:webHidden/>
          </w:rPr>
          <w:fldChar w:fldCharType="end"/>
        </w:r>
      </w:hyperlink>
    </w:p>
    <w:p w14:paraId="1E407953" w14:textId="7D09BADF" w:rsidR="00013F49" w:rsidRDefault="001B291C">
      <w:pPr>
        <w:pStyle w:val="TM3"/>
        <w:rPr>
          <w:rFonts w:cstheme="minorBidi"/>
          <w:color w:val="auto"/>
          <w:lang w:val="en-GB" w:eastAsia="en-GB"/>
        </w:rPr>
      </w:pPr>
      <w:hyperlink w:anchor="_Toc97296103" w:history="1">
        <w:r w:rsidR="00013F49" w:rsidRPr="00D50562">
          <w:rPr>
            <w:rStyle w:val="Lienhypertexte"/>
          </w:rPr>
          <w:t>8.1.</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_Toc97296103 \h </w:instrText>
        </w:r>
        <w:r w:rsidR="00013F49">
          <w:rPr>
            <w:webHidden/>
          </w:rPr>
        </w:r>
        <w:r w:rsidR="00013F49">
          <w:rPr>
            <w:webHidden/>
          </w:rPr>
          <w:fldChar w:fldCharType="separate"/>
        </w:r>
        <w:r w:rsidR="00E56BF4">
          <w:rPr>
            <w:webHidden/>
          </w:rPr>
          <w:t>9</w:t>
        </w:r>
        <w:r w:rsidR="00013F49">
          <w:rPr>
            <w:webHidden/>
          </w:rPr>
          <w:fldChar w:fldCharType="end"/>
        </w:r>
      </w:hyperlink>
    </w:p>
    <w:p w14:paraId="2A7B388D" w14:textId="7F365F3F" w:rsidR="00013F49" w:rsidRDefault="001B291C">
      <w:pPr>
        <w:pStyle w:val="TM3"/>
        <w:rPr>
          <w:rFonts w:cstheme="minorBidi"/>
          <w:color w:val="auto"/>
          <w:lang w:val="en-GB" w:eastAsia="en-GB"/>
        </w:rPr>
      </w:pPr>
      <w:hyperlink w:anchor="_Toc97296104" w:history="1">
        <w:r w:rsidR="00013F49" w:rsidRPr="00D50562">
          <w:rPr>
            <w:rStyle w:val="Lienhypertexte"/>
          </w:rPr>
          <w:t>8.2.</w:t>
        </w:r>
        <w:r w:rsidR="00013F49">
          <w:rPr>
            <w:rFonts w:cstheme="minorBidi"/>
            <w:color w:val="auto"/>
            <w:lang w:val="en-GB" w:eastAsia="en-GB"/>
          </w:rPr>
          <w:tab/>
        </w:r>
        <w:r w:rsidR="00013F49" w:rsidRPr="00D50562">
          <w:rPr>
            <w:rStyle w:val="Lienhypertexte"/>
          </w:rPr>
          <w:t>Duties of the Council</w:t>
        </w:r>
        <w:r w:rsidR="00013F49">
          <w:rPr>
            <w:webHidden/>
          </w:rPr>
          <w:tab/>
        </w:r>
        <w:r w:rsidR="00013F49">
          <w:rPr>
            <w:webHidden/>
          </w:rPr>
          <w:fldChar w:fldCharType="begin"/>
        </w:r>
        <w:r w:rsidR="00013F49">
          <w:rPr>
            <w:webHidden/>
          </w:rPr>
          <w:instrText xml:space="preserve"> PAGEREF _Toc97296104 \h </w:instrText>
        </w:r>
        <w:r w:rsidR="00013F49">
          <w:rPr>
            <w:webHidden/>
          </w:rPr>
        </w:r>
        <w:r w:rsidR="00013F49">
          <w:rPr>
            <w:webHidden/>
          </w:rPr>
          <w:fldChar w:fldCharType="separate"/>
        </w:r>
        <w:r w:rsidR="00E56BF4">
          <w:rPr>
            <w:webHidden/>
          </w:rPr>
          <w:t>10</w:t>
        </w:r>
        <w:r w:rsidR="00013F49">
          <w:rPr>
            <w:webHidden/>
          </w:rPr>
          <w:fldChar w:fldCharType="end"/>
        </w:r>
      </w:hyperlink>
    </w:p>
    <w:p w14:paraId="54353311" w14:textId="2AC30B48" w:rsidR="00013F49" w:rsidRDefault="001B291C">
      <w:pPr>
        <w:pStyle w:val="TM3"/>
        <w:rPr>
          <w:rFonts w:cstheme="minorBidi"/>
          <w:color w:val="auto"/>
          <w:lang w:val="en-GB" w:eastAsia="en-GB"/>
        </w:rPr>
      </w:pPr>
      <w:hyperlink w:anchor="_Toc97296105" w:history="1">
        <w:r w:rsidR="00013F49" w:rsidRPr="00D50562">
          <w:rPr>
            <w:rStyle w:val="Lienhypertexte"/>
          </w:rPr>
          <w:t>8.3.</w:t>
        </w:r>
        <w:r w:rsidR="00013F49">
          <w:rPr>
            <w:rFonts w:cstheme="minorBidi"/>
            <w:color w:val="auto"/>
            <w:lang w:val="en-GB" w:eastAsia="en-GB"/>
          </w:rPr>
          <w:tab/>
        </w:r>
        <w:r w:rsidR="00013F49" w:rsidRPr="00D50562">
          <w:rPr>
            <w:rStyle w:val="Lienhypertexte"/>
          </w:rPr>
          <w:t>Council meetings</w:t>
        </w:r>
        <w:r w:rsidR="00013F49">
          <w:rPr>
            <w:webHidden/>
          </w:rPr>
          <w:tab/>
        </w:r>
        <w:r w:rsidR="00013F49">
          <w:rPr>
            <w:webHidden/>
          </w:rPr>
          <w:fldChar w:fldCharType="begin"/>
        </w:r>
        <w:r w:rsidR="00013F49">
          <w:rPr>
            <w:webHidden/>
          </w:rPr>
          <w:instrText xml:space="preserve"> PAGEREF _Toc97296105 \h </w:instrText>
        </w:r>
        <w:r w:rsidR="00013F49">
          <w:rPr>
            <w:webHidden/>
          </w:rPr>
        </w:r>
        <w:r w:rsidR="00013F49">
          <w:rPr>
            <w:webHidden/>
          </w:rPr>
          <w:fldChar w:fldCharType="separate"/>
        </w:r>
        <w:r w:rsidR="00E56BF4">
          <w:rPr>
            <w:webHidden/>
          </w:rPr>
          <w:t>10</w:t>
        </w:r>
        <w:r w:rsidR="00013F49">
          <w:rPr>
            <w:webHidden/>
          </w:rPr>
          <w:fldChar w:fldCharType="end"/>
        </w:r>
      </w:hyperlink>
    </w:p>
    <w:p w14:paraId="17F4F5B6" w14:textId="38BA2ACA" w:rsidR="00013F49" w:rsidRDefault="001B291C">
      <w:pPr>
        <w:pStyle w:val="TM3"/>
        <w:rPr>
          <w:rFonts w:cstheme="minorBidi"/>
          <w:color w:val="auto"/>
          <w:lang w:val="en-GB" w:eastAsia="en-GB"/>
        </w:rPr>
      </w:pPr>
      <w:hyperlink w:anchor="_Toc97296106" w:history="1">
        <w:r w:rsidR="00013F49" w:rsidRPr="00D50562">
          <w:rPr>
            <w:rStyle w:val="Lienhypertexte"/>
          </w:rPr>
          <w:t>8.4.</w:t>
        </w:r>
        <w:r w:rsidR="00013F49">
          <w:rPr>
            <w:rFonts w:cstheme="minorBidi"/>
            <w:color w:val="auto"/>
            <w:lang w:val="en-GB" w:eastAsia="en-GB"/>
          </w:rPr>
          <w:tab/>
        </w:r>
        <w:r w:rsidR="00013F49" w:rsidRPr="00D50562">
          <w:rPr>
            <w:rStyle w:val="Lienhypertexte"/>
          </w:rPr>
          <w:t>Voting procedures</w:t>
        </w:r>
        <w:r w:rsidR="00013F49">
          <w:rPr>
            <w:webHidden/>
          </w:rPr>
          <w:tab/>
        </w:r>
        <w:r w:rsidR="00013F49">
          <w:rPr>
            <w:webHidden/>
          </w:rPr>
          <w:fldChar w:fldCharType="begin"/>
        </w:r>
        <w:r w:rsidR="00013F49">
          <w:rPr>
            <w:webHidden/>
          </w:rPr>
          <w:instrText xml:space="preserve"> PAGEREF _Toc97296106 \h </w:instrText>
        </w:r>
        <w:r w:rsidR="00013F49">
          <w:rPr>
            <w:webHidden/>
          </w:rPr>
        </w:r>
        <w:r w:rsidR="00013F49">
          <w:rPr>
            <w:webHidden/>
          </w:rPr>
          <w:fldChar w:fldCharType="separate"/>
        </w:r>
        <w:r w:rsidR="00E56BF4">
          <w:rPr>
            <w:webHidden/>
          </w:rPr>
          <w:t>11</w:t>
        </w:r>
        <w:r w:rsidR="00013F49">
          <w:rPr>
            <w:webHidden/>
          </w:rPr>
          <w:fldChar w:fldCharType="end"/>
        </w:r>
      </w:hyperlink>
    </w:p>
    <w:p w14:paraId="2B82F520" w14:textId="2F4A931E" w:rsidR="00013F49" w:rsidRDefault="001B291C">
      <w:pPr>
        <w:pStyle w:val="TM2"/>
        <w:rPr>
          <w:rFonts w:eastAsiaTheme="minorEastAsia"/>
          <w:color w:val="auto"/>
          <w:lang w:eastAsia="en-GB"/>
        </w:rPr>
      </w:pPr>
      <w:hyperlink w:anchor="_Toc97296107" w:history="1">
        <w:r w:rsidR="00013F49" w:rsidRPr="00D50562">
          <w:rPr>
            <w:rStyle w:val="Lienhypertexte"/>
          </w:rPr>
          <w:t>Article 9 - Committees</w:t>
        </w:r>
        <w:r w:rsidR="00013F49">
          <w:rPr>
            <w:webHidden/>
          </w:rPr>
          <w:tab/>
        </w:r>
        <w:r w:rsidR="00013F49">
          <w:rPr>
            <w:webHidden/>
          </w:rPr>
          <w:fldChar w:fldCharType="begin"/>
        </w:r>
        <w:r w:rsidR="00013F49">
          <w:rPr>
            <w:webHidden/>
          </w:rPr>
          <w:instrText xml:space="preserve"> PAGEREF _Toc97296107 \h </w:instrText>
        </w:r>
        <w:r w:rsidR="00013F49">
          <w:rPr>
            <w:webHidden/>
          </w:rPr>
        </w:r>
        <w:r w:rsidR="00013F49">
          <w:rPr>
            <w:webHidden/>
          </w:rPr>
          <w:fldChar w:fldCharType="separate"/>
        </w:r>
        <w:r w:rsidR="00E56BF4">
          <w:rPr>
            <w:webHidden/>
          </w:rPr>
          <w:t>11</w:t>
        </w:r>
        <w:r w:rsidR="00013F49">
          <w:rPr>
            <w:webHidden/>
          </w:rPr>
          <w:fldChar w:fldCharType="end"/>
        </w:r>
      </w:hyperlink>
    </w:p>
    <w:p w14:paraId="5A029455" w14:textId="5CF4515D" w:rsidR="00013F49" w:rsidRDefault="001B291C">
      <w:pPr>
        <w:pStyle w:val="TM2"/>
        <w:rPr>
          <w:rFonts w:eastAsiaTheme="minorEastAsia"/>
          <w:color w:val="auto"/>
          <w:lang w:eastAsia="en-GB"/>
        </w:rPr>
      </w:pPr>
      <w:hyperlink w:anchor="_Toc97296108" w:history="1">
        <w:r w:rsidR="00013F49" w:rsidRPr="00D50562">
          <w:rPr>
            <w:rStyle w:val="Lienhypertexte"/>
          </w:rPr>
          <w:t>Article 10 - Conferences and Exhibitions</w:t>
        </w:r>
        <w:r w:rsidR="00013F49">
          <w:rPr>
            <w:webHidden/>
          </w:rPr>
          <w:tab/>
        </w:r>
        <w:r w:rsidR="00013F49">
          <w:rPr>
            <w:webHidden/>
          </w:rPr>
          <w:fldChar w:fldCharType="begin"/>
        </w:r>
        <w:r w:rsidR="00013F49">
          <w:rPr>
            <w:webHidden/>
          </w:rPr>
          <w:instrText xml:space="preserve"> PAGEREF _Toc97296108 \h </w:instrText>
        </w:r>
        <w:r w:rsidR="00013F49">
          <w:rPr>
            <w:webHidden/>
          </w:rPr>
        </w:r>
        <w:r w:rsidR="00013F49">
          <w:rPr>
            <w:webHidden/>
          </w:rPr>
          <w:fldChar w:fldCharType="separate"/>
        </w:r>
        <w:r w:rsidR="00E56BF4">
          <w:rPr>
            <w:webHidden/>
          </w:rPr>
          <w:t>11</w:t>
        </w:r>
        <w:r w:rsidR="00013F49">
          <w:rPr>
            <w:webHidden/>
          </w:rPr>
          <w:fldChar w:fldCharType="end"/>
        </w:r>
      </w:hyperlink>
    </w:p>
    <w:p w14:paraId="30015433" w14:textId="37C3D065" w:rsidR="00013F49" w:rsidRDefault="001B291C">
      <w:pPr>
        <w:pStyle w:val="TM2"/>
        <w:rPr>
          <w:rFonts w:eastAsiaTheme="minorEastAsia"/>
          <w:color w:val="auto"/>
          <w:lang w:eastAsia="en-GB"/>
        </w:rPr>
      </w:pPr>
      <w:hyperlink w:anchor="_Toc97296109" w:history="1">
        <w:r w:rsidR="00013F49" w:rsidRPr="00D50562">
          <w:rPr>
            <w:rStyle w:val="Lienhypertexte"/>
          </w:rPr>
          <w:t>Article 11 - Funding</w:t>
        </w:r>
        <w:r w:rsidR="00013F49">
          <w:rPr>
            <w:webHidden/>
          </w:rPr>
          <w:tab/>
        </w:r>
        <w:r w:rsidR="00013F49">
          <w:rPr>
            <w:webHidden/>
          </w:rPr>
          <w:fldChar w:fldCharType="begin"/>
        </w:r>
        <w:r w:rsidR="00013F49">
          <w:rPr>
            <w:webHidden/>
          </w:rPr>
          <w:instrText xml:space="preserve"> PAGEREF _Toc97296109 \h </w:instrText>
        </w:r>
        <w:r w:rsidR="00013F49">
          <w:rPr>
            <w:webHidden/>
          </w:rPr>
        </w:r>
        <w:r w:rsidR="00013F49">
          <w:rPr>
            <w:webHidden/>
          </w:rPr>
          <w:fldChar w:fldCharType="separate"/>
        </w:r>
        <w:r w:rsidR="00E56BF4">
          <w:rPr>
            <w:webHidden/>
          </w:rPr>
          <w:t>11</w:t>
        </w:r>
        <w:r w:rsidR="00013F49">
          <w:rPr>
            <w:webHidden/>
          </w:rPr>
          <w:fldChar w:fldCharType="end"/>
        </w:r>
      </w:hyperlink>
    </w:p>
    <w:p w14:paraId="3E0801C4" w14:textId="21F15263" w:rsidR="00013F49" w:rsidRDefault="001B291C">
      <w:pPr>
        <w:pStyle w:val="TM2"/>
        <w:rPr>
          <w:rFonts w:eastAsiaTheme="minorEastAsia"/>
          <w:color w:val="auto"/>
          <w:lang w:eastAsia="en-GB"/>
        </w:rPr>
      </w:pPr>
      <w:hyperlink w:anchor="_Toc97296110" w:history="1">
        <w:r w:rsidR="00013F49" w:rsidRPr="00D50562">
          <w:rPr>
            <w:rStyle w:val="Lienhypertexte"/>
          </w:rPr>
          <w:t>Article 12 - Changes to the Constitution</w:t>
        </w:r>
        <w:r w:rsidR="00013F49">
          <w:rPr>
            <w:webHidden/>
          </w:rPr>
          <w:tab/>
        </w:r>
        <w:r w:rsidR="00013F49">
          <w:rPr>
            <w:webHidden/>
          </w:rPr>
          <w:fldChar w:fldCharType="begin"/>
        </w:r>
        <w:r w:rsidR="00013F49">
          <w:rPr>
            <w:webHidden/>
          </w:rPr>
          <w:instrText xml:space="preserve"> PAGEREF _Toc97296110 \h </w:instrText>
        </w:r>
        <w:r w:rsidR="00013F49">
          <w:rPr>
            <w:webHidden/>
          </w:rPr>
        </w:r>
        <w:r w:rsidR="00013F49">
          <w:rPr>
            <w:webHidden/>
          </w:rPr>
          <w:fldChar w:fldCharType="separate"/>
        </w:r>
        <w:r w:rsidR="00E56BF4">
          <w:rPr>
            <w:webHidden/>
          </w:rPr>
          <w:t>11</w:t>
        </w:r>
        <w:r w:rsidR="00013F49">
          <w:rPr>
            <w:webHidden/>
          </w:rPr>
          <w:fldChar w:fldCharType="end"/>
        </w:r>
      </w:hyperlink>
    </w:p>
    <w:p w14:paraId="5438A2DB" w14:textId="0A4992C7" w:rsidR="00013F49" w:rsidRDefault="001B291C">
      <w:pPr>
        <w:pStyle w:val="TM2"/>
        <w:rPr>
          <w:rFonts w:eastAsiaTheme="minorEastAsia"/>
          <w:color w:val="auto"/>
          <w:lang w:eastAsia="en-GB"/>
        </w:rPr>
      </w:pPr>
      <w:hyperlink w:anchor="_Toc97296111" w:history="1">
        <w:r w:rsidR="00013F49" w:rsidRPr="00D50562">
          <w:rPr>
            <w:rStyle w:val="Lienhypertexte"/>
          </w:rPr>
          <w:t>Article 13 - Duration and Termination</w:t>
        </w:r>
        <w:r w:rsidR="00013F49">
          <w:rPr>
            <w:webHidden/>
          </w:rPr>
          <w:tab/>
        </w:r>
        <w:r w:rsidR="00013F49">
          <w:rPr>
            <w:webHidden/>
          </w:rPr>
          <w:fldChar w:fldCharType="begin"/>
        </w:r>
        <w:r w:rsidR="00013F49">
          <w:rPr>
            <w:webHidden/>
          </w:rPr>
          <w:instrText xml:space="preserve"> PAGEREF _Toc97296111 \h </w:instrText>
        </w:r>
        <w:r w:rsidR="00013F49">
          <w:rPr>
            <w:webHidden/>
          </w:rPr>
        </w:r>
        <w:r w:rsidR="00013F49">
          <w:rPr>
            <w:webHidden/>
          </w:rPr>
          <w:fldChar w:fldCharType="separate"/>
        </w:r>
        <w:r w:rsidR="00E56BF4">
          <w:rPr>
            <w:webHidden/>
          </w:rPr>
          <w:t>11</w:t>
        </w:r>
        <w:r w:rsidR="00013F49">
          <w:rPr>
            <w:webHidden/>
          </w:rPr>
          <w:fldChar w:fldCharType="end"/>
        </w:r>
      </w:hyperlink>
    </w:p>
    <w:p w14:paraId="1BCC7F8E" w14:textId="1986E5A8" w:rsidR="00013F49" w:rsidRDefault="001B291C">
      <w:pPr>
        <w:pStyle w:val="TM1"/>
        <w:rPr>
          <w:rFonts w:asciiTheme="minorHAnsi" w:eastAsiaTheme="minorEastAsia" w:hAnsiTheme="minorHAnsi"/>
          <w:b w:val="0"/>
          <w:caps w:val="0"/>
          <w:color w:val="auto"/>
          <w:szCs w:val="22"/>
          <w:lang w:eastAsia="en-GB"/>
        </w:rPr>
      </w:pPr>
      <w:hyperlink w:anchor="_Toc97296112" w:history="1">
        <w:r w:rsidR="00013F49" w:rsidRPr="00D50562">
          <w:rPr>
            <w:rStyle w:val="Lienhypertexte"/>
          </w:rPr>
          <w:t>General Regulations</w:t>
        </w:r>
        <w:r w:rsidR="00013F49">
          <w:rPr>
            <w:webHidden/>
          </w:rPr>
          <w:tab/>
        </w:r>
        <w:r w:rsidR="00013F49">
          <w:rPr>
            <w:webHidden/>
          </w:rPr>
          <w:fldChar w:fldCharType="begin"/>
        </w:r>
        <w:r w:rsidR="00013F49">
          <w:rPr>
            <w:webHidden/>
          </w:rPr>
          <w:instrText xml:space="preserve"> PAGEREF _Toc97296112 \h </w:instrText>
        </w:r>
        <w:r w:rsidR="00013F49">
          <w:rPr>
            <w:webHidden/>
          </w:rPr>
        </w:r>
        <w:r w:rsidR="00013F49">
          <w:rPr>
            <w:webHidden/>
          </w:rPr>
          <w:fldChar w:fldCharType="separate"/>
        </w:r>
        <w:r w:rsidR="00E56BF4">
          <w:rPr>
            <w:webHidden/>
          </w:rPr>
          <w:t>12</w:t>
        </w:r>
        <w:r w:rsidR="00013F49">
          <w:rPr>
            <w:webHidden/>
          </w:rPr>
          <w:fldChar w:fldCharType="end"/>
        </w:r>
      </w:hyperlink>
    </w:p>
    <w:p w14:paraId="0F4635D1" w14:textId="187E8777" w:rsidR="00013F49" w:rsidRDefault="001B291C">
      <w:pPr>
        <w:pStyle w:val="TM2"/>
        <w:rPr>
          <w:rFonts w:eastAsiaTheme="minorEastAsia"/>
          <w:color w:val="auto"/>
          <w:lang w:eastAsia="en-GB"/>
        </w:rPr>
      </w:pPr>
      <w:hyperlink w:anchor="_Toc97296113"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_Toc97296113 \h </w:instrText>
        </w:r>
        <w:r w:rsidR="00013F49">
          <w:rPr>
            <w:webHidden/>
          </w:rPr>
        </w:r>
        <w:r w:rsidR="00013F49">
          <w:rPr>
            <w:webHidden/>
          </w:rPr>
          <w:fldChar w:fldCharType="separate"/>
        </w:r>
        <w:r w:rsidR="00E56BF4">
          <w:rPr>
            <w:webHidden/>
          </w:rPr>
          <w:t>13</w:t>
        </w:r>
        <w:r w:rsidR="00013F49">
          <w:rPr>
            <w:webHidden/>
          </w:rPr>
          <w:fldChar w:fldCharType="end"/>
        </w:r>
      </w:hyperlink>
    </w:p>
    <w:p w14:paraId="138B547E" w14:textId="5BFC5237" w:rsidR="00013F49" w:rsidRDefault="001B291C">
      <w:pPr>
        <w:pStyle w:val="TM2"/>
        <w:rPr>
          <w:rFonts w:eastAsiaTheme="minorEastAsia"/>
          <w:color w:val="auto"/>
          <w:lang w:eastAsia="en-GB"/>
        </w:rPr>
      </w:pPr>
      <w:hyperlink w:anchor="_Toc97296114" w:history="1">
        <w:r w:rsidR="00013F49" w:rsidRPr="00D50562">
          <w:rPr>
            <w:rStyle w:val="Lienhypertexte"/>
          </w:rPr>
          <w:t>Article 2 - Membership</w:t>
        </w:r>
        <w:r w:rsidR="00013F49">
          <w:rPr>
            <w:webHidden/>
          </w:rPr>
          <w:tab/>
        </w:r>
        <w:r w:rsidR="00013F49">
          <w:rPr>
            <w:webHidden/>
          </w:rPr>
          <w:fldChar w:fldCharType="begin"/>
        </w:r>
        <w:r w:rsidR="00013F49">
          <w:rPr>
            <w:webHidden/>
          </w:rPr>
          <w:instrText xml:space="preserve"> PAGEREF _Toc97296114 \h </w:instrText>
        </w:r>
        <w:r w:rsidR="00013F49">
          <w:rPr>
            <w:webHidden/>
          </w:rPr>
        </w:r>
        <w:r w:rsidR="00013F49">
          <w:rPr>
            <w:webHidden/>
          </w:rPr>
          <w:fldChar w:fldCharType="separate"/>
        </w:r>
        <w:r w:rsidR="00E56BF4">
          <w:rPr>
            <w:webHidden/>
          </w:rPr>
          <w:t>13</w:t>
        </w:r>
        <w:r w:rsidR="00013F49">
          <w:rPr>
            <w:webHidden/>
          </w:rPr>
          <w:fldChar w:fldCharType="end"/>
        </w:r>
      </w:hyperlink>
    </w:p>
    <w:p w14:paraId="633516C6" w14:textId="47AE8FDE" w:rsidR="00013F49" w:rsidRDefault="001B291C">
      <w:pPr>
        <w:pStyle w:val="TM3"/>
        <w:rPr>
          <w:rFonts w:cstheme="minorBidi"/>
          <w:color w:val="auto"/>
          <w:lang w:val="en-GB" w:eastAsia="en-GB"/>
        </w:rPr>
      </w:pPr>
      <w:hyperlink w:anchor="_Toc97296115" w:history="1">
        <w:r w:rsidR="00013F49" w:rsidRPr="00D50562">
          <w:rPr>
            <w:rStyle w:val="Lienhypertexte"/>
          </w:rPr>
          <w:t>2.1.</w:t>
        </w:r>
        <w:r w:rsidR="00013F49">
          <w:rPr>
            <w:rFonts w:cstheme="minorBidi"/>
            <w:color w:val="auto"/>
            <w:lang w:val="en-GB" w:eastAsia="en-GB"/>
          </w:rPr>
          <w:tab/>
        </w:r>
        <w:r w:rsidR="00013F49" w:rsidRPr="00D50562">
          <w:rPr>
            <w:rStyle w:val="Lienhypertexte"/>
          </w:rPr>
          <w:t>Membership Categories</w:t>
        </w:r>
        <w:r w:rsidR="00013F49">
          <w:rPr>
            <w:webHidden/>
          </w:rPr>
          <w:tab/>
        </w:r>
        <w:r w:rsidR="00013F49">
          <w:rPr>
            <w:webHidden/>
          </w:rPr>
          <w:fldChar w:fldCharType="begin"/>
        </w:r>
        <w:r w:rsidR="00013F49">
          <w:rPr>
            <w:webHidden/>
          </w:rPr>
          <w:instrText xml:space="preserve"> PAGEREF _Toc97296115 \h </w:instrText>
        </w:r>
        <w:r w:rsidR="00013F49">
          <w:rPr>
            <w:webHidden/>
          </w:rPr>
        </w:r>
        <w:r w:rsidR="00013F49">
          <w:rPr>
            <w:webHidden/>
          </w:rPr>
          <w:fldChar w:fldCharType="separate"/>
        </w:r>
        <w:r w:rsidR="00E56BF4">
          <w:rPr>
            <w:webHidden/>
          </w:rPr>
          <w:t>13</w:t>
        </w:r>
        <w:r w:rsidR="00013F49">
          <w:rPr>
            <w:webHidden/>
          </w:rPr>
          <w:fldChar w:fldCharType="end"/>
        </w:r>
      </w:hyperlink>
    </w:p>
    <w:p w14:paraId="06B7A232" w14:textId="2D432B15" w:rsidR="00013F49" w:rsidRDefault="001B291C">
      <w:pPr>
        <w:pStyle w:val="TM3"/>
        <w:rPr>
          <w:rFonts w:cstheme="minorBidi"/>
          <w:color w:val="auto"/>
          <w:lang w:val="en-GB" w:eastAsia="en-GB"/>
        </w:rPr>
      </w:pPr>
      <w:hyperlink w:anchor="_Toc97296116" w:history="1">
        <w:r w:rsidR="00013F49" w:rsidRPr="00D50562">
          <w:rPr>
            <w:rStyle w:val="Lienhypertexte"/>
          </w:rPr>
          <w:t>2.2.</w:t>
        </w:r>
        <w:r w:rsidR="00013F49">
          <w:rPr>
            <w:rFonts w:cstheme="minorBidi"/>
            <w:color w:val="auto"/>
            <w:lang w:val="en-GB" w:eastAsia="en-GB"/>
          </w:rPr>
          <w:tab/>
        </w:r>
        <w:r w:rsidR="00013F49" w:rsidRPr="00D50562">
          <w:rPr>
            <w:rStyle w:val="Lienhypertexte"/>
          </w:rPr>
          <w:t>Application for Membership</w:t>
        </w:r>
        <w:r w:rsidR="00013F49">
          <w:rPr>
            <w:webHidden/>
          </w:rPr>
          <w:tab/>
        </w:r>
        <w:r w:rsidR="00013F49">
          <w:rPr>
            <w:webHidden/>
          </w:rPr>
          <w:fldChar w:fldCharType="begin"/>
        </w:r>
        <w:r w:rsidR="00013F49">
          <w:rPr>
            <w:webHidden/>
          </w:rPr>
          <w:instrText xml:space="preserve"> PAGEREF _Toc97296116 \h </w:instrText>
        </w:r>
        <w:r w:rsidR="00013F49">
          <w:rPr>
            <w:webHidden/>
          </w:rPr>
        </w:r>
        <w:r w:rsidR="00013F49">
          <w:rPr>
            <w:webHidden/>
          </w:rPr>
          <w:fldChar w:fldCharType="separate"/>
        </w:r>
        <w:r w:rsidR="00E56BF4">
          <w:rPr>
            <w:webHidden/>
          </w:rPr>
          <w:t>13</w:t>
        </w:r>
        <w:r w:rsidR="00013F49">
          <w:rPr>
            <w:webHidden/>
          </w:rPr>
          <w:fldChar w:fldCharType="end"/>
        </w:r>
      </w:hyperlink>
    </w:p>
    <w:p w14:paraId="4DD5F9BB" w14:textId="028C9291" w:rsidR="00013F49" w:rsidRDefault="001B291C">
      <w:pPr>
        <w:pStyle w:val="TM3"/>
        <w:rPr>
          <w:rFonts w:cstheme="minorBidi"/>
          <w:color w:val="auto"/>
          <w:lang w:val="en-GB" w:eastAsia="en-GB"/>
        </w:rPr>
      </w:pPr>
      <w:hyperlink w:anchor="_Toc97296117" w:history="1">
        <w:r w:rsidR="00013F49" w:rsidRPr="00D50562">
          <w:rPr>
            <w:rStyle w:val="Lienhypertexte"/>
          </w:rPr>
          <w:t>2.3.</w:t>
        </w:r>
        <w:r w:rsidR="00013F49">
          <w:rPr>
            <w:rFonts w:cstheme="minorBidi"/>
            <w:color w:val="auto"/>
            <w:lang w:val="en-GB" w:eastAsia="en-GB"/>
          </w:rPr>
          <w:tab/>
        </w:r>
        <w:r w:rsidR="00013F49" w:rsidRPr="00D50562">
          <w:rPr>
            <w:rStyle w:val="Lienhypertexte"/>
          </w:rPr>
          <w:t>Membership Rights and Benefits</w:t>
        </w:r>
        <w:r w:rsidR="00013F49">
          <w:rPr>
            <w:webHidden/>
          </w:rPr>
          <w:tab/>
        </w:r>
        <w:r w:rsidR="00013F49">
          <w:rPr>
            <w:webHidden/>
          </w:rPr>
          <w:fldChar w:fldCharType="begin"/>
        </w:r>
        <w:r w:rsidR="00013F49">
          <w:rPr>
            <w:webHidden/>
          </w:rPr>
          <w:instrText xml:space="preserve"> PAGEREF _Toc97296117 \h </w:instrText>
        </w:r>
        <w:r w:rsidR="00013F49">
          <w:rPr>
            <w:webHidden/>
          </w:rPr>
        </w:r>
        <w:r w:rsidR="00013F49">
          <w:rPr>
            <w:webHidden/>
          </w:rPr>
          <w:fldChar w:fldCharType="separate"/>
        </w:r>
        <w:r w:rsidR="00E56BF4">
          <w:rPr>
            <w:webHidden/>
          </w:rPr>
          <w:t>13</w:t>
        </w:r>
        <w:r w:rsidR="00013F49">
          <w:rPr>
            <w:webHidden/>
          </w:rPr>
          <w:fldChar w:fldCharType="end"/>
        </w:r>
      </w:hyperlink>
    </w:p>
    <w:p w14:paraId="24DA6329" w14:textId="48FA42E0" w:rsidR="00013F49" w:rsidRDefault="001B291C">
      <w:pPr>
        <w:pStyle w:val="TM3"/>
        <w:rPr>
          <w:rFonts w:cstheme="minorBidi"/>
          <w:color w:val="auto"/>
          <w:lang w:val="en-GB" w:eastAsia="en-GB"/>
        </w:rPr>
      </w:pPr>
      <w:hyperlink w:anchor="_Toc97296118" w:history="1">
        <w:r w:rsidR="00013F49" w:rsidRPr="00D50562">
          <w:rPr>
            <w:rStyle w:val="Lienhypertexte"/>
          </w:rPr>
          <w:t>2.4.</w:t>
        </w:r>
        <w:r w:rsidR="00013F49">
          <w:rPr>
            <w:rFonts w:cstheme="minorBidi"/>
            <w:color w:val="auto"/>
            <w:lang w:val="en-GB" w:eastAsia="en-GB"/>
          </w:rPr>
          <w:tab/>
        </w:r>
        <w:r w:rsidR="00013F49" w:rsidRPr="00D50562">
          <w:rPr>
            <w:rStyle w:val="Lienhypertexte"/>
          </w:rPr>
          <w:t>Member Contributions</w:t>
        </w:r>
        <w:r w:rsidR="00013F49">
          <w:rPr>
            <w:webHidden/>
          </w:rPr>
          <w:tab/>
        </w:r>
        <w:r w:rsidR="00013F49">
          <w:rPr>
            <w:webHidden/>
          </w:rPr>
          <w:fldChar w:fldCharType="begin"/>
        </w:r>
        <w:r w:rsidR="00013F49">
          <w:rPr>
            <w:webHidden/>
          </w:rPr>
          <w:instrText xml:space="preserve"> PAGEREF _Toc97296118 \h </w:instrText>
        </w:r>
        <w:r w:rsidR="00013F49">
          <w:rPr>
            <w:webHidden/>
          </w:rPr>
        </w:r>
        <w:r w:rsidR="00013F49">
          <w:rPr>
            <w:webHidden/>
          </w:rPr>
          <w:fldChar w:fldCharType="separate"/>
        </w:r>
        <w:r w:rsidR="00E56BF4">
          <w:rPr>
            <w:webHidden/>
          </w:rPr>
          <w:t>14</w:t>
        </w:r>
        <w:r w:rsidR="00013F49">
          <w:rPr>
            <w:webHidden/>
          </w:rPr>
          <w:fldChar w:fldCharType="end"/>
        </w:r>
      </w:hyperlink>
    </w:p>
    <w:p w14:paraId="691AE8C5" w14:textId="2E9E030A" w:rsidR="00013F49" w:rsidRDefault="001B291C">
      <w:pPr>
        <w:pStyle w:val="TM3"/>
        <w:rPr>
          <w:rFonts w:cstheme="minorBidi"/>
          <w:color w:val="auto"/>
          <w:lang w:val="en-GB" w:eastAsia="en-GB"/>
        </w:rPr>
      </w:pPr>
      <w:hyperlink w:anchor="_Toc97296119" w:history="1">
        <w:r w:rsidR="00013F49" w:rsidRPr="00D50562">
          <w:rPr>
            <w:rStyle w:val="Lienhypertexte"/>
          </w:rPr>
          <w:t>2.5.</w:t>
        </w:r>
        <w:r w:rsidR="00013F49">
          <w:rPr>
            <w:rFonts w:cstheme="minorBidi"/>
            <w:color w:val="auto"/>
            <w:lang w:val="en-GB" w:eastAsia="en-GB"/>
          </w:rPr>
          <w:tab/>
        </w:r>
        <w:r w:rsidR="00013F49" w:rsidRPr="00D50562">
          <w:rPr>
            <w:rStyle w:val="Lienhypertexte"/>
          </w:rPr>
          <w:t>Suspension and Reinstatement of Membership</w:t>
        </w:r>
        <w:r w:rsidR="00013F49">
          <w:rPr>
            <w:webHidden/>
          </w:rPr>
          <w:tab/>
        </w:r>
        <w:r w:rsidR="00013F49">
          <w:rPr>
            <w:webHidden/>
          </w:rPr>
          <w:fldChar w:fldCharType="begin"/>
        </w:r>
        <w:r w:rsidR="00013F49">
          <w:rPr>
            <w:webHidden/>
          </w:rPr>
          <w:instrText xml:space="preserve"> PAGEREF _Toc97296119 \h </w:instrText>
        </w:r>
        <w:r w:rsidR="00013F49">
          <w:rPr>
            <w:webHidden/>
          </w:rPr>
        </w:r>
        <w:r w:rsidR="00013F49">
          <w:rPr>
            <w:webHidden/>
          </w:rPr>
          <w:fldChar w:fldCharType="separate"/>
        </w:r>
        <w:r w:rsidR="00E56BF4">
          <w:rPr>
            <w:webHidden/>
          </w:rPr>
          <w:t>14</w:t>
        </w:r>
        <w:r w:rsidR="00013F49">
          <w:rPr>
            <w:webHidden/>
          </w:rPr>
          <w:fldChar w:fldCharType="end"/>
        </w:r>
      </w:hyperlink>
    </w:p>
    <w:p w14:paraId="4860B558" w14:textId="0C4EEC1D" w:rsidR="00013F49" w:rsidRDefault="001B291C">
      <w:pPr>
        <w:pStyle w:val="TM3"/>
        <w:rPr>
          <w:rFonts w:cstheme="minorBidi"/>
          <w:color w:val="auto"/>
          <w:lang w:val="en-GB" w:eastAsia="en-GB"/>
        </w:rPr>
      </w:pPr>
      <w:hyperlink w:anchor="_Toc97296120" w:history="1">
        <w:r w:rsidR="00013F49" w:rsidRPr="00D50562">
          <w:rPr>
            <w:rStyle w:val="Lienhypertexte"/>
          </w:rPr>
          <w:t>2.6.</w:t>
        </w:r>
        <w:r w:rsidR="00013F49">
          <w:rPr>
            <w:rFonts w:cstheme="minorBidi"/>
            <w:color w:val="auto"/>
            <w:lang w:val="en-GB" w:eastAsia="en-GB"/>
          </w:rPr>
          <w:tab/>
        </w:r>
        <w:r w:rsidR="00013F49" w:rsidRPr="00D50562">
          <w:rPr>
            <w:rStyle w:val="Lienhypertexte"/>
          </w:rPr>
          <w:t>Termination of Membership</w:t>
        </w:r>
        <w:r w:rsidR="00013F49">
          <w:rPr>
            <w:webHidden/>
          </w:rPr>
          <w:tab/>
        </w:r>
        <w:r w:rsidR="00013F49">
          <w:rPr>
            <w:webHidden/>
          </w:rPr>
          <w:fldChar w:fldCharType="begin"/>
        </w:r>
        <w:r w:rsidR="00013F49">
          <w:rPr>
            <w:webHidden/>
          </w:rPr>
          <w:instrText xml:space="preserve"> PAGEREF _Toc97296120 \h </w:instrText>
        </w:r>
        <w:r w:rsidR="00013F49">
          <w:rPr>
            <w:webHidden/>
          </w:rPr>
        </w:r>
        <w:r w:rsidR="00013F49">
          <w:rPr>
            <w:webHidden/>
          </w:rPr>
          <w:fldChar w:fldCharType="separate"/>
        </w:r>
        <w:r w:rsidR="00E56BF4">
          <w:rPr>
            <w:webHidden/>
          </w:rPr>
          <w:t>14</w:t>
        </w:r>
        <w:r w:rsidR="00013F49">
          <w:rPr>
            <w:webHidden/>
          </w:rPr>
          <w:fldChar w:fldCharType="end"/>
        </w:r>
      </w:hyperlink>
    </w:p>
    <w:p w14:paraId="4119BA66" w14:textId="7800C65D" w:rsidR="00013F49" w:rsidRDefault="001B291C">
      <w:pPr>
        <w:pStyle w:val="TM2"/>
        <w:rPr>
          <w:rFonts w:eastAsiaTheme="minorEastAsia"/>
          <w:color w:val="auto"/>
          <w:lang w:eastAsia="en-GB"/>
        </w:rPr>
      </w:pPr>
      <w:hyperlink w:anchor="_Toc97296121" w:history="1">
        <w:r w:rsidR="00013F49" w:rsidRPr="00D50562">
          <w:rPr>
            <w:rStyle w:val="Lienhypertexte"/>
          </w:rPr>
          <w:t>Article 3 - General Assembly</w:t>
        </w:r>
        <w:r w:rsidR="00013F49">
          <w:rPr>
            <w:webHidden/>
          </w:rPr>
          <w:tab/>
        </w:r>
        <w:r w:rsidR="00013F49">
          <w:rPr>
            <w:webHidden/>
          </w:rPr>
          <w:fldChar w:fldCharType="begin"/>
        </w:r>
        <w:r w:rsidR="00013F49">
          <w:rPr>
            <w:webHidden/>
          </w:rPr>
          <w:instrText xml:space="preserve"> PAGEREF _Toc97296121 \h </w:instrText>
        </w:r>
        <w:r w:rsidR="00013F49">
          <w:rPr>
            <w:webHidden/>
          </w:rPr>
        </w:r>
        <w:r w:rsidR="00013F49">
          <w:rPr>
            <w:webHidden/>
          </w:rPr>
          <w:fldChar w:fldCharType="separate"/>
        </w:r>
        <w:r w:rsidR="00E56BF4">
          <w:rPr>
            <w:webHidden/>
          </w:rPr>
          <w:t>15</w:t>
        </w:r>
        <w:r w:rsidR="00013F49">
          <w:rPr>
            <w:webHidden/>
          </w:rPr>
          <w:fldChar w:fldCharType="end"/>
        </w:r>
      </w:hyperlink>
    </w:p>
    <w:p w14:paraId="1310B532" w14:textId="79BA7395" w:rsidR="00013F49" w:rsidRDefault="001B291C">
      <w:pPr>
        <w:pStyle w:val="TM3"/>
        <w:rPr>
          <w:rFonts w:cstheme="minorBidi"/>
          <w:color w:val="auto"/>
          <w:lang w:val="en-GB" w:eastAsia="en-GB"/>
        </w:rPr>
      </w:pPr>
      <w:hyperlink w:anchor="_Toc97296122" w:history="1">
        <w:r w:rsidR="00013F49" w:rsidRPr="00D50562">
          <w:rPr>
            <w:rStyle w:val="Lienhypertexte"/>
          </w:rPr>
          <w:t>3.1.</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_Toc97296122 \h </w:instrText>
        </w:r>
        <w:r w:rsidR="00013F49">
          <w:rPr>
            <w:webHidden/>
          </w:rPr>
        </w:r>
        <w:r w:rsidR="00013F49">
          <w:rPr>
            <w:webHidden/>
          </w:rPr>
          <w:fldChar w:fldCharType="separate"/>
        </w:r>
        <w:r w:rsidR="00E56BF4">
          <w:rPr>
            <w:webHidden/>
          </w:rPr>
          <w:t>15</w:t>
        </w:r>
        <w:r w:rsidR="00013F49">
          <w:rPr>
            <w:webHidden/>
          </w:rPr>
          <w:fldChar w:fldCharType="end"/>
        </w:r>
      </w:hyperlink>
    </w:p>
    <w:p w14:paraId="0304065A" w14:textId="3CA3FE59" w:rsidR="00013F49" w:rsidRDefault="001B291C">
      <w:pPr>
        <w:pStyle w:val="TM3"/>
        <w:rPr>
          <w:rFonts w:cstheme="minorBidi"/>
          <w:color w:val="auto"/>
          <w:lang w:val="en-GB" w:eastAsia="en-GB"/>
        </w:rPr>
      </w:pPr>
      <w:hyperlink w:anchor="_Toc97296123" w:history="1">
        <w:r w:rsidR="00013F49" w:rsidRPr="00D50562">
          <w:rPr>
            <w:rStyle w:val="Lienhypertexte"/>
          </w:rPr>
          <w:t>3.2.</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_Toc97296123 \h </w:instrText>
        </w:r>
        <w:r w:rsidR="00013F49">
          <w:rPr>
            <w:webHidden/>
          </w:rPr>
        </w:r>
        <w:r w:rsidR="00013F49">
          <w:rPr>
            <w:webHidden/>
          </w:rPr>
          <w:fldChar w:fldCharType="separate"/>
        </w:r>
        <w:r w:rsidR="00E56BF4">
          <w:rPr>
            <w:webHidden/>
          </w:rPr>
          <w:t>15</w:t>
        </w:r>
        <w:r w:rsidR="00013F49">
          <w:rPr>
            <w:webHidden/>
          </w:rPr>
          <w:fldChar w:fldCharType="end"/>
        </w:r>
      </w:hyperlink>
    </w:p>
    <w:p w14:paraId="4C744D3D" w14:textId="075B7A7F" w:rsidR="00013F49" w:rsidRDefault="001B291C">
      <w:pPr>
        <w:pStyle w:val="TM3"/>
        <w:rPr>
          <w:rFonts w:cstheme="minorBidi"/>
          <w:color w:val="auto"/>
          <w:lang w:val="en-GB" w:eastAsia="en-GB"/>
        </w:rPr>
      </w:pPr>
      <w:hyperlink w:anchor="_Toc97296124" w:history="1">
        <w:r w:rsidR="00013F49" w:rsidRPr="00D50562">
          <w:rPr>
            <w:rStyle w:val="Lienhypertexte"/>
          </w:rPr>
          <w:t>3.3.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_Toc97296124 \h </w:instrText>
        </w:r>
        <w:r w:rsidR="00013F49">
          <w:rPr>
            <w:webHidden/>
          </w:rPr>
        </w:r>
        <w:r w:rsidR="00013F49">
          <w:rPr>
            <w:webHidden/>
          </w:rPr>
          <w:fldChar w:fldCharType="separate"/>
        </w:r>
        <w:r w:rsidR="00E56BF4">
          <w:rPr>
            <w:webHidden/>
          </w:rPr>
          <w:t>15</w:t>
        </w:r>
        <w:r w:rsidR="00013F49">
          <w:rPr>
            <w:webHidden/>
          </w:rPr>
          <w:fldChar w:fldCharType="end"/>
        </w:r>
      </w:hyperlink>
    </w:p>
    <w:p w14:paraId="24C3ECE3" w14:textId="00C817EB" w:rsidR="00013F49" w:rsidRDefault="001B291C">
      <w:pPr>
        <w:pStyle w:val="TM3"/>
        <w:rPr>
          <w:rFonts w:cstheme="minorBidi"/>
          <w:color w:val="auto"/>
          <w:lang w:val="en-GB" w:eastAsia="en-GB"/>
        </w:rPr>
      </w:pPr>
      <w:hyperlink w:anchor="_Toc97296125" w:history="1">
        <w:r w:rsidR="00013F49" w:rsidRPr="00D50562">
          <w:rPr>
            <w:rStyle w:val="Lienhypertexte"/>
          </w:rPr>
          <w:t>3.4.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_Toc97296125 \h </w:instrText>
        </w:r>
        <w:r w:rsidR="00013F49">
          <w:rPr>
            <w:webHidden/>
          </w:rPr>
        </w:r>
        <w:r w:rsidR="00013F49">
          <w:rPr>
            <w:webHidden/>
          </w:rPr>
          <w:fldChar w:fldCharType="separate"/>
        </w:r>
        <w:r w:rsidR="00E56BF4">
          <w:rPr>
            <w:webHidden/>
          </w:rPr>
          <w:t>16</w:t>
        </w:r>
        <w:r w:rsidR="00013F49">
          <w:rPr>
            <w:webHidden/>
          </w:rPr>
          <w:fldChar w:fldCharType="end"/>
        </w:r>
      </w:hyperlink>
    </w:p>
    <w:p w14:paraId="0B639523" w14:textId="183B1DF0" w:rsidR="00013F49" w:rsidRDefault="001B291C">
      <w:pPr>
        <w:pStyle w:val="TM3"/>
        <w:rPr>
          <w:rFonts w:cstheme="minorBidi"/>
          <w:color w:val="auto"/>
          <w:lang w:val="en-GB" w:eastAsia="en-GB"/>
        </w:rPr>
      </w:pPr>
      <w:hyperlink w:anchor="_Toc97296126" w:history="1">
        <w:r w:rsidR="00013F49" w:rsidRPr="00D50562">
          <w:rPr>
            <w:rStyle w:val="Lienhypertexte"/>
          </w:rPr>
          <w:t>3.5.</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_Toc97296126 \h </w:instrText>
        </w:r>
        <w:r w:rsidR="00013F49">
          <w:rPr>
            <w:webHidden/>
          </w:rPr>
        </w:r>
        <w:r w:rsidR="00013F49">
          <w:rPr>
            <w:webHidden/>
          </w:rPr>
          <w:fldChar w:fldCharType="separate"/>
        </w:r>
        <w:r w:rsidR="00E56BF4">
          <w:rPr>
            <w:webHidden/>
          </w:rPr>
          <w:t>18</w:t>
        </w:r>
        <w:r w:rsidR="00013F49">
          <w:rPr>
            <w:webHidden/>
          </w:rPr>
          <w:fldChar w:fldCharType="end"/>
        </w:r>
      </w:hyperlink>
    </w:p>
    <w:p w14:paraId="065D1CEF" w14:textId="04D58BFF" w:rsidR="00013F49" w:rsidRDefault="001B291C">
      <w:pPr>
        <w:pStyle w:val="TM2"/>
        <w:rPr>
          <w:rFonts w:eastAsiaTheme="minorEastAsia"/>
          <w:color w:val="auto"/>
          <w:lang w:eastAsia="en-GB"/>
        </w:rPr>
      </w:pPr>
      <w:hyperlink w:anchor="_Toc97296127" w:history="1">
        <w:r w:rsidR="00013F49" w:rsidRPr="00D50562">
          <w:rPr>
            <w:rStyle w:val="Lienhypertexte"/>
          </w:rPr>
          <w:t>Article 4 - Council</w:t>
        </w:r>
        <w:r w:rsidR="00013F49">
          <w:rPr>
            <w:webHidden/>
          </w:rPr>
          <w:tab/>
        </w:r>
        <w:r w:rsidR="00013F49">
          <w:rPr>
            <w:webHidden/>
          </w:rPr>
          <w:fldChar w:fldCharType="begin"/>
        </w:r>
        <w:r w:rsidR="00013F49">
          <w:rPr>
            <w:webHidden/>
          </w:rPr>
          <w:instrText xml:space="preserve"> PAGEREF _Toc97296127 \h </w:instrText>
        </w:r>
        <w:r w:rsidR="00013F49">
          <w:rPr>
            <w:webHidden/>
          </w:rPr>
        </w:r>
        <w:r w:rsidR="00013F49">
          <w:rPr>
            <w:webHidden/>
          </w:rPr>
          <w:fldChar w:fldCharType="separate"/>
        </w:r>
        <w:r w:rsidR="00E56BF4">
          <w:rPr>
            <w:webHidden/>
          </w:rPr>
          <w:t>19</w:t>
        </w:r>
        <w:r w:rsidR="00013F49">
          <w:rPr>
            <w:webHidden/>
          </w:rPr>
          <w:fldChar w:fldCharType="end"/>
        </w:r>
      </w:hyperlink>
    </w:p>
    <w:p w14:paraId="3D2BBFA9" w14:textId="32B9691A" w:rsidR="00013F49" w:rsidRDefault="001B291C">
      <w:pPr>
        <w:pStyle w:val="TM3"/>
        <w:rPr>
          <w:rFonts w:cstheme="minorBidi"/>
          <w:color w:val="auto"/>
          <w:lang w:val="en-GB" w:eastAsia="en-GB"/>
        </w:rPr>
      </w:pPr>
      <w:hyperlink w:anchor="_Toc97296128" w:history="1">
        <w:r w:rsidR="00013F49" w:rsidRPr="00D50562">
          <w:rPr>
            <w:rStyle w:val="Lienhypertexte"/>
          </w:rPr>
          <w:t>4.1.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_Toc97296128 \h </w:instrText>
        </w:r>
        <w:r w:rsidR="00013F49">
          <w:rPr>
            <w:webHidden/>
          </w:rPr>
        </w:r>
        <w:r w:rsidR="00013F49">
          <w:rPr>
            <w:webHidden/>
          </w:rPr>
          <w:fldChar w:fldCharType="separate"/>
        </w:r>
        <w:r w:rsidR="00E56BF4">
          <w:rPr>
            <w:webHidden/>
          </w:rPr>
          <w:t>19</w:t>
        </w:r>
        <w:r w:rsidR="00013F49">
          <w:rPr>
            <w:webHidden/>
          </w:rPr>
          <w:fldChar w:fldCharType="end"/>
        </w:r>
      </w:hyperlink>
    </w:p>
    <w:p w14:paraId="52649122" w14:textId="77EEF9A7" w:rsidR="00013F49" w:rsidRDefault="001B291C">
      <w:pPr>
        <w:pStyle w:val="TM3"/>
        <w:rPr>
          <w:rFonts w:cstheme="minorBidi"/>
          <w:color w:val="auto"/>
          <w:lang w:val="en-GB" w:eastAsia="en-GB"/>
        </w:rPr>
      </w:pPr>
      <w:hyperlink w:anchor="_Toc97296129" w:history="1">
        <w:r w:rsidR="00013F49" w:rsidRPr="00D50562">
          <w:rPr>
            <w:rStyle w:val="Lienhypertexte"/>
          </w:rPr>
          <w:t>4.2.</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_Toc97296129 \h </w:instrText>
        </w:r>
        <w:r w:rsidR="00013F49">
          <w:rPr>
            <w:webHidden/>
          </w:rPr>
        </w:r>
        <w:r w:rsidR="00013F49">
          <w:rPr>
            <w:webHidden/>
          </w:rPr>
          <w:fldChar w:fldCharType="separate"/>
        </w:r>
        <w:r w:rsidR="00E56BF4">
          <w:rPr>
            <w:webHidden/>
          </w:rPr>
          <w:t>19</w:t>
        </w:r>
        <w:r w:rsidR="00013F49">
          <w:rPr>
            <w:webHidden/>
          </w:rPr>
          <w:fldChar w:fldCharType="end"/>
        </w:r>
      </w:hyperlink>
    </w:p>
    <w:p w14:paraId="77209DEA" w14:textId="7A5D929E" w:rsidR="00013F49" w:rsidRDefault="001B291C">
      <w:pPr>
        <w:pStyle w:val="TM3"/>
        <w:rPr>
          <w:rFonts w:cstheme="minorBidi"/>
          <w:color w:val="auto"/>
          <w:lang w:val="en-GB" w:eastAsia="en-GB"/>
        </w:rPr>
      </w:pPr>
      <w:hyperlink w:anchor="_Toc97296130" w:history="1">
        <w:r w:rsidR="00013F49" w:rsidRPr="00D50562">
          <w:rPr>
            <w:rStyle w:val="Lienhypertexte"/>
          </w:rPr>
          <w:t>4.3.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_Toc97296130 \h </w:instrText>
        </w:r>
        <w:r w:rsidR="00013F49">
          <w:rPr>
            <w:webHidden/>
          </w:rPr>
        </w:r>
        <w:r w:rsidR="00013F49">
          <w:rPr>
            <w:webHidden/>
          </w:rPr>
          <w:fldChar w:fldCharType="separate"/>
        </w:r>
        <w:r w:rsidR="00E56BF4">
          <w:rPr>
            <w:webHidden/>
          </w:rPr>
          <w:t>20</w:t>
        </w:r>
        <w:r w:rsidR="00013F49">
          <w:rPr>
            <w:webHidden/>
          </w:rPr>
          <w:fldChar w:fldCharType="end"/>
        </w:r>
      </w:hyperlink>
    </w:p>
    <w:p w14:paraId="39570EAC" w14:textId="00AB3202" w:rsidR="00013F49" w:rsidRDefault="001B291C">
      <w:pPr>
        <w:pStyle w:val="TM3"/>
        <w:rPr>
          <w:rFonts w:cstheme="minorBidi"/>
          <w:color w:val="auto"/>
          <w:lang w:val="en-GB" w:eastAsia="en-GB"/>
        </w:rPr>
      </w:pPr>
      <w:hyperlink w:anchor="_Toc97296131" w:history="1">
        <w:r w:rsidR="00013F49" w:rsidRPr="00D50562">
          <w:rPr>
            <w:rStyle w:val="Lienhypertexte"/>
          </w:rPr>
          <w:t>4.4.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_Toc97296131 \h </w:instrText>
        </w:r>
        <w:r w:rsidR="00013F49">
          <w:rPr>
            <w:webHidden/>
          </w:rPr>
        </w:r>
        <w:r w:rsidR="00013F49">
          <w:rPr>
            <w:webHidden/>
          </w:rPr>
          <w:fldChar w:fldCharType="separate"/>
        </w:r>
        <w:r w:rsidR="00E56BF4">
          <w:rPr>
            <w:webHidden/>
          </w:rPr>
          <w:t>20</w:t>
        </w:r>
        <w:r w:rsidR="00013F49">
          <w:rPr>
            <w:webHidden/>
          </w:rPr>
          <w:fldChar w:fldCharType="end"/>
        </w:r>
      </w:hyperlink>
    </w:p>
    <w:p w14:paraId="5BDAAF47" w14:textId="14476865" w:rsidR="00013F49" w:rsidRDefault="001B291C">
      <w:pPr>
        <w:pStyle w:val="TM3"/>
        <w:rPr>
          <w:rFonts w:cstheme="minorBidi"/>
          <w:color w:val="auto"/>
          <w:lang w:val="en-GB" w:eastAsia="en-GB"/>
        </w:rPr>
      </w:pPr>
      <w:hyperlink w:anchor="_Toc97296132" w:history="1">
        <w:r w:rsidR="00013F49" w:rsidRPr="00D50562">
          <w:rPr>
            <w:rStyle w:val="Lienhypertexte"/>
          </w:rPr>
          <w:t>4.5.</w:t>
        </w:r>
        <w:r w:rsidR="00013F49">
          <w:rPr>
            <w:rFonts w:cstheme="minorBidi"/>
            <w:color w:val="auto"/>
            <w:lang w:val="en-GB" w:eastAsia="en-GB"/>
          </w:rPr>
          <w:tab/>
        </w:r>
        <w:r w:rsidR="00013F49" w:rsidRPr="00D50562">
          <w:rPr>
            <w:rStyle w:val="Lienhypertexte"/>
          </w:rPr>
          <w:t>Election of the President and Vice President</w:t>
        </w:r>
        <w:r w:rsidR="00013F49">
          <w:rPr>
            <w:webHidden/>
          </w:rPr>
          <w:tab/>
        </w:r>
        <w:r w:rsidR="00013F49">
          <w:rPr>
            <w:webHidden/>
          </w:rPr>
          <w:fldChar w:fldCharType="begin"/>
        </w:r>
        <w:r w:rsidR="00013F49">
          <w:rPr>
            <w:webHidden/>
          </w:rPr>
          <w:instrText xml:space="preserve"> PAGEREF _Toc97296132 \h </w:instrText>
        </w:r>
        <w:r w:rsidR="00013F49">
          <w:rPr>
            <w:webHidden/>
          </w:rPr>
        </w:r>
        <w:r w:rsidR="00013F49">
          <w:rPr>
            <w:webHidden/>
          </w:rPr>
          <w:fldChar w:fldCharType="separate"/>
        </w:r>
        <w:r w:rsidR="00E56BF4">
          <w:rPr>
            <w:webHidden/>
          </w:rPr>
          <w:t>22</w:t>
        </w:r>
        <w:r w:rsidR="00013F49">
          <w:rPr>
            <w:webHidden/>
          </w:rPr>
          <w:fldChar w:fldCharType="end"/>
        </w:r>
      </w:hyperlink>
    </w:p>
    <w:p w14:paraId="6F832BFA" w14:textId="5464AB6B" w:rsidR="00013F49" w:rsidRDefault="001B291C">
      <w:pPr>
        <w:pStyle w:val="TM2"/>
        <w:rPr>
          <w:rFonts w:eastAsiaTheme="minorEastAsia"/>
          <w:color w:val="auto"/>
          <w:lang w:eastAsia="en-GB"/>
        </w:rPr>
      </w:pPr>
      <w:hyperlink w:anchor="_Toc97296133" w:history="1">
        <w:r w:rsidR="00013F49" w:rsidRPr="00D50562">
          <w:rPr>
            <w:rStyle w:val="Lienhypertexte"/>
          </w:rPr>
          <w:t>Article 5 - Finance and Audit Committee</w:t>
        </w:r>
        <w:r w:rsidR="00013F49">
          <w:rPr>
            <w:webHidden/>
          </w:rPr>
          <w:tab/>
        </w:r>
        <w:r w:rsidR="00013F49">
          <w:rPr>
            <w:webHidden/>
          </w:rPr>
          <w:fldChar w:fldCharType="begin"/>
        </w:r>
        <w:r w:rsidR="00013F49">
          <w:rPr>
            <w:webHidden/>
          </w:rPr>
          <w:instrText xml:space="preserve"> PAGEREF _Toc97296133 \h </w:instrText>
        </w:r>
        <w:r w:rsidR="00013F49">
          <w:rPr>
            <w:webHidden/>
          </w:rPr>
        </w:r>
        <w:r w:rsidR="00013F49">
          <w:rPr>
            <w:webHidden/>
          </w:rPr>
          <w:fldChar w:fldCharType="separate"/>
        </w:r>
        <w:r w:rsidR="00E56BF4">
          <w:rPr>
            <w:webHidden/>
          </w:rPr>
          <w:t>23</w:t>
        </w:r>
        <w:r w:rsidR="00013F49">
          <w:rPr>
            <w:webHidden/>
          </w:rPr>
          <w:fldChar w:fldCharType="end"/>
        </w:r>
      </w:hyperlink>
    </w:p>
    <w:p w14:paraId="163B1953" w14:textId="697B4947" w:rsidR="00013F49" w:rsidRDefault="001B291C">
      <w:pPr>
        <w:pStyle w:val="TM3"/>
        <w:rPr>
          <w:rFonts w:cstheme="minorBidi"/>
          <w:color w:val="auto"/>
          <w:lang w:val="en-GB" w:eastAsia="en-GB"/>
        </w:rPr>
      </w:pPr>
      <w:hyperlink w:anchor="_Toc97296134" w:history="1">
        <w:r w:rsidR="00013F49" w:rsidRPr="00D50562">
          <w:rPr>
            <w:rStyle w:val="Lienhypertexte"/>
          </w:rPr>
          <w:t>5.1.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_Toc97296134 \h </w:instrText>
        </w:r>
        <w:r w:rsidR="00013F49">
          <w:rPr>
            <w:webHidden/>
          </w:rPr>
        </w:r>
        <w:r w:rsidR="00013F49">
          <w:rPr>
            <w:webHidden/>
          </w:rPr>
          <w:fldChar w:fldCharType="separate"/>
        </w:r>
        <w:r w:rsidR="00E56BF4">
          <w:rPr>
            <w:webHidden/>
          </w:rPr>
          <w:t>23</w:t>
        </w:r>
        <w:r w:rsidR="00013F49">
          <w:rPr>
            <w:webHidden/>
          </w:rPr>
          <w:fldChar w:fldCharType="end"/>
        </w:r>
      </w:hyperlink>
    </w:p>
    <w:p w14:paraId="7447303C" w14:textId="3F625634" w:rsidR="00013F49" w:rsidRDefault="001B291C">
      <w:pPr>
        <w:pStyle w:val="TM3"/>
        <w:rPr>
          <w:rFonts w:cstheme="minorBidi"/>
          <w:color w:val="auto"/>
          <w:lang w:val="en-GB" w:eastAsia="en-GB"/>
        </w:rPr>
      </w:pPr>
      <w:hyperlink w:anchor="_Toc97296135" w:history="1">
        <w:r w:rsidR="00013F49" w:rsidRPr="00D50562">
          <w:rPr>
            <w:rStyle w:val="Lienhypertexte"/>
          </w:rPr>
          <w:t>5.2.</w:t>
        </w:r>
        <w:r w:rsidR="00013F49">
          <w:rPr>
            <w:rFonts w:cstheme="minorBidi"/>
            <w:color w:val="auto"/>
            <w:lang w:val="en-GB" w:eastAsia="en-GB"/>
          </w:rPr>
          <w:tab/>
        </w:r>
        <w:r w:rsidR="00013F49" w:rsidRPr="00D50562">
          <w:rPr>
            <w:rStyle w:val="Lienhypertexte"/>
          </w:rPr>
          <w:t>Election</w:t>
        </w:r>
        <w:r w:rsidR="00013F49">
          <w:rPr>
            <w:webHidden/>
          </w:rPr>
          <w:tab/>
        </w:r>
        <w:r w:rsidR="00013F49">
          <w:rPr>
            <w:webHidden/>
          </w:rPr>
          <w:fldChar w:fldCharType="begin"/>
        </w:r>
        <w:r w:rsidR="00013F49">
          <w:rPr>
            <w:webHidden/>
          </w:rPr>
          <w:instrText xml:space="preserve"> PAGEREF _Toc97296135 \h </w:instrText>
        </w:r>
        <w:r w:rsidR="00013F49">
          <w:rPr>
            <w:webHidden/>
          </w:rPr>
        </w:r>
        <w:r w:rsidR="00013F49">
          <w:rPr>
            <w:webHidden/>
          </w:rPr>
          <w:fldChar w:fldCharType="separate"/>
        </w:r>
        <w:r w:rsidR="00E56BF4">
          <w:rPr>
            <w:webHidden/>
          </w:rPr>
          <w:t>23</w:t>
        </w:r>
        <w:r w:rsidR="00013F49">
          <w:rPr>
            <w:webHidden/>
          </w:rPr>
          <w:fldChar w:fldCharType="end"/>
        </w:r>
      </w:hyperlink>
    </w:p>
    <w:p w14:paraId="6A1258A4" w14:textId="069D752D" w:rsidR="00013F49" w:rsidRDefault="001B291C">
      <w:pPr>
        <w:pStyle w:val="TM3"/>
        <w:rPr>
          <w:rFonts w:cstheme="minorBidi"/>
          <w:color w:val="auto"/>
          <w:lang w:val="en-GB" w:eastAsia="en-GB"/>
        </w:rPr>
      </w:pPr>
      <w:hyperlink w:anchor="_Toc97296136" w:history="1">
        <w:r w:rsidR="00013F49" w:rsidRPr="00D50562">
          <w:rPr>
            <w:rStyle w:val="Lienhypertexte"/>
          </w:rPr>
          <w:t>5.3.</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_Toc97296136 \h </w:instrText>
        </w:r>
        <w:r w:rsidR="00013F49">
          <w:rPr>
            <w:webHidden/>
          </w:rPr>
        </w:r>
        <w:r w:rsidR="00013F49">
          <w:rPr>
            <w:webHidden/>
          </w:rPr>
          <w:fldChar w:fldCharType="separate"/>
        </w:r>
        <w:r w:rsidR="00E56BF4">
          <w:rPr>
            <w:webHidden/>
          </w:rPr>
          <w:t>24</w:t>
        </w:r>
        <w:r w:rsidR="00013F49">
          <w:rPr>
            <w:webHidden/>
          </w:rPr>
          <w:fldChar w:fldCharType="end"/>
        </w:r>
      </w:hyperlink>
    </w:p>
    <w:p w14:paraId="5CDF8CAE" w14:textId="0D4F997F" w:rsidR="00013F49" w:rsidRDefault="001B291C">
      <w:pPr>
        <w:pStyle w:val="TM2"/>
        <w:rPr>
          <w:rFonts w:eastAsiaTheme="minorEastAsia"/>
          <w:color w:val="auto"/>
          <w:lang w:eastAsia="en-GB"/>
        </w:rPr>
      </w:pPr>
      <w:hyperlink w:anchor="_Toc97296137" w:history="1">
        <w:r w:rsidR="00013F49" w:rsidRPr="00D50562">
          <w:rPr>
            <w:rStyle w:val="Lienhypertexte"/>
          </w:rPr>
          <w:t>Article 6 - Committees and other bodies</w:t>
        </w:r>
        <w:r w:rsidR="00013F49">
          <w:rPr>
            <w:webHidden/>
          </w:rPr>
          <w:tab/>
        </w:r>
        <w:r w:rsidR="00013F49">
          <w:rPr>
            <w:webHidden/>
          </w:rPr>
          <w:fldChar w:fldCharType="begin"/>
        </w:r>
        <w:r w:rsidR="00013F49">
          <w:rPr>
            <w:webHidden/>
          </w:rPr>
          <w:instrText xml:space="preserve"> PAGEREF _Toc97296137 \h </w:instrText>
        </w:r>
        <w:r w:rsidR="00013F49">
          <w:rPr>
            <w:webHidden/>
          </w:rPr>
        </w:r>
        <w:r w:rsidR="00013F49">
          <w:rPr>
            <w:webHidden/>
          </w:rPr>
          <w:fldChar w:fldCharType="separate"/>
        </w:r>
        <w:r w:rsidR="00E56BF4">
          <w:rPr>
            <w:webHidden/>
          </w:rPr>
          <w:t>24</w:t>
        </w:r>
        <w:r w:rsidR="00013F49">
          <w:rPr>
            <w:webHidden/>
          </w:rPr>
          <w:fldChar w:fldCharType="end"/>
        </w:r>
      </w:hyperlink>
    </w:p>
    <w:p w14:paraId="0724C7C8" w14:textId="092C50DC" w:rsidR="00013F49" w:rsidRDefault="001B291C">
      <w:pPr>
        <w:pStyle w:val="TM3"/>
        <w:rPr>
          <w:rFonts w:cstheme="minorBidi"/>
          <w:color w:val="auto"/>
          <w:lang w:val="en-GB" w:eastAsia="en-GB"/>
        </w:rPr>
      </w:pPr>
      <w:hyperlink w:anchor="_Toc97296138" w:history="1">
        <w:r w:rsidR="00013F49" w:rsidRPr="00D50562">
          <w:rPr>
            <w:rStyle w:val="Lienhypertexte"/>
          </w:rPr>
          <w:t>6.1.</w:t>
        </w:r>
        <w:r w:rsidR="00013F49">
          <w:rPr>
            <w:rFonts w:cstheme="minorBidi"/>
            <w:color w:val="auto"/>
            <w:lang w:val="en-GB" w:eastAsia="en-GB"/>
          </w:rPr>
          <w:tab/>
        </w:r>
        <w:r w:rsidR="00013F49" w:rsidRPr="00D50562">
          <w:rPr>
            <w:rStyle w:val="Lienhypertexte"/>
          </w:rPr>
          <w:t>Establishment and functions</w:t>
        </w:r>
        <w:r w:rsidR="00013F49">
          <w:rPr>
            <w:webHidden/>
          </w:rPr>
          <w:tab/>
        </w:r>
        <w:r w:rsidR="00013F49">
          <w:rPr>
            <w:webHidden/>
          </w:rPr>
          <w:fldChar w:fldCharType="begin"/>
        </w:r>
        <w:r w:rsidR="00013F49">
          <w:rPr>
            <w:webHidden/>
          </w:rPr>
          <w:instrText xml:space="preserve"> PAGEREF _Toc97296138 \h </w:instrText>
        </w:r>
        <w:r w:rsidR="00013F49">
          <w:rPr>
            <w:webHidden/>
          </w:rPr>
        </w:r>
        <w:r w:rsidR="00013F49">
          <w:rPr>
            <w:webHidden/>
          </w:rPr>
          <w:fldChar w:fldCharType="separate"/>
        </w:r>
        <w:r w:rsidR="00E56BF4">
          <w:rPr>
            <w:webHidden/>
          </w:rPr>
          <w:t>24</w:t>
        </w:r>
        <w:r w:rsidR="00013F49">
          <w:rPr>
            <w:webHidden/>
          </w:rPr>
          <w:fldChar w:fldCharType="end"/>
        </w:r>
      </w:hyperlink>
    </w:p>
    <w:p w14:paraId="2910EB98" w14:textId="5B88B9E4" w:rsidR="00013F49" w:rsidRDefault="001B291C">
      <w:pPr>
        <w:pStyle w:val="TM3"/>
        <w:rPr>
          <w:rFonts w:cstheme="minorBidi"/>
          <w:color w:val="auto"/>
          <w:lang w:val="en-GB" w:eastAsia="en-GB"/>
        </w:rPr>
      </w:pPr>
      <w:hyperlink w:anchor="_Toc97296139" w:history="1">
        <w:r w:rsidR="00013F49" w:rsidRPr="00D50562">
          <w:rPr>
            <w:rStyle w:val="Lienhypertexte"/>
          </w:rPr>
          <w:t>6.2.</w:t>
        </w:r>
        <w:r w:rsidR="00013F49">
          <w:rPr>
            <w:rFonts w:cstheme="minorBidi"/>
            <w:color w:val="auto"/>
            <w:lang w:val="en-GB" w:eastAsia="en-GB"/>
          </w:rPr>
          <w:tab/>
        </w:r>
        <w:r w:rsidR="00013F49" w:rsidRPr="00D50562">
          <w:rPr>
            <w:rStyle w:val="Lienhypertexte"/>
          </w:rPr>
          <w:t>Appointment of Chair and Vice Chair</w:t>
        </w:r>
        <w:r w:rsidR="00013F49">
          <w:rPr>
            <w:webHidden/>
          </w:rPr>
          <w:tab/>
        </w:r>
        <w:r w:rsidR="00013F49">
          <w:rPr>
            <w:webHidden/>
          </w:rPr>
          <w:fldChar w:fldCharType="begin"/>
        </w:r>
        <w:r w:rsidR="00013F49">
          <w:rPr>
            <w:webHidden/>
          </w:rPr>
          <w:instrText xml:space="preserve"> PAGEREF _Toc97296139 \h </w:instrText>
        </w:r>
        <w:r w:rsidR="00013F49">
          <w:rPr>
            <w:webHidden/>
          </w:rPr>
        </w:r>
        <w:r w:rsidR="00013F49">
          <w:rPr>
            <w:webHidden/>
          </w:rPr>
          <w:fldChar w:fldCharType="separate"/>
        </w:r>
        <w:r w:rsidR="00E56BF4">
          <w:rPr>
            <w:webHidden/>
          </w:rPr>
          <w:t>24</w:t>
        </w:r>
        <w:r w:rsidR="00013F49">
          <w:rPr>
            <w:webHidden/>
          </w:rPr>
          <w:fldChar w:fldCharType="end"/>
        </w:r>
      </w:hyperlink>
    </w:p>
    <w:p w14:paraId="092AF8F1" w14:textId="4E256B3F" w:rsidR="00013F49" w:rsidRDefault="001B291C">
      <w:pPr>
        <w:pStyle w:val="TM3"/>
        <w:rPr>
          <w:rFonts w:cstheme="minorBidi"/>
          <w:color w:val="auto"/>
          <w:lang w:val="en-GB" w:eastAsia="en-GB"/>
        </w:rPr>
      </w:pPr>
      <w:hyperlink w:anchor="_Toc97296140" w:history="1">
        <w:r w:rsidR="00013F49" w:rsidRPr="00D50562">
          <w:rPr>
            <w:rStyle w:val="Lienhypertexte"/>
          </w:rPr>
          <w:t>6.3.</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_Toc97296140 \h </w:instrText>
        </w:r>
        <w:r w:rsidR="00013F49">
          <w:rPr>
            <w:webHidden/>
          </w:rPr>
        </w:r>
        <w:r w:rsidR="00013F49">
          <w:rPr>
            <w:webHidden/>
          </w:rPr>
          <w:fldChar w:fldCharType="separate"/>
        </w:r>
        <w:r w:rsidR="00E56BF4">
          <w:rPr>
            <w:webHidden/>
          </w:rPr>
          <w:t>25</w:t>
        </w:r>
        <w:r w:rsidR="00013F49">
          <w:rPr>
            <w:webHidden/>
          </w:rPr>
          <w:fldChar w:fldCharType="end"/>
        </w:r>
      </w:hyperlink>
    </w:p>
    <w:p w14:paraId="509CFD68" w14:textId="123BAF22" w:rsidR="00013F49" w:rsidRDefault="001B291C">
      <w:pPr>
        <w:pStyle w:val="TM2"/>
        <w:rPr>
          <w:rFonts w:eastAsiaTheme="minorEastAsia"/>
          <w:color w:val="auto"/>
          <w:lang w:eastAsia="en-GB"/>
        </w:rPr>
      </w:pPr>
      <w:hyperlink w:anchor="_Toc97296141" w:history="1">
        <w:r w:rsidR="00013F49" w:rsidRPr="00D50562">
          <w:rPr>
            <w:rStyle w:val="Lienhypertexte"/>
          </w:rPr>
          <w:t>Article 7 - The Secretary-General and the Secretariat</w:t>
        </w:r>
        <w:r w:rsidR="00013F49">
          <w:rPr>
            <w:webHidden/>
          </w:rPr>
          <w:tab/>
        </w:r>
        <w:r w:rsidR="00013F49">
          <w:rPr>
            <w:webHidden/>
          </w:rPr>
          <w:fldChar w:fldCharType="begin"/>
        </w:r>
        <w:r w:rsidR="00013F49">
          <w:rPr>
            <w:webHidden/>
          </w:rPr>
          <w:instrText xml:space="preserve"> PAGEREF _Toc97296141 \h </w:instrText>
        </w:r>
        <w:r w:rsidR="00013F49">
          <w:rPr>
            <w:webHidden/>
          </w:rPr>
        </w:r>
        <w:r w:rsidR="00013F49">
          <w:rPr>
            <w:webHidden/>
          </w:rPr>
          <w:fldChar w:fldCharType="separate"/>
        </w:r>
        <w:r w:rsidR="00E56BF4">
          <w:rPr>
            <w:webHidden/>
          </w:rPr>
          <w:t>25</w:t>
        </w:r>
        <w:r w:rsidR="00013F49">
          <w:rPr>
            <w:webHidden/>
          </w:rPr>
          <w:fldChar w:fldCharType="end"/>
        </w:r>
      </w:hyperlink>
    </w:p>
    <w:p w14:paraId="31B2600A" w14:textId="074A9764" w:rsidR="00013F49" w:rsidRDefault="001B291C">
      <w:pPr>
        <w:pStyle w:val="TM3"/>
        <w:rPr>
          <w:rFonts w:cstheme="minorBidi"/>
          <w:color w:val="auto"/>
          <w:lang w:val="en-GB" w:eastAsia="en-GB"/>
        </w:rPr>
      </w:pPr>
      <w:hyperlink w:anchor="_Toc97296142" w:history="1">
        <w:r w:rsidR="00013F49" w:rsidRPr="00D50562">
          <w:rPr>
            <w:rStyle w:val="Lienhypertexte"/>
          </w:rPr>
          <w:t>7.1.</w:t>
        </w:r>
        <w:r w:rsidR="00013F49">
          <w:rPr>
            <w:rFonts w:cstheme="minorBidi"/>
            <w:color w:val="auto"/>
            <w:lang w:val="en-GB" w:eastAsia="en-GB"/>
          </w:rPr>
          <w:tab/>
        </w:r>
        <w:r w:rsidR="00013F49" w:rsidRPr="00D50562">
          <w:rPr>
            <w:rStyle w:val="Lienhypertexte"/>
          </w:rPr>
          <w:t>Appointment of the Secretary-General</w:t>
        </w:r>
        <w:r w:rsidR="00013F49">
          <w:rPr>
            <w:webHidden/>
          </w:rPr>
          <w:tab/>
        </w:r>
        <w:r w:rsidR="00013F49">
          <w:rPr>
            <w:webHidden/>
          </w:rPr>
          <w:fldChar w:fldCharType="begin"/>
        </w:r>
        <w:r w:rsidR="00013F49">
          <w:rPr>
            <w:webHidden/>
          </w:rPr>
          <w:instrText xml:space="preserve"> PAGEREF _Toc97296142 \h </w:instrText>
        </w:r>
        <w:r w:rsidR="00013F49">
          <w:rPr>
            <w:webHidden/>
          </w:rPr>
        </w:r>
        <w:r w:rsidR="00013F49">
          <w:rPr>
            <w:webHidden/>
          </w:rPr>
          <w:fldChar w:fldCharType="separate"/>
        </w:r>
        <w:r w:rsidR="00E56BF4">
          <w:rPr>
            <w:webHidden/>
          </w:rPr>
          <w:t>25</w:t>
        </w:r>
        <w:r w:rsidR="00013F49">
          <w:rPr>
            <w:webHidden/>
          </w:rPr>
          <w:fldChar w:fldCharType="end"/>
        </w:r>
      </w:hyperlink>
    </w:p>
    <w:p w14:paraId="231B30A2" w14:textId="01DB8E0F" w:rsidR="00013F49" w:rsidRDefault="001B291C">
      <w:pPr>
        <w:pStyle w:val="TM3"/>
        <w:rPr>
          <w:rFonts w:cstheme="minorBidi"/>
          <w:color w:val="auto"/>
          <w:lang w:val="en-GB" w:eastAsia="en-GB"/>
        </w:rPr>
      </w:pPr>
      <w:hyperlink w:anchor="_Toc97296143" w:history="1">
        <w:r w:rsidR="00013F49" w:rsidRPr="00D50562">
          <w:rPr>
            <w:rStyle w:val="Lienhypertexte"/>
          </w:rPr>
          <w:t>7.2.</w:t>
        </w:r>
        <w:r w:rsidR="00013F49">
          <w:rPr>
            <w:rFonts w:cstheme="minorBidi"/>
            <w:color w:val="auto"/>
            <w:lang w:val="en-GB" w:eastAsia="en-GB"/>
          </w:rPr>
          <w:tab/>
        </w:r>
        <w:r w:rsidR="00013F49" w:rsidRPr="00D50562">
          <w:rPr>
            <w:rStyle w:val="Lienhypertexte"/>
          </w:rPr>
          <w:t>Appointment and management of staff</w:t>
        </w:r>
        <w:r w:rsidR="00013F49">
          <w:rPr>
            <w:webHidden/>
          </w:rPr>
          <w:tab/>
        </w:r>
        <w:r w:rsidR="00013F49">
          <w:rPr>
            <w:webHidden/>
          </w:rPr>
          <w:fldChar w:fldCharType="begin"/>
        </w:r>
        <w:r w:rsidR="00013F49">
          <w:rPr>
            <w:webHidden/>
          </w:rPr>
          <w:instrText xml:space="preserve"> PAGEREF _Toc97296143 \h </w:instrText>
        </w:r>
        <w:r w:rsidR="00013F49">
          <w:rPr>
            <w:webHidden/>
          </w:rPr>
        </w:r>
        <w:r w:rsidR="00013F49">
          <w:rPr>
            <w:webHidden/>
          </w:rPr>
          <w:fldChar w:fldCharType="separate"/>
        </w:r>
        <w:r w:rsidR="00E56BF4">
          <w:rPr>
            <w:webHidden/>
          </w:rPr>
          <w:t>26</w:t>
        </w:r>
        <w:r w:rsidR="00013F49">
          <w:rPr>
            <w:webHidden/>
          </w:rPr>
          <w:fldChar w:fldCharType="end"/>
        </w:r>
      </w:hyperlink>
    </w:p>
    <w:p w14:paraId="652577E3" w14:textId="26022670" w:rsidR="00013F49" w:rsidRDefault="001B291C">
      <w:pPr>
        <w:pStyle w:val="TM3"/>
        <w:rPr>
          <w:rFonts w:cstheme="minorBidi"/>
          <w:color w:val="auto"/>
          <w:lang w:val="en-GB" w:eastAsia="en-GB"/>
        </w:rPr>
      </w:pPr>
      <w:hyperlink w:anchor="_Toc97296144" w:history="1">
        <w:r w:rsidR="00013F49" w:rsidRPr="00D50562">
          <w:rPr>
            <w:rStyle w:val="Lienhypertexte"/>
          </w:rPr>
          <w:t>7.3.</w:t>
        </w:r>
        <w:r w:rsidR="00013F49">
          <w:rPr>
            <w:rFonts w:cstheme="minorBidi"/>
            <w:color w:val="auto"/>
            <w:lang w:val="en-GB" w:eastAsia="en-GB"/>
          </w:rPr>
          <w:tab/>
        </w:r>
        <w:r w:rsidR="00013F49" w:rsidRPr="00D50562">
          <w:rPr>
            <w:rStyle w:val="Lienhypertexte"/>
          </w:rPr>
          <w:t>Function of the Secretariat</w:t>
        </w:r>
        <w:r w:rsidR="00013F49">
          <w:rPr>
            <w:webHidden/>
          </w:rPr>
          <w:tab/>
        </w:r>
        <w:r w:rsidR="00013F49">
          <w:rPr>
            <w:webHidden/>
          </w:rPr>
          <w:fldChar w:fldCharType="begin"/>
        </w:r>
        <w:r w:rsidR="00013F49">
          <w:rPr>
            <w:webHidden/>
          </w:rPr>
          <w:instrText xml:space="preserve"> PAGEREF _Toc97296144 \h </w:instrText>
        </w:r>
        <w:r w:rsidR="00013F49">
          <w:rPr>
            <w:webHidden/>
          </w:rPr>
        </w:r>
        <w:r w:rsidR="00013F49">
          <w:rPr>
            <w:webHidden/>
          </w:rPr>
          <w:fldChar w:fldCharType="separate"/>
        </w:r>
        <w:r w:rsidR="00E56BF4">
          <w:rPr>
            <w:webHidden/>
          </w:rPr>
          <w:t>27</w:t>
        </w:r>
        <w:r w:rsidR="00013F49">
          <w:rPr>
            <w:webHidden/>
          </w:rPr>
          <w:fldChar w:fldCharType="end"/>
        </w:r>
      </w:hyperlink>
    </w:p>
    <w:p w14:paraId="697532C7" w14:textId="21728AF1" w:rsidR="00013F49" w:rsidRDefault="001B291C">
      <w:pPr>
        <w:pStyle w:val="TM3"/>
        <w:rPr>
          <w:rFonts w:cstheme="minorBidi"/>
          <w:color w:val="auto"/>
          <w:lang w:val="en-GB" w:eastAsia="en-GB"/>
        </w:rPr>
      </w:pPr>
      <w:hyperlink w:anchor="_Toc97296145" w:history="1">
        <w:r w:rsidR="00013F49" w:rsidRPr="00D50562">
          <w:rPr>
            <w:rStyle w:val="Lienhypertexte"/>
          </w:rPr>
          <w:t>7.4.</w:t>
        </w:r>
        <w:r w:rsidR="00013F49">
          <w:rPr>
            <w:rFonts w:cstheme="minorBidi"/>
            <w:color w:val="auto"/>
            <w:lang w:val="en-GB" w:eastAsia="en-GB"/>
          </w:rPr>
          <w:tab/>
        </w:r>
        <w:r w:rsidR="00013F49" w:rsidRPr="00D50562">
          <w:rPr>
            <w:rStyle w:val="Lienhypertexte"/>
          </w:rPr>
          <w:t>Staff Rules and Secretariat Procedures</w:t>
        </w:r>
        <w:r w:rsidR="00013F49">
          <w:rPr>
            <w:webHidden/>
          </w:rPr>
          <w:tab/>
        </w:r>
        <w:r w:rsidR="00013F49">
          <w:rPr>
            <w:webHidden/>
          </w:rPr>
          <w:fldChar w:fldCharType="begin"/>
        </w:r>
        <w:r w:rsidR="00013F49">
          <w:rPr>
            <w:webHidden/>
          </w:rPr>
          <w:instrText xml:space="preserve"> PAGEREF _Toc97296145 \h </w:instrText>
        </w:r>
        <w:r w:rsidR="00013F49">
          <w:rPr>
            <w:webHidden/>
          </w:rPr>
        </w:r>
        <w:r w:rsidR="00013F49">
          <w:rPr>
            <w:webHidden/>
          </w:rPr>
          <w:fldChar w:fldCharType="separate"/>
        </w:r>
        <w:r w:rsidR="00E56BF4">
          <w:rPr>
            <w:webHidden/>
          </w:rPr>
          <w:t>27</w:t>
        </w:r>
        <w:r w:rsidR="00013F49">
          <w:rPr>
            <w:webHidden/>
          </w:rPr>
          <w:fldChar w:fldCharType="end"/>
        </w:r>
      </w:hyperlink>
    </w:p>
    <w:p w14:paraId="5029EB09" w14:textId="08406FF0" w:rsidR="00013F49" w:rsidRDefault="001B291C">
      <w:pPr>
        <w:pStyle w:val="TM3"/>
        <w:rPr>
          <w:rFonts w:cstheme="minorBidi"/>
          <w:color w:val="auto"/>
          <w:lang w:val="en-GB" w:eastAsia="en-GB"/>
        </w:rPr>
      </w:pPr>
      <w:hyperlink w:anchor="_Toc97296146" w:history="1">
        <w:r w:rsidR="00013F49" w:rsidRPr="00D50562">
          <w:rPr>
            <w:rStyle w:val="Lienhypertexte"/>
          </w:rPr>
          <w:t>7.5.</w:t>
        </w:r>
        <w:r w:rsidR="00013F49">
          <w:rPr>
            <w:rFonts w:cstheme="minorBidi"/>
            <w:color w:val="auto"/>
            <w:lang w:val="en-GB" w:eastAsia="en-GB"/>
          </w:rPr>
          <w:tab/>
        </w:r>
        <w:r w:rsidR="00013F49" w:rsidRPr="00D50562">
          <w:rPr>
            <w:rStyle w:val="Lienhypertexte"/>
          </w:rPr>
          <w:t>World-Wide Academy</w:t>
        </w:r>
        <w:r w:rsidR="00013F49">
          <w:rPr>
            <w:webHidden/>
          </w:rPr>
          <w:tab/>
        </w:r>
        <w:r w:rsidR="00013F49">
          <w:rPr>
            <w:webHidden/>
          </w:rPr>
          <w:fldChar w:fldCharType="begin"/>
        </w:r>
        <w:r w:rsidR="00013F49">
          <w:rPr>
            <w:webHidden/>
          </w:rPr>
          <w:instrText xml:space="preserve"> PAGEREF _Toc97296146 \h </w:instrText>
        </w:r>
        <w:r w:rsidR="00013F49">
          <w:rPr>
            <w:webHidden/>
          </w:rPr>
        </w:r>
        <w:r w:rsidR="00013F49">
          <w:rPr>
            <w:webHidden/>
          </w:rPr>
          <w:fldChar w:fldCharType="separate"/>
        </w:r>
        <w:r w:rsidR="00E56BF4">
          <w:rPr>
            <w:webHidden/>
          </w:rPr>
          <w:t>27</w:t>
        </w:r>
        <w:r w:rsidR="00013F49">
          <w:rPr>
            <w:webHidden/>
          </w:rPr>
          <w:fldChar w:fldCharType="end"/>
        </w:r>
      </w:hyperlink>
    </w:p>
    <w:p w14:paraId="732AA3F0" w14:textId="110D8648" w:rsidR="00013F49" w:rsidRDefault="001B291C">
      <w:pPr>
        <w:pStyle w:val="TM2"/>
        <w:rPr>
          <w:rFonts w:eastAsiaTheme="minorEastAsia"/>
          <w:color w:val="auto"/>
          <w:lang w:eastAsia="en-GB"/>
        </w:rPr>
      </w:pPr>
      <w:hyperlink w:anchor="_Toc97296147" w:history="1">
        <w:r w:rsidR="00013F49" w:rsidRPr="00D50562">
          <w:rPr>
            <w:rStyle w:val="Lienhypertexte"/>
          </w:rPr>
          <w:t>Article 8 - Conferences and Symposia</w:t>
        </w:r>
        <w:r w:rsidR="00013F49">
          <w:rPr>
            <w:webHidden/>
          </w:rPr>
          <w:tab/>
        </w:r>
        <w:r w:rsidR="00013F49">
          <w:rPr>
            <w:webHidden/>
          </w:rPr>
          <w:fldChar w:fldCharType="begin"/>
        </w:r>
        <w:r w:rsidR="00013F49">
          <w:rPr>
            <w:webHidden/>
          </w:rPr>
          <w:instrText xml:space="preserve"> PAGEREF _Toc97296147 \h </w:instrText>
        </w:r>
        <w:r w:rsidR="00013F49">
          <w:rPr>
            <w:webHidden/>
          </w:rPr>
        </w:r>
        <w:r w:rsidR="00013F49">
          <w:rPr>
            <w:webHidden/>
          </w:rPr>
          <w:fldChar w:fldCharType="separate"/>
        </w:r>
        <w:r w:rsidR="00E56BF4">
          <w:rPr>
            <w:webHidden/>
          </w:rPr>
          <w:t>28</w:t>
        </w:r>
        <w:r w:rsidR="00013F49">
          <w:rPr>
            <w:webHidden/>
          </w:rPr>
          <w:fldChar w:fldCharType="end"/>
        </w:r>
      </w:hyperlink>
    </w:p>
    <w:p w14:paraId="45E02F10" w14:textId="47B3C3F0" w:rsidR="00013F49" w:rsidRDefault="001B291C">
      <w:pPr>
        <w:pStyle w:val="TM3"/>
        <w:rPr>
          <w:rFonts w:cstheme="minorBidi"/>
          <w:color w:val="auto"/>
          <w:lang w:val="en-GB" w:eastAsia="en-GB"/>
        </w:rPr>
      </w:pPr>
      <w:hyperlink w:anchor="_Toc97296148" w:history="1">
        <w:r w:rsidR="00013F49" w:rsidRPr="00D50562">
          <w:rPr>
            <w:rStyle w:val="Lienhypertexte"/>
          </w:rPr>
          <w:t>8.1.</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_Toc97296148 \h </w:instrText>
        </w:r>
        <w:r w:rsidR="00013F49">
          <w:rPr>
            <w:webHidden/>
          </w:rPr>
        </w:r>
        <w:r w:rsidR="00013F49">
          <w:rPr>
            <w:webHidden/>
          </w:rPr>
          <w:fldChar w:fldCharType="separate"/>
        </w:r>
        <w:r w:rsidR="00E56BF4">
          <w:rPr>
            <w:webHidden/>
          </w:rPr>
          <w:t>28</w:t>
        </w:r>
        <w:r w:rsidR="00013F49">
          <w:rPr>
            <w:webHidden/>
          </w:rPr>
          <w:fldChar w:fldCharType="end"/>
        </w:r>
      </w:hyperlink>
    </w:p>
    <w:p w14:paraId="447A62D6" w14:textId="3CA5924D" w:rsidR="00013F49" w:rsidRDefault="001B291C">
      <w:pPr>
        <w:pStyle w:val="TM3"/>
        <w:rPr>
          <w:rFonts w:cstheme="minorBidi"/>
          <w:color w:val="auto"/>
          <w:lang w:val="en-GB" w:eastAsia="en-GB"/>
        </w:rPr>
      </w:pPr>
      <w:hyperlink w:anchor="_Toc97296149" w:history="1">
        <w:r w:rsidR="00013F49" w:rsidRPr="00D50562">
          <w:rPr>
            <w:rStyle w:val="Lienhypertexte"/>
          </w:rPr>
          <w:t>8.2.</w:t>
        </w:r>
        <w:r w:rsidR="00013F49">
          <w:rPr>
            <w:rFonts w:cstheme="minorBidi"/>
            <w:color w:val="auto"/>
            <w:lang w:val="en-GB" w:eastAsia="en-GB"/>
          </w:rPr>
          <w:tab/>
        </w:r>
        <w:r w:rsidR="00013F49" w:rsidRPr="00D50562">
          <w:rPr>
            <w:rStyle w:val="Lienhypertexte"/>
          </w:rPr>
          <w:t>Exhibitions</w:t>
        </w:r>
        <w:r w:rsidR="00013F49">
          <w:rPr>
            <w:webHidden/>
          </w:rPr>
          <w:tab/>
        </w:r>
        <w:r w:rsidR="00013F49">
          <w:rPr>
            <w:webHidden/>
          </w:rPr>
          <w:fldChar w:fldCharType="begin"/>
        </w:r>
        <w:r w:rsidR="00013F49">
          <w:rPr>
            <w:webHidden/>
          </w:rPr>
          <w:instrText xml:space="preserve"> PAGEREF _Toc97296149 \h </w:instrText>
        </w:r>
        <w:r w:rsidR="00013F49">
          <w:rPr>
            <w:webHidden/>
          </w:rPr>
        </w:r>
        <w:r w:rsidR="00013F49">
          <w:rPr>
            <w:webHidden/>
          </w:rPr>
          <w:fldChar w:fldCharType="separate"/>
        </w:r>
        <w:r w:rsidR="00E56BF4">
          <w:rPr>
            <w:webHidden/>
          </w:rPr>
          <w:t>28</w:t>
        </w:r>
        <w:r w:rsidR="00013F49">
          <w:rPr>
            <w:webHidden/>
          </w:rPr>
          <w:fldChar w:fldCharType="end"/>
        </w:r>
      </w:hyperlink>
    </w:p>
    <w:p w14:paraId="262E8668" w14:textId="57533AF6" w:rsidR="00013F49" w:rsidRDefault="001B291C">
      <w:pPr>
        <w:pStyle w:val="TM3"/>
        <w:rPr>
          <w:rFonts w:cstheme="minorBidi"/>
          <w:color w:val="auto"/>
          <w:lang w:val="en-GB" w:eastAsia="en-GB"/>
        </w:rPr>
      </w:pPr>
      <w:hyperlink w:anchor="_Toc97296150" w:history="1">
        <w:r w:rsidR="00013F49" w:rsidRPr="00D50562">
          <w:rPr>
            <w:rStyle w:val="Lienhypertexte"/>
          </w:rPr>
          <w:t>8.3.</w:t>
        </w:r>
        <w:r w:rsidR="00013F49">
          <w:rPr>
            <w:rFonts w:cstheme="minorBidi"/>
            <w:color w:val="auto"/>
            <w:lang w:val="en-GB" w:eastAsia="en-GB"/>
          </w:rPr>
          <w:tab/>
        </w:r>
        <w:r w:rsidR="00013F49" w:rsidRPr="00D50562">
          <w:rPr>
            <w:rStyle w:val="Lienhypertexte"/>
          </w:rPr>
          <w:t>Guidelines for the Preparation</w:t>
        </w:r>
        <w:r w:rsidR="00013F49">
          <w:rPr>
            <w:webHidden/>
          </w:rPr>
          <w:tab/>
        </w:r>
        <w:r w:rsidR="00013F49">
          <w:rPr>
            <w:webHidden/>
          </w:rPr>
          <w:fldChar w:fldCharType="begin"/>
        </w:r>
        <w:r w:rsidR="00013F49">
          <w:rPr>
            <w:webHidden/>
          </w:rPr>
          <w:instrText xml:space="preserve"> PAGEREF _Toc97296150 \h </w:instrText>
        </w:r>
        <w:r w:rsidR="00013F49">
          <w:rPr>
            <w:webHidden/>
          </w:rPr>
        </w:r>
        <w:r w:rsidR="00013F49">
          <w:rPr>
            <w:webHidden/>
          </w:rPr>
          <w:fldChar w:fldCharType="separate"/>
        </w:r>
        <w:r w:rsidR="00E56BF4">
          <w:rPr>
            <w:webHidden/>
          </w:rPr>
          <w:t>28</w:t>
        </w:r>
        <w:r w:rsidR="00013F49">
          <w:rPr>
            <w:webHidden/>
          </w:rPr>
          <w:fldChar w:fldCharType="end"/>
        </w:r>
      </w:hyperlink>
    </w:p>
    <w:p w14:paraId="61E71560" w14:textId="2852E714" w:rsidR="00013F49" w:rsidRDefault="001B291C">
      <w:pPr>
        <w:pStyle w:val="TM2"/>
        <w:rPr>
          <w:rFonts w:eastAsiaTheme="minorEastAsia"/>
          <w:color w:val="auto"/>
          <w:lang w:eastAsia="en-GB"/>
        </w:rPr>
      </w:pPr>
      <w:hyperlink w:anchor="_Toc97296151" w:history="1">
        <w:r w:rsidR="00013F49" w:rsidRPr="00D50562">
          <w:rPr>
            <w:rStyle w:val="Lienhypertexte"/>
          </w:rPr>
          <w:t>Article 9 - Amendments to the General Regulations</w:t>
        </w:r>
        <w:r w:rsidR="00013F49">
          <w:rPr>
            <w:webHidden/>
          </w:rPr>
          <w:tab/>
        </w:r>
        <w:r w:rsidR="00013F49">
          <w:rPr>
            <w:webHidden/>
          </w:rPr>
          <w:fldChar w:fldCharType="begin"/>
        </w:r>
        <w:r w:rsidR="00013F49">
          <w:rPr>
            <w:webHidden/>
          </w:rPr>
          <w:instrText xml:space="preserve"> PAGEREF _Toc97296151 \h </w:instrText>
        </w:r>
        <w:r w:rsidR="00013F49">
          <w:rPr>
            <w:webHidden/>
          </w:rPr>
        </w:r>
        <w:r w:rsidR="00013F49">
          <w:rPr>
            <w:webHidden/>
          </w:rPr>
          <w:fldChar w:fldCharType="separate"/>
        </w:r>
        <w:r w:rsidR="00E56BF4">
          <w:rPr>
            <w:webHidden/>
          </w:rPr>
          <w:t>28</w:t>
        </w:r>
        <w:r w:rsidR="00013F49">
          <w:rPr>
            <w:webHidden/>
          </w:rPr>
          <w:fldChar w:fldCharType="end"/>
        </w:r>
      </w:hyperlink>
    </w:p>
    <w:p w14:paraId="792BFCA8" w14:textId="7EF62522" w:rsidR="00013F49" w:rsidRDefault="001B291C">
      <w:pPr>
        <w:pStyle w:val="TM4"/>
        <w:tabs>
          <w:tab w:val="left" w:pos="1080"/>
        </w:tabs>
        <w:rPr>
          <w:rFonts w:eastAsiaTheme="minorEastAsia"/>
          <w:caps w:val="0"/>
          <w:noProof/>
          <w:color w:val="auto"/>
          <w:lang w:eastAsia="en-GB"/>
        </w:rPr>
      </w:pPr>
      <w:hyperlink w:anchor="_Toc97296152" w:history="1">
        <w:r w:rsidR="00013F49" w:rsidRPr="00D50562">
          <w:rPr>
            <w:rStyle w:val="Lienhypertexte"/>
            <w:rFonts w:ascii="Calibri" w:hAnsi="Calibri"/>
            <w:noProof/>
          </w:rPr>
          <w:t>ANNEX A</w:t>
        </w:r>
        <w:r w:rsidR="00013F49">
          <w:rPr>
            <w:rFonts w:eastAsiaTheme="minorEastAsia"/>
            <w:caps w:val="0"/>
            <w:noProof/>
            <w:color w:val="auto"/>
            <w:lang w:eastAsia="en-GB"/>
          </w:rPr>
          <w:tab/>
        </w:r>
        <w:r w:rsidR="00013F49" w:rsidRPr="00D50562">
          <w:rPr>
            <w:rStyle w:val="Lienhypertexte"/>
            <w:noProof/>
          </w:rPr>
          <w:t>MEMBERSHIP RIGHTS AND BENEFITS</w:t>
        </w:r>
        <w:r w:rsidR="00013F49">
          <w:rPr>
            <w:noProof/>
            <w:webHidden/>
          </w:rPr>
          <w:tab/>
        </w:r>
        <w:r w:rsidR="00013F49">
          <w:rPr>
            <w:noProof/>
            <w:webHidden/>
          </w:rPr>
          <w:fldChar w:fldCharType="begin"/>
        </w:r>
        <w:r w:rsidR="00013F49">
          <w:rPr>
            <w:noProof/>
            <w:webHidden/>
          </w:rPr>
          <w:instrText xml:space="preserve"> PAGEREF _Toc97296152 \h </w:instrText>
        </w:r>
        <w:r w:rsidR="00013F49">
          <w:rPr>
            <w:noProof/>
            <w:webHidden/>
          </w:rPr>
        </w:r>
        <w:r w:rsidR="00013F49">
          <w:rPr>
            <w:noProof/>
            <w:webHidden/>
          </w:rPr>
          <w:fldChar w:fldCharType="separate"/>
        </w:r>
        <w:r w:rsidR="00E56BF4">
          <w:rPr>
            <w:noProof/>
            <w:webHidden/>
          </w:rPr>
          <w:t>29</w:t>
        </w:r>
        <w:r w:rsidR="00013F49">
          <w:rPr>
            <w:noProof/>
            <w:webHidden/>
          </w:rPr>
          <w:fldChar w:fldCharType="end"/>
        </w:r>
      </w:hyperlink>
    </w:p>
    <w:p w14:paraId="2788B1BE" w14:textId="25AA8962" w:rsidR="00013F49" w:rsidRDefault="001B291C">
      <w:pPr>
        <w:pStyle w:val="TM4"/>
        <w:tabs>
          <w:tab w:val="left" w:pos="1080"/>
        </w:tabs>
        <w:rPr>
          <w:rFonts w:eastAsiaTheme="minorEastAsia"/>
          <w:caps w:val="0"/>
          <w:noProof/>
          <w:color w:val="auto"/>
          <w:lang w:eastAsia="en-GB"/>
        </w:rPr>
      </w:pPr>
      <w:hyperlink w:anchor="_Toc97296153" w:history="1">
        <w:r w:rsidR="00013F49" w:rsidRPr="00D50562">
          <w:rPr>
            <w:rStyle w:val="Lienhypertexte"/>
            <w:rFonts w:ascii="Calibri" w:hAnsi="Calibri"/>
            <w:noProof/>
          </w:rPr>
          <w:t>ANNEX B</w:t>
        </w:r>
        <w:r w:rsidR="00013F49">
          <w:rPr>
            <w:rFonts w:eastAsiaTheme="minorEastAsia"/>
            <w:caps w:val="0"/>
            <w:noProof/>
            <w:color w:val="auto"/>
            <w:lang w:eastAsia="en-GB"/>
          </w:rPr>
          <w:tab/>
        </w:r>
        <w:r w:rsidR="00013F49" w:rsidRPr="00D50562">
          <w:rPr>
            <w:rStyle w:val="Lienhypertexte"/>
            <w:noProof/>
          </w:rPr>
          <w:t>TERMS OF REFERENCE – STRATEGY DRAFTING GROUP</w:t>
        </w:r>
        <w:r w:rsidR="00013F49">
          <w:rPr>
            <w:noProof/>
            <w:webHidden/>
          </w:rPr>
          <w:tab/>
        </w:r>
        <w:r w:rsidR="00013F49">
          <w:rPr>
            <w:noProof/>
            <w:webHidden/>
          </w:rPr>
          <w:fldChar w:fldCharType="begin"/>
        </w:r>
        <w:r w:rsidR="00013F49">
          <w:rPr>
            <w:noProof/>
            <w:webHidden/>
          </w:rPr>
          <w:instrText xml:space="preserve"> PAGEREF _Toc97296153 \h </w:instrText>
        </w:r>
        <w:r w:rsidR="00013F49">
          <w:rPr>
            <w:noProof/>
            <w:webHidden/>
          </w:rPr>
        </w:r>
        <w:r w:rsidR="00013F49">
          <w:rPr>
            <w:noProof/>
            <w:webHidden/>
          </w:rPr>
          <w:fldChar w:fldCharType="separate"/>
        </w:r>
        <w:r w:rsidR="00E56BF4">
          <w:rPr>
            <w:noProof/>
            <w:webHidden/>
          </w:rPr>
          <w:t>30</w:t>
        </w:r>
        <w:r w:rsidR="00013F49">
          <w:rPr>
            <w:noProof/>
            <w:webHidden/>
          </w:rPr>
          <w:fldChar w:fldCharType="end"/>
        </w:r>
      </w:hyperlink>
    </w:p>
    <w:p w14:paraId="4217917A" w14:textId="3A29061D" w:rsidR="00013F49" w:rsidRDefault="001B291C">
      <w:pPr>
        <w:pStyle w:val="TM4"/>
        <w:tabs>
          <w:tab w:val="left" w:pos="1080"/>
        </w:tabs>
        <w:rPr>
          <w:rFonts w:eastAsiaTheme="minorEastAsia"/>
          <w:caps w:val="0"/>
          <w:noProof/>
          <w:color w:val="auto"/>
          <w:lang w:eastAsia="en-GB"/>
        </w:rPr>
      </w:pPr>
      <w:hyperlink w:anchor="_Toc97296154" w:history="1">
        <w:r w:rsidR="00013F49" w:rsidRPr="00D50562">
          <w:rPr>
            <w:rStyle w:val="Lienhypertexte"/>
            <w:rFonts w:ascii="Calibri" w:hAnsi="Calibri"/>
            <w:noProof/>
          </w:rPr>
          <w:t>ANNEX C</w:t>
        </w:r>
        <w:r w:rsidR="00013F49">
          <w:rPr>
            <w:rFonts w:eastAsiaTheme="minorEastAsia"/>
            <w:caps w:val="0"/>
            <w:noProof/>
            <w:color w:val="auto"/>
            <w:lang w:eastAsia="en-GB"/>
          </w:rPr>
          <w:tab/>
        </w:r>
        <w:r w:rsidR="00013F49" w:rsidRPr="00D50562">
          <w:rPr>
            <w:rStyle w:val="Lienhypertexte"/>
            <w:noProof/>
          </w:rPr>
          <w:t>TERMS OF REFERENCE – LEGAL ADVISORY PANEL</w:t>
        </w:r>
        <w:r w:rsidR="00013F49">
          <w:rPr>
            <w:noProof/>
            <w:webHidden/>
          </w:rPr>
          <w:tab/>
        </w:r>
        <w:r w:rsidR="00013F49">
          <w:rPr>
            <w:noProof/>
            <w:webHidden/>
          </w:rPr>
          <w:fldChar w:fldCharType="begin"/>
        </w:r>
        <w:r w:rsidR="00013F49">
          <w:rPr>
            <w:noProof/>
            <w:webHidden/>
          </w:rPr>
          <w:instrText xml:space="preserve"> PAGEREF _Toc97296154 \h </w:instrText>
        </w:r>
        <w:r w:rsidR="00013F49">
          <w:rPr>
            <w:noProof/>
            <w:webHidden/>
          </w:rPr>
        </w:r>
        <w:r w:rsidR="00013F49">
          <w:rPr>
            <w:noProof/>
            <w:webHidden/>
          </w:rPr>
          <w:fldChar w:fldCharType="separate"/>
        </w:r>
        <w:r w:rsidR="00E56BF4">
          <w:rPr>
            <w:noProof/>
            <w:webHidden/>
          </w:rPr>
          <w:t>31</w:t>
        </w:r>
        <w:r w:rsidR="00013F49">
          <w:rPr>
            <w:noProof/>
            <w:webHidden/>
          </w:rPr>
          <w:fldChar w:fldCharType="end"/>
        </w:r>
      </w:hyperlink>
    </w:p>
    <w:p w14:paraId="1D34CBCA" w14:textId="6A19C3AD" w:rsidR="00013F49" w:rsidRDefault="001B291C">
      <w:pPr>
        <w:pStyle w:val="TM4"/>
        <w:tabs>
          <w:tab w:val="left" w:pos="1080"/>
        </w:tabs>
        <w:rPr>
          <w:rFonts w:eastAsiaTheme="minorEastAsia"/>
          <w:caps w:val="0"/>
          <w:noProof/>
          <w:color w:val="auto"/>
          <w:lang w:eastAsia="en-GB"/>
        </w:rPr>
      </w:pPr>
      <w:hyperlink w:anchor="_Toc97296155" w:history="1">
        <w:r w:rsidR="00013F49" w:rsidRPr="00D50562">
          <w:rPr>
            <w:rStyle w:val="Lienhypertexte"/>
            <w:rFonts w:ascii="Calibri" w:hAnsi="Calibri"/>
            <w:noProof/>
          </w:rPr>
          <w:t>ANNEX D</w:t>
        </w:r>
        <w:r w:rsidR="00013F49">
          <w:rPr>
            <w:rFonts w:eastAsiaTheme="minorEastAsia"/>
            <w:caps w:val="0"/>
            <w:noProof/>
            <w:color w:val="auto"/>
            <w:lang w:eastAsia="en-GB"/>
          </w:rPr>
          <w:tab/>
        </w:r>
        <w:r w:rsidR="00013F49" w:rsidRPr="00D50562">
          <w:rPr>
            <w:rStyle w:val="Lienhypertexte"/>
            <w:noProof/>
          </w:rPr>
          <w:t>TERMS OF REFERENCE – POLICY ADVISORY PANEL</w:t>
        </w:r>
        <w:r w:rsidR="00013F49">
          <w:rPr>
            <w:noProof/>
            <w:webHidden/>
          </w:rPr>
          <w:tab/>
        </w:r>
        <w:r w:rsidR="00013F49">
          <w:rPr>
            <w:noProof/>
            <w:webHidden/>
          </w:rPr>
          <w:fldChar w:fldCharType="begin"/>
        </w:r>
        <w:r w:rsidR="00013F49">
          <w:rPr>
            <w:noProof/>
            <w:webHidden/>
          </w:rPr>
          <w:instrText xml:space="preserve"> PAGEREF _Toc97296155 \h </w:instrText>
        </w:r>
        <w:r w:rsidR="00013F49">
          <w:rPr>
            <w:noProof/>
            <w:webHidden/>
          </w:rPr>
        </w:r>
        <w:r w:rsidR="00013F49">
          <w:rPr>
            <w:noProof/>
            <w:webHidden/>
          </w:rPr>
          <w:fldChar w:fldCharType="separate"/>
        </w:r>
        <w:r w:rsidR="00E56BF4">
          <w:rPr>
            <w:noProof/>
            <w:webHidden/>
          </w:rPr>
          <w:t>32</w:t>
        </w:r>
        <w:r w:rsidR="00013F49">
          <w:rPr>
            <w:noProof/>
            <w:webHidden/>
          </w:rPr>
          <w:fldChar w:fldCharType="end"/>
        </w:r>
      </w:hyperlink>
    </w:p>
    <w:p w14:paraId="0D7ACF64" w14:textId="0D0575C1" w:rsidR="00013F49" w:rsidRDefault="001B291C">
      <w:pPr>
        <w:pStyle w:val="TM4"/>
        <w:tabs>
          <w:tab w:val="left" w:pos="1080"/>
        </w:tabs>
        <w:rPr>
          <w:rFonts w:eastAsiaTheme="minorEastAsia"/>
          <w:caps w:val="0"/>
          <w:noProof/>
          <w:color w:val="auto"/>
          <w:lang w:eastAsia="en-GB"/>
        </w:rPr>
      </w:pPr>
      <w:hyperlink w:anchor="_Toc97296156" w:history="1">
        <w:r w:rsidR="00013F49" w:rsidRPr="00D50562">
          <w:rPr>
            <w:rStyle w:val="Lienhypertexte"/>
            <w:rFonts w:ascii="Calibri" w:hAnsi="Calibri"/>
            <w:noProof/>
          </w:rPr>
          <w:t>ANNEX E</w:t>
        </w:r>
        <w:r w:rsidR="00013F49">
          <w:rPr>
            <w:rFonts w:eastAsiaTheme="minorEastAsia"/>
            <w:caps w:val="0"/>
            <w:noProof/>
            <w:color w:val="auto"/>
            <w:lang w:eastAsia="en-GB"/>
          </w:rPr>
          <w:tab/>
        </w:r>
        <w:r w:rsidR="00013F49" w:rsidRPr="00D50562">
          <w:rPr>
            <w:rStyle w:val="Lienhypertexte"/>
            <w:noProof/>
          </w:rPr>
          <w:t>COUNCIL DECISION ON THE IALA WORLD-WIDE ACADEMY</w:t>
        </w:r>
        <w:r w:rsidR="00013F49">
          <w:rPr>
            <w:noProof/>
            <w:webHidden/>
          </w:rPr>
          <w:tab/>
        </w:r>
        <w:r w:rsidR="00013F49">
          <w:rPr>
            <w:noProof/>
            <w:webHidden/>
          </w:rPr>
          <w:fldChar w:fldCharType="begin"/>
        </w:r>
        <w:r w:rsidR="00013F49">
          <w:rPr>
            <w:noProof/>
            <w:webHidden/>
          </w:rPr>
          <w:instrText xml:space="preserve"> PAGEREF _Toc97296156 \h </w:instrText>
        </w:r>
        <w:r w:rsidR="00013F49">
          <w:rPr>
            <w:noProof/>
            <w:webHidden/>
          </w:rPr>
        </w:r>
        <w:r w:rsidR="00013F49">
          <w:rPr>
            <w:noProof/>
            <w:webHidden/>
          </w:rPr>
          <w:fldChar w:fldCharType="separate"/>
        </w:r>
        <w:r w:rsidR="00E56BF4">
          <w:rPr>
            <w:noProof/>
            <w:webHidden/>
          </w:rPr>
          <w:t>34</w:t>
        </w:r>
        <w:r w:rsidR="00013F49">
          <w:rPr>
            <w:noProof/>
            <w:webHidden/>
          </w:rPr>
          <w:fldChar w:fldCharType="end"/>
        </w:r>
      </w:hyperlink>
    </w:p>
    <w:p w14:paraId="3B72DBFC" w14:textId="34ADF9B3" w:rsidR="00013F49" w:rsidRDefault="001B291C">
      <w:pPr>
        <w:pStyle w:val="TM1"/>
        <w:rPr>
          <w:rFonts w:asciiTheme="minorHAnsi" w:eastAsiaTheme="minorEastAsia" w:hAnsiTheme="minorHAnsi"/>
          <w:b w:val="0"/>
          <w:caps w:val="0"/>
          <w:color w:val="auto"/>
          <w:szCs w:val="22"/>
          <w:lang w:eastAsia="en-GB"/>
        </w:rPr>
      </w:pPr>
      <w:hyperlink w:anchor="_Toc97296157" w:history="1">
        <w:r w:rsidR="00013F49" w:rsidRPr="00D50562">
          <w:rPr>
            <w:rStyle w:val="Lienhypertexte"/>
          </w:rPr>
          <w:t>Financial Regulations</w:t>
        </w:r>
        <w:r w:rsidR="00013F49">
          <w:rPr>
            <w:webHidden/>
          </w:rPr>
          <w:tab/>
        </w:r>
        <w:r w:rsidR="00013F49">
          <w:rPr>
            <w:webHidden/>
          </w:rPr>
          <w:fldChar w:fldCharType="begin"/>
        </w:r>
        <w:r w:rsidR="00013F49">
          <w:rPr>
            <w:webHidden/>
          </w:rPr>
          <w:instrText xml:space="preserve"> PAGEREF _Toc97296157 \h </w:instrText>
        </w:r>
        <w:r w:rsidR="00013F49">
          <w:rPr>
            <w:webHidden/>
          </w:rPr>
        </w:r>
        <w:r w:rsidR="00013F49">
          <w:rPr>
            <w:webHidden/>
          </w:rPr>
          <w:fldChar w:fldCharType="separate"/>
        </w:r>
        <w:r w:rsidR="00E56BF4">
          <w:rPr>
            <w:webHidden/>
          </w:rPr>
          <w:t>37</w:t>
        </w:r>
        <w:r w:rsidR="00013F49">
          <w:rPr>
            <w:webHidden/>
          </w:rPr>
          <w:fldChar w:fldCharType="end"/>
        </w:r>
      </w:hyperlink>
    </w:p>
    <w:p w14:paraId="406E3647" w14:textId="6CE3FD7A" w:rsidR="00013F49" w:rsidRDefault="001B291C">
      <w:pPr>
        <w:pStyle w:val="TM2"/>
        <w:rPr>
          <w:rFonts w:eastAsiaTheme="minorEastAsia"/>
          <w:color w:val="auto"/>
          <w:lang w:eastAsia="en-GB"/>
        </w:rPr>
      </w:pPr>
      <w:hyperlink w:anchor="_Toc97296158"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_Toc97296158 \h </w:instrText>
        </w:r>
        <w:r w:rsidR="00013F49">
          <w:rPr>
            <w:webHidden/>
          </w:rPr>
        </w:r>
        <w:r w:rsidR="00013F49">
          <w:rPr>
            <w:webHidden/>
          </w:rPr>
          <w:fldChar w:fldCharType="separate"/>
        </w:r>
        <w:r w:rsidR="00E56BF4">
          <w:rPr>
            <w:webHidden/>
          </w:rPr>
          <w:t>38</w:t>
        </w:r>
        <w:r w:rsidR="00013F49">
          <w:rPr>
            <w:webHidden/>
          </w:rPr>
          <w:fldChar w:fldCharType="end"/>
        </w:r>
      </w:hyperlink>
    </w:p>
    <w:p w14:paraId="5F251290" w14:textId="2E0432E9" w:rsidR="00013F49" w:rsidRDefault="001B291C">
      <w:pPr>
        <w:pStyle w:val="TM2"/>
        <w:rPr>
          <w:rFonts w:eastAsiaTheme="minorEastAsia"/>
          <w:color w:val="auto"/>
          <w:lang w:eastAsia="en-GB"/>
        </w:rPr>
      </w:pPr>
      <w:hyperlink w:anchor="_Toc97296159" w:history="1">
        <w:r w:rsidR="00013F49" w:rsidRPr="00D50562">
          <w:rPr>
            <w:rStyle w:val="Lienhypertexte"/>
          </w:rPr>
          <w:t>Article 2 - Financial Governance</w:t>
        </w:r>
        <w:r w:rsidR="00013F49">
          <w:rPr>
            <w:webHidden/>
          </w:rPr>
          <w:tab/>
        </w:r>
        <w:r w:rsidR="00013F49">
          <w:rPr>
            <w:webHidden/>
          </w:rPr>
          <w:fldChar w:fldCharType="begin"/>
        </w:r>
        <w:r w:rsidR="00013F49">
          <w:rPr>
            <w:webHidden/>
          </w:rPr>
          <w:instrText xml:space="preserve"> PAGEREF _Toc97296159 \h </w:instrText>
        </w:r>
        <w:r w:rsidR="00013F49">
          <w:rPr>
            <w:webHidden/>
          </w:rPr>
        </w:r>
        <w:r w:rsidR="00013F49">
          <w:rPr>
            <w:webHidden/>
          </w:rPr>
          <w:fldChar w:fldCharType="separate"/>
        </w:r>
        <w:r w:rsidR="00E56BF4">
          <w:rPr>
            <w:webHidden/>
          </w:rPr>
          <w:t>38</w:t>
        </w:r>
        <w:r w:rsidR="00013F49">
          <w:rPr>
            <w:webHidden/>
          </w:rPr>
          <w:fldChar w:fldCharType="end"/>
        </w:r>
      </w:hyperlink>
    </w:p>
    <w:p w14:paraId="2C46172C" w14:textId="1948996C" w:rsidR="00013F49" w:rsidRDefault="001B291C">
      <w:pPr>
        <w:pStyle w:val="TM3"/>
        <w:rPr>
          <w:rFonts w:cstheme="minorBidi"/>
          <w:color w:val="auto"/>
          <w:lang w:val="en-GB" w:eastAsia="en-GB"/>
        </w:rPr>
      </w:pPr>
      <w:hyperlink w:anchor="_Toc97296160" w:history="1">
        <w:r w:rsidR="00013F49" w:rsidRPr="00D50562">
          <w:rPr>
            <w:rStyle w:val="Lienhypertexte"/>
          </w:rPr>
          <w:t>2.1.</w:t>
        </w:r>
        <w:r w:rsidR="00013F49">
          <w:rPr>
            <w:rFonts w:cstheme="minorBidi"/>
            <w:color w:val="auto"/>
            <w:lang w:val="en-GB" w:eastAsia="en-GB"/>
          </w:rPr>
          <w:tab/>
        </w:r>
        <w:r w:rsidR="00013F49" w:rsidRPr="00D50562">
          <w:rPr>
            <w:rStyle w:val="Lienhypertexte"/>
          </w:rPr>
          <w:t>Role of the Council</w:t>
        </w:r>
        <w:r w:rsidR="00013F49">
          <w:rPr>
            <w:webHidden/>
          </w:rPr>
          <w:tab/>
        </w:r>
        <w:r w:rsidR="00013F49">
          <w:rPr>
            <w:webHidden/>
          </w:rPr>
          <w:fldChar w:fldCharType="begin"/>
        </w:r>
        <w:r w:rsidR="00013F49">
          <w:rPr>
            <w:webHidden/>
          </w:rPr>
          <w:instrText xml:space="preserve"> PAGEREF _Toc97296160 \h </w:instrText>
        </w:r>
        <w:r w:rsidR="00013F49">
          <w:rPr>
            <w:webHidden/>
          </w:rPr>
        </w:r>
        <w:r w:rsidR="00013F49">
          <w:rPr>
            <w:webHidden/>
          </w:rPr>
          <w:fldChar w:fldCharType="separate"/>
        </w:r>
        <w:r w:rsidR="00E56BF4">
          <w:rPr>
            <w:webHidden/>
          </w:rPr>
          <w:t>38</w:t>
        </w:r>
        <w:r w:rsidR="00013F49">
          <w:rPr>
            <w:webHidden/>
          </w:rPr>
          <w:fldChar w:fldCharType="end"/>
        </w:r>
      </w:hyperlink>
    </w:p>
    <w:p w14:paraId="17F3CC4D" w14:textId="5BF2E713" w:rsidR="00013F49" w:rsidRDefault="001B291C">
      <w:pPr>
        <w:pStyle w:val="TM3"/>
        <w:rPr>
          <w:rFonts w:cstheme="minorBidi"/>
          <w:color w:val="auto"/>
          <w:lang w:val="en-GB" w:eastAsia="en-GB"/>
        </w:rPr>
      </w:pPr>
      <w:hyperlink w:anchor="_Toc97296161" w:history="1">
        <w:r w:rsidR="00013F49" w:rsidRPr="00D50562">
          <w:rPr>
            <w:rStyle w:val="Lienhypertexte"/>
          </w:rPr>
          <w:t>2.2.</w:t>
        </w:r>
        <w:r w:rsidR="00013F49">
          <w:rPr>
            <w:rFonts w:cstheme="minorBidi"/>
            <w:color w:val="auto"/>
            <w:lang w:val="en-GB" w:eastAsia="en-GB"/>
          </w:rPr>
          <w:tab/>
        </w:r>
        <w:r w:rsidR="00013F49" w:rsidRPr="00D50562">
          <w:rPr>
            <w:rStyle w:val="Lienhypertexte"/>
          </w:rPr>
          <w:t>Role of the FAC</w:t>
        </w:r>
        <w:r w:rsidR="00013F49">
          <w:rPr>
            <w:webHidden/>
          </w:rPr>
          <w:tab/>
        </w:r>
        <w:r w:rsidR="00013F49">
          <w:rPr>
            <w:webHidden/>
          </w:rPr>
          <w:fldChar w:fldCharType="begin"/>
        </w:r>
        <w:r w:rsidR="00013F49">
          <w:rPr>
            <w:webHidden/>
          </w:rPr>
          <w:instrText xml:space="preserve"> PAGEREF _Toc97296161 \h </w:instrText>
        </w:r>
        <w:r w:rsidR="00013F49">
          <w:rPr>
            <w:webHidden/>
          </w:rPr>
        </w:r>
        <w:r w:rsidR="00013F49">
          <w:rPr>
            <w:webHidden/>
          </w:rPr>
          <w:fldChar w:fldCharType="separate"/>
        </w:r>
        <w:r w:rsidR="00E56BF4">
          <w:rPr>
            <w:webHidden/>
          </w:rPr>
          <w:t>38</w:t>
        </w:r>
        <w:r w:rsidR="00013F49">
          <w:rPr>
            <w:webHidden/>
          </w:rPr>
          <w:fldChar w:fldCharType="end"/>
        </w:r>
      </w:hyperlink>
    </w:p>
    <w:p w14:paraId="7EF16D3A" w14:textId="2773A6B1" w:rsidR="00013F49" w:rsidRDefault="001B291C">
      <w:pPr>
        <w:pStyle w:val="TM3"/>
        <w:rPr>
          <w:rFonts w:cstheme="minorBidi"/>
          <w:color w:val="auto"/>
          <w:lang w:val="en-GB" w:eastAsia="en-GB"/>
        </w:rPr>
      </w:pPr>
      <w:hyperlink w:anchor="_Toc97296162" w:history="1">
        <w:r w:rsidR="00013F49" w:rsidRPr="00D50562">
          <w:rPr>
            <w:rStyle w:val="Lienhypertexte"/>
          </w:rPr>
          <w:t>2.3.</w:t>
        </w:r>
        <w:r w:rsidR="00013F49">
          <w:rPr>
            <w:rFonts w:cstheme="minorBidi"/>
            <w:color w:val="auto"/>
            <w:lang w:val="en-GB" w:eastAsia="en-GB"/>
          </w:rPr>
          <w:tab/>
        </w:r>
        <w:r w:rsidR="00013F49" w:rsidRPr="00D50562">
          <w:rPr>
            <w:rStyle w:val="Lienhypertexte"/>
          </w:rPr>
          <w:t>Role of the Treasurer</w:t>
        </w:r>
        <w:r w:rsidR="00013F49">
          <w:rPr>
            <w:webHidden/>
          </w:rPr>
          <w:tab/>
        </w:r>
        <w:r w:rsidR="00013F49">
          <w:rPr>
            <w:webHidden/>
          </w:rPr>
          <w:fldChar w:fldCharType="begin"/>
        </w:r>
        <w:r w:rsidR="00013F49">
          <w:rPr>
            <w:webHidden/>
          </w:rPr>
          <w:instrText xml:space="preserve"> PAGEREF _Toc97296162 \h </w:instrText>
        </w:r>
        <w:r w:rsidR="00013F49">
          <w:rPr>
            <w:webHidden/>
          </w:rPr>
        </w:r>
        <w:r w:rsidR="00013F49">
          <w:rPr>
            <w:webHidden/>
          </w:rPr>
          <w:fldChar w:fldCharType="separate"/>
        </w:r>
        <w:r w:rsidR="00E56BF4">
          <w:rPr>
            <w:webHidden/>
          </w:rPr>
          <w:t>38</w:t>
        </w:r>
        <w:r w:rsidR="00013F49">
          <w:rPr>
            <w:webHidden/>
          </w:rPr>
          <w:fldChar w:fldCharType="end"/>
        </w:r>
      </w:hyperlink>
    </w:p>
    <w:p w14:paraId="0EF8404F" w14:textId="03B6C6E1" w:rsidR="00013F49" w:rsidRDefault="001B291C">
      <w:pPr>
        <w:pStyle w:val="TM3"/>
        <w:rPr>
          <w:rFonts w:cstheme="minorBidi"/>
          <w:color w:val="auto"/>
          <w:lang w:val="en-GB" w:eastAsia="en-GB"/>
        </w:rPr>
      </w:pPr>
      <w:hyperlink w:anchor="_Toc97296163" w:history="1">
        <w:r w:rsidR="00013F49" w:rsidRPr="00D50562">
          <w:rPr>
            <w:rStyle w:val="Lienhypertexte"/>
          </w:rPr>
          <w:t>2.4.</w:t>
        </w:r>
        <w:r w:rsidR="00013F49">
          <w:rPr>
            <w:rFonts w:cstheme="minorBidi"/>
            <w:color w:val="auto"/>
            <w:lang w:val="en-GB" w:eastAsia="en-GB"/>
          </w:rPr>
          <w:tab/>
        </w:r>
        <w:r w:rsidR="00013F49" w:rsidRPr="00D50562">
          <w:rPr>
            <w:rStyle w:val="Lienhypertexte"/>
          </w:rPr>
          <w:t>Role of the Secretariat</w:t>
        </w:r>
        <w:r w:rsidR="00013F49">
          <w:rPr>
            <w:webHidden/>
          </w:rPr>
          <w:tab/>
        </w:r>
        <w:r w:rsidR="00013F49">
          <w:rPr>
            <w:webHidden/>
          </w:rPr>
          <w:fldChar w:fldCharType="begin"/>
        </w:r>
        <w:r w:rsidR="00013F49">
          <w:rPr>
            <w:webHidden/>
          </w:rPr>
          <w:instrText xml:space="preserve"> PAGEREF _Toc97296163 \h </w:instrText>
        </w:r>
        <w:r w:rsidR="00013F49">
          <w:rPr>
            <w:webHidden/>
          </w:rPr>
        </w:r>
        <w:r w:rsidR="00013F49">
          <w:rPr>
            <w:webHidden/>
          </w:rPr>
          <w:fldChar w:fldCharType="separate"/>
        </w:r>
        <w:r w:rsidR="00E56BF4">
          <w:rPr>
            <w:webHidden/>
          </w:rPr>
          <w:t>38</w:t>
        </w:r>
        <w:r w:rsidR="00013F49">
          <w:rPr>
            <w:webHidden/>
          </w:rPr>
          <w:fldChar w:fldCharType="end"/>
        </w:r>
      </w:hyperlink>
    </w:p>
    <w:p w14:paraId="64C7E273" w14:textId="71B77957" w:rsidR="00013F49" w:rsidRDefault="001B291C">
      <w:pPr>
        <w:pStyle w:val="TM3"/>
        <w:rPr>
          <w:rFonts w:cstheme="minorBidi"/>
          <w:color w:val="auto"/>
          <w:lang w:val="en-GB" w:eastAsia="en-GB"/>
        </w:rPr>
      </w:pPr>
      <w:hyperlink w:anchor="_Toc97296164" w:history="1">
        <w:r w:rsidR="00013F49" w:rsidRPr="00D50562">
          <w:rPr>
            <w:rStyle w:val="Lienhypertexte"/>
          </w:rPr>
          <w:t>2.5.</w:t>
        </w:r>
        <w:r w:rsidR="00013F49">
          <w:rPr>
            <w:rFonts w:cstheme="minorBidi"/>
            <w:color w:val="auto"/>
            <w:lang w:val="en-GB" w:eastAsia="en-GB"/>
          </w:rPr>
          <w:tab/>
        </w:r>
        <w:r w:rsidR="00013F49" w:rsidRPr="00D50562">
          <w:rPr>
            <w:rStyle w:val="Lienhypertexte"/>
          </w:rPr>
          <w:t>Other considerations</w:t>
        </w:r>
        <w:r w:rsidR="00013F49">
          <w:rPr>
            <w:webHidden/>
          </w:rPr>
          <w:tab/>
        </w:r>
        <w:r w:rsidR="00013F49">
          <w:rPr>
            <w:webHidden/>
          </w:rPr>
          <w:fldChar w:fldCharType="begin"/>
        </w:r>
        <w:r w:rsidR="00013F49">
          <w:rPr>
            <w:webHidden/>
          </w:rPr>
          <w:instrText xml:space="preserve"> PAGEREF _Toc97296164 \h </w:instrText>
        </w:r>
        <w:r w:rsidR="00013F49">
          <w:rPr>
            <w:webHidden/>
          </w:rPr>
        </w:r>
        <w:r w:rsidR="00013F49">
          <w:rPr>
            <w:webHidden/>
          </w:rPr>
          <w:fldChar w:fldCharType="separate"/>
        </w:r>
        <w:r w:rsidR="00E56BF4">
          <w:rPr>
            <w:webHidden/>
          </w:rPr>
          <w:t>38</w:t>
        </w:r>
        <w:r w:rsidR="00013F49">
          <w:rPr>
            <w:webHidden/>
          </w:rPr>
          <w:fldChar w:fldCharType="end"/>
        </w:r>
      </w:hyperlink>
    </w:p>
    <w:p w14:paraId="6347481E" w14:textId="565CD14E" w:rsidR="00013F49" w:rsidRDefault="001B291C">
      <w:pPr>
        <w:pStyle w:val="TM2"/>
        <w:rPr>
          <w:rFonts w:eastAsiaTheme="minorEastAsia"/>
          <w:color w:val="auto"/>
          <w:lang w:eastAsia="en-GB"/>
        </w:rPr>
      </w:pPr>
      <w:hyperlink w:anchor="_Toc97296165" w:history="1">
        <w:r w:rsidR="00013F49" w:rsidRPr="00D50562">
          <w:rPr>
            <w:rStyle w:val="Lienhypertexte"/>
          </w:rPr>
          <w:t>Article 3 - The Financial Period</w:t>
        </w:r>
        <w:r w:rsidR="00013F49">
          <w:rPr>
            <w:webHidden/>
          </w:rPr>
          <w:tab/>
        </w:r>
        <w:r w:rsidR="00013F49">
          <w:rPr>
            <w:webHidden/>
          </w:rPr>
          <w:fldChar w:fldCharType="begin"/>
        </w:r>
        <w:r w:rsidR="00013F49">
          <w:rPr>
            <w:webHidden/>
          </w:rPr>
          <w:instrText xml:space="preserve"> PAGEREF _Toc97296165 \h </w:instrText>
        </w:r>
        <w:r w:rsidR="00013F49">
          <w:rPr>
            <w:webHidden/>
          </w:rPr>
        </w:r>
        <w:r w:rsidR="00013F49">
          <w:rPr>
            <w:webHidden/>
          </w:rPr>
          <w:fldChar w:fldCharType="separate"/>
        </w:r>
        <w:r w:rsidR="00E56BF4">
          <w:rPr>
            <w:webHidden/>
          </w:rPr>
          <w:t>39</w:t>
        </w:r>
        <w:r w:rsidR="00013F49">
          <w:rPr>
            <w:webHidden/>
          </w:rPr>
          <w:fldChar w:fldCharType="end"/>
        </w:r>
      </w:hyperlink>
    </w:p>
    <w:p w14:paraId="40A687C8" w14:textId="5E8989C8" w:rsidR="00013F49" w:rsidRDefault="001B291C">
      <w:pPr>
        <w:pStyle w:val="TM2"/>
        <w:rPr>
          <w:rFonts w:eastAsiaTheme="minorEastAsia"/>
          <w:color w:val="auto"/>
          <w:lang w:eastAsia="en-GB"/>
        </w:rPr>
      </w:pPr>
      <w:hyperlink w:anchor="_Toc97296166" w:history="1">
        <w:r w:rsidR="00013F49" w:rsidRPr="00D50562">
          <w:rPr>
            <w:rStyle w:val="Lienhypertexte"/>
          </w:rPr>
          <w:t>Article 4 - Budgets</w:t>
        </w:r>
        <w:r w:rsidR="00013F49">
          <w:rPr>
            <w:webHidden/>
          </w:rPr>
          <w:tab/>
        </w:r>
        <w:r w:rsidR="00013F49">
          <w:rPr>
            <w:webHidden/>
          </w:rPr>
          <w:fldChar w:fldCharType="begin"/>
        </w:r>
        <w:r w:rsidR="00013F49">
          <w:rPr>
            <w:webHidden/>
          </w:rPr>
          <w:instrText xml:space="preserve"> PAGEREF _Toc97296166 \h </w:instrText>
        </w:r>
        <w:r w:rsidR="00013F49">
          <w:rPr>
            <w:webHidden/>
          </w:rPr>
        </w:r>
        <w:r w:rsidR="00013F49">
          <w:rPr>
            <w:webHidden/>
          </w:rPr>
          <w:fldChar w:fldCharType="separate"/>
        </w:r>
        <w:r w:rsidR="00E56BF4">
          <w:rPr>
            <w:webHidden/>
          </w:rPr>
          <w:t>39</w:t>
        </w:r>
        <w:r w:rsidR="00013F49">
          <w:rPr>
            <w:webHidden/>
          </w:rPr>
          <w:fldChar w:fldCharType="end"/>
        </w:r>
      </w:hyperlink>
    </w:p>
    <w:p w14:paraId="4FB3D82D" w14:textId="522C3B97" w:rsidR="00013F49" w:rsidRDefault="001B291C">
      <w:pPr>
        <w:pStyle w:val="TM3"/>
        <w:rPr>
          <w:rFonts w:cstheme="minorBidi"/>
          <w:color w:val="auto"/>
          <w:lang w:val="en-GB" w:eastAsia="en-GB"/>
        </w:rPr>
      </w:pPr>
      <w:hyperlink w:anchor="_Toc97296167" w:history="1">
        <w:r w:rsidR="00013F49" w:rsidRPr="00D50562">
          <w:rPr>
            <w:rStyle w:val="Lienhypertexte"/>
          </w:rPr>
          <w:t>4.1.</w:t>
        </w:r>
        <w:r w:rsidR="00013F49">
          <w:rPr>
            <w:rFonts w:cstheme="minorBidi"/>
            <w:color w:val="auto"/>
            <w:lang w:val="en-GB" w:eastAsia="en-GB"/>
          </w:rPr>
          <w:tab/>
        </w:r>
        <w:r w:rsidR="00013F49" w:rsidRPr="00D50562">
          <w:rPr>
            <w:rStyle w:val="Lienhypertexte"/>
          </w:rPr>
          <w:t>The IALA budget</w:t>
        </w:r>
        <w:r w:rsidR="00013F49">
          <w:rPr>
            <w:webHidden/>
          </w:rPr>
          <w:tab/>
        </w:r>
        <w:r w:rsidR="00013F49">
          <w:rPr>
            <w:webHidden/>
          </w:rPr>
          <w:fldChar w:fldCharType="begin"/>
        </w:r>
        <w:r w:rsidR="00013F49">
          <w:rPr>
            <w:webHidden/>
          </w:rPr>
          <w:instrText xml:space="preserve"> PAGEREF _Toc97296167 \h </w:instrText>
        </w:r>
        <w:r w:rsidR="00013F49">
          <w:rPr>
            <w:webHidden/>
          </w:rPr>
        </w:r>
        <w:r w:rsidR="00013F49">
          <w:rPr>
            <w:webHidden/>
          </w:rPr>
          <w:fldChar w:fldCharType="separate"/>
        </w:r>
        <w:r w:rsidR="00E56BF4">
          <w:rPr>
            <w:webHidden/>
          </w:rPr>
          <w:t>39</w:t>
        </w:r>
        <w:r w:rsidR="00013F49">
          <w:rPr>
            <w:webHidden/>
          </w:rPr>
          <w:fldChar w:fldCharType="end"/>
        </w:r>
      </w:hyperlink>
    </w:p>
    <w:p w14:paraId="41790BFE" w14:textId="6CAC809E" w:rsidR="00013F49" w:rsidRDefault="001B291C">
      <w:pPr>
        <w:pStyle w:val="TM3"/>
        <w:rPr>
          <w:rFonts w:cstheme="minorBidi"/>
          <w:color w:val="auto"/>
          <w:lang w:val="en-GB" w:eastAsia="en-GB"/>
        </w:rPr>
      </w:pPr>
      <w:hyperlink w:anchor="_Toc97296168" w:history="1">
        <w:r w:rsidR="00013F49" w:rsidRPr="00D50562">
          <w:rPr>
            <w:rStyle w:val="Lienhypertexte"/>
          </w:rPr>
          <w:t>4.2.</w:t>
        </w:r>
        <w:r w:rsidR="00013F49">
          <w:rPr>
            <w:rFonts w:cstheme="minorBidi"/>
            <w:color w:val="auto"/>
            <w:lang w:val="en-GB" w:eastAsia="en-GB"/>
          </w:rPr>
          <w:tab/>
        </w:r>
        <w:r w:rsidR="00013F49" w:rsidRPr="00D50562">
          <w:rPr>
            <w:rStyle w:val="Lienhypertexte"/>
          </w:rPr>
          <w:t>The WWA budget</w:t>
        </w:r>
        <w:r w:rsidR="00013F49">
          <w:rPr>
            <w:webHidden/>
          </w:rPr>
          <w:tab/>
        </w:r>
        <w:r w:rsidR="00013F49">
          <w:rPr>
            <w:webHidden/>
          </w:rPr>
          <w:fldChar w:fldCharType="begin"/>
        </w:r>
        <w:r w:rsidR="00013F49">
          <w:rPr>
            <w:webHidden/>
          </w:rPr>
          <w:instrText xml:space="preserve"> PAGEREF _Toc97296168 \h </w:instrText>
        </w:r>
        <w:r w:rsidR="00013F49">
          <w:rPr>
            <w:webHidden/>
          </w:rPr>
        </w:r>
        <w:r w:rsidR="00013F49">
          <w:rPr>
            <w:webHidden/>
          </w:rPr>
          <w:fldChar w:fldCharType="separate"/>
        </w:r>
        <w:r w:rsidR="00E56BF4">
          <w:rPr>
            <w:webHidden/>
          </w:rPr>
          <w:t>39</w:t>
        </w:r>
        <w:r w:rsidR="00013F49">
          <w:rPr>
            <w:webHidden/>
          </w:rPr>
          <w:fldChar w:fldCharType="end"/>
        </w:r>
      </w:hyperlink>
    </w:p>
    <w:p w14:paraId="5BCDDA5A" w14:textId="158B707D" w:rsidR="00013F49" w:rsidRDefault="001B291C">
      <w:pPr>
        <w:pStyle w:val="TM2"/>
        <w:rPr>
          <w:rFonts w:eastAsiaTheme="minorEastAsia"/>
          <w:color w:val="auto"/>
          <w:lang w:eastAsia="en-GB"/>
        </w:rPr>
      </w:pPr>
      <w:hyperlink w:anchor="_Toc97296169" w:history="1">
        <w:r w:rsidR="00013F49" w:rsidRPr="00D50562">
          <w:rPr>
            <w:rStyle w:val="Lienhypertexte"/>
          </w:rPr>
          <w:t>Article 5 - Income &amp; Expenditure</w:t>
        </w:r>
        <w:r w:rsidR="00013F49">
          <w:rPr>
            <w:webHidden/>
          </w:rPr>
          <w:tab/>
        </w:r>
        <w:r w:rsidR="00013F49">
          <w:rPr>
            <w:webHidden/>
          </w:rPr>
          <w:fldChar w:fldCharType="begin"/>
        </w:r>
        <w:r w:rsidR="00013F49">
          <w:rPr>
            <w:webHidden/>
          </w:rPr>
          <w:instrText xml:space="preserve"> PAGEREF _Toc97296169 \h </w:instrText>
        </w:r>
        <w:r w:rsidR="00013F49">
          <w:rPr>
            <w:webHidden/>
          </w:rPr>
        </w:r>
        <w:r w:rsidR="00013F49">
          <w:rPr>
            <w:webHidden/>
          </w:rPr>
          <w:fldChar w:fldCharType="separate"/>
        </w:r>
        <w:r w:rsidR="00E56BF4">
          <w:rPr>
            <w:webHidden/>
          </w:rPr>
          <w:t>39</w:t>
        </w:r>
        <w:r w:rsidR="00013F49">
          <w:rPr>
            <w:webHidden/>
          </w:rPr>
          <w:fldChar w:fldCharType="end"/>
        </w:r>
      </w:hyperlink>
    </w:p>
    <w:p w14:paraId="033E88B0" w14:textId="0C7D579D" w:rsidR="00013F49" w:rsidRDefault="001B291C">
      <w:pPr>
        <w:pStyle w:val="TM3"/>
        <w:rPr>
          <w:rFonts w:cstheme="minorBidi"/>
          <w:color w:val="auto"/>
          <w:lang w:val="en-GB" w:eastAsia="en-GB"/>
        </w:rPr>
      </w:pPr>
      <w:hyperlink w:anchor="_Toc97296170" w:history="1">
        <w:r w:rsidR="00013F49" w:rsidRPr="00D50562">
          <w:rPr>
            <w:rStyle w:val="Lienhypertexte"/>
          </w:rPr>
          <w:t>5.1.</w:t>
        </w:r>
        <w:r w:rsidR="00013F49">
          <w:rPr>
            <w:rFonts w:cstheme="minorBidi"/>
            <w:color w:val="auto"/>
            <w:lang w:val="en-GB" w:eastAsia="en-GB"/>
          </w:rPr>
          <w:tab/>
        </w:r>
        <w:r w:rsidR="00013F49" w:rsidRPr="00D50562">
          <w:rPr>
            <w:rStyle w:val="Lienhypertexte"/>
          </w:rPr>
          <w:t>IALA’s activities</w:t>
        </w:r>
        <w:r w:rsidR="00013F49">
          <w:rPr>
            <w:webHidden/>
          </w:rPr>
          <w:tab/>
        </w:r>
        <w:r w:rsidR="00013F49">
          <w:rPr>
            <w:webHidden/>
          </w:rPr>
          <w:fldChar w:fldCharType="begin"/>
        </w:r>
        <w:r w:rsidR="00013F49">
          <w:rPr>
            <w:webHidden/>
          </w:rPr>
          <w:instrText xml:space="preserve"> PAGEREF _Toc97296170 \h </w:instrText>
        </w:r>
        <w:r w:rsidR="00013F49">
          <w:rPr>
            <w:webHidden/>
          </w:rPr>
        </w:r>
        <w:r w:rsidR="00013F49">
          <w:rPr>
            <w:webHidden/>
          </w:rPr>
          <w:fldChar w:fldCharType="separate"/>
        </w:r>
        <w:r w:rsidR="00E56BF4">
          <w:rPr>
            <w:webHidden/>
          </w:rPr>
          <w:t>39</w:t>
        </w:r>
        <w:r w:rsidR="00013F49">
          <w:rPr>
            <w:webHidden/>
          </w:rPr>
          <w:fldChar w:fldCharType="end"/>
        </w:r>
      </w:hyperlink>
    </w:p>
    <w:p w14:paraId="110E8130" w14:textId="19DA2522" w:rsidR="00013F49" w:rsidRDefault="001B291C">
      <w:pPr>
        <w:pStyle w:val="TM3"/>
        <w:rPr>
          <w:rFonts w:cstheme="minorBidi"/>
          <w:color w:val="auto"/>
          <w:lang w:val="en-GB" w:eastAsia="en-GB"/>
        </w:rPr>
      </w:pPr>
      <w:hyperlink w:anchor="_Toc97296171" w:history="1">
        <w:r w:rsidR="00013F49" w:rsidRPr="00D50562">
          <w:rPr>
            <w:rStyle w:val="Lienhypertexte"/>
          </w:rPr>
          <w:t>5.2.</w:t>
        </w:r>
        <w:r w:rsidR="00013F49">
          <w:rPr>
            <w:rFonts w:cstheme="minorBidi"/>
            <w:color w:val="auto"/>
            <w:lang w:val="en-GB" w:eastAsia="en-GB"/>
          </w:rPr>
          <w:tab/>
        </w:r>
        <w:r w:rsidR="00013F49" w:rsidRPr="00D50562">
          <w:rPr>
            <w:rStyle w:val="Lienhypertexte"/>
          </w:rPr>
          <w:t>The World-wide Academy’s activities</w:t>
        </w:r>
        <w:r w:rsidR="00013F49">
          <w:rPr>
            <w:webHidden/>
          </w:rPr>
          <w:tab/>
        </w:r>
        <w:r w:rsidR="00013F49">
          <w:rPr>
            <w:webHidden/>
          </w:rPr>
          <w:fldChar w:fldCharType="begin"/>
        </w:r>
        <w:r w:rsidR="00013F49">
          <w:rPr>
            <w:webHidden/>
          </w:rPr>
          <w:instrText xml:space="preserve"> PAGEREF _Toc97296171 \h </w:instrText>
        </w:r>
        <w:r w:rsidR="00013F49">
          <w:rPr>
            <w:webHidden/>
          </w:rPr>
        </w:r>
        <w:r w:rsidR="00013F49">
          <w:rPr>
            <w:webHidden/>
          </w:rPr>
          <w:fldChar w:fldCharType="separate"/>
        </w:r>
        <w:r w:rsidR="00E56BF4">
          <w:rPr>
            <w:webHidden/>
          </w:rPr>
          <w:t>40</w:t>
        </w:r>
        <w:r w:rsidR="00013F49">
          <w:rPr>
            <w:webHidden/>
          </w:rPr>
          <w:fldChar w:fldCharType="end"/>
        </w:r>
      </w:hyperlink>
    </w:p>
    <w:p w14:paraId="747EB939" w14:textId="0BC766E3" w:rsidR="00013F49" w:rsidRDefault="001B291C">
      <w:pPr>
        <w:pStyle w:val="TM2"/>
        <w:rPr>
          <w:rFonts w:eastAsiaTheme="minorEastAsia"/>
          <w:color w:val="auto"/>
          <w:lang w:eastAsia="en-GB"/>
        </w:rPr>
      </w:pPr>
      <w:hyperlink w:anchor="_Toc97296172" w:history="1">
        <w:r w:rsidR="00013F49" w:rsidRPr="00D50562">
          <w:rPr>
            <w:rStyle w:val="Lienhypertexte"/>
          </w:rPr>
          <w:t>Article 6 - Procurement</w:t>
        </w:r>
        <w:r w:rsidR="00013F49">
          <w:rPr>
            <w:webHidden/>
          </w:rPr>
          <w:tab/>
        </w:r>
        <w:r w:rsidR="00013F49">
          <w:rPr>
            <w:webHidden/>
          </w:rPr>
          <w:fldChar w:fldCharType="begin"/>
        </w:r>
        <w:r w:rsidR="00013F49">
          <w:rPr>
            <w:webHidden/>
          </w:rPr>
          <w:instrText xml:space="preserve"> PAGEREF _Toc97296172 \h </w:instrText>
        </w:r>
        <w:r w:rsidR="00013F49">
          <w:rPr>
            <w:webHidden/>
          </w:rPr>
        </w:r>
        <w:r w:rsidR="00013F49">
          <w:rPr>
            <w:webHidden/>
          </w:rPr>
          <w:fldChar w:fldCharType="separate"/>
        </w:r>
        <w:r w:rsidR="00E56BF4">
          <w:rPr>
            <w:webHidden/>
          </w:rPr>
          <w:t>40</w:t>
        </w:r>
        <w:r w:rsidR="00013F49">
          <w:rPr>
            <w:webHidden/>
          </w:rPr>
          <w:fldChar w:fldCharType="end"/>
        </w:r>
      </w:hyperlink>
    </w:p>
    <w:p w14:paraId="3C94A5AF" w14:textId="79926755" w:rsidR="00013F49" w:rsidRDefault="001B291C">
      <w:pPr>
        <w:pStyle w:val="TM2"/>
        <w:rPr>
          <w:rFonts w:eastAsiaTheme="minorEastAsia"/>
          <w:color w:val="auto"/>
          <w:lang w:eastAsia="en-GB"/>
        </w:rPr>
      </w:pPr>
      <w:hyperlink w:anchor="_Toc97296173" w:history="1">
        <w:r w:rsidR="00013F49" w:rsidRPr="00D50562">
          <w:rPr>
            <w:rStyle w:val="Lienhypertexte"/>
          </w:rPr>
          <w:t>Article 7 - Financial Statements</w:t>
        </w:r>
        <w:r w:rsidR="00013F49">
          <w:rPr>
            <w:webHidden/>
          </w:rPr>
          <w:tab/>
        </w:r>
        <w:r w:rsidR="00013F49">
          <w:rPr>
            <w:webHidden/>
          </w:rPr>
          <w:fldChar w:fldCharType="begin"/>
        </w:r>
        <w:r w:rsidR="00013F49">
          <w:rPr>
            <w:webHidden/>
          </w:rPr>
          <w:instrText xml:space="preserve"> PAGEREF _Toc97296173 \h </w:instrText>
        </w:r>
        <w:r w:rsidR="00013F49">
          <w:rPr>
            <w:webHidden/>
          </w:rPr>
        </w:r>
        <w:r w:rsidR="00013F49">
          <w:rPr>
            <w:webHidden/>
          </w:rPr>
          <w:fldChar w:fldCharType="separate"/>
        </w:r>
        <w:r w:rsidR="00E56BF4">
          <w:rPr>
            <w:webHidden/>
          </w:rPr>
          <w:t>40</w:t>
        </w:r>
        <w:r w:rsidR="00013F49">
          <w:rPr>
            <w:webHidden/>
          </w:rPr>
          <w:fldChar w:fldCharType="end"/>
        </w:r>
      </w:hyperlink>
    </w:p>
    <w:p w14:paraId="2DA50CA8" w14:textId="27E0061A" w:rsidR="00013F49" w:rsidRDefault="001B291C">
      <w:pPr>
        <w:pStyle w:val="TM2"/>
        <w:rPr>
          <w:rFonts w:eastAsiaTheme="minorEastAsia"/>
          <w:color w:val="auto"/>
          <w:lang w:eastAsia="en-GB"/>
        </w:rPr>
      </w:pPr>
      <w:hyperlink w:anchor="_Toc97296174" w:history="1">
        <w:r w:rsidR="00013F49" w:rsidRPr="00D50562">
          <w:rPr>
            <w:rStyle w:val="Lienhypertexte"/>
          </w:rPr>
          <w:t>Article 8 - Cash Reserve</w:t>
        </w:r>
        <w:r w:rsidR="00013F49">
          <w:rPr>
            <w:webHidden/>
          </w:rPr>
          <w:tab/>
        </w:r>
        <w:r w:rsidR="00013F49">
          <w:rPr>
            <w:webHidden/>
          </w:rPr>
          <w:fldChar w:fldCharType="begin"/>
        </w:r>
        <w:r w:rsidR="00013F49">
          <w:rPr>
            <w:webHidden/>
          </w:rPr>
          <w:instrText xml:space="preserve"> PAGEREF _Toc97296174 \h </w:instrText>
        </w:r>
        <w:r w:rsidR="00013F49">
          <w:rPr>
            <w:webHidden/>
          </w:rPr>
        </w:r>
        <w:r w:rsidR="00013F49">
          <w:rPr>
            <w:webHidden/>
          </w:rPr>
          <w:fldChar w:fldCharType="separate"/>
        </w:r>
        <w:r w:rsidR="00E56BF4">
          <w:rPr>
            <w:webHidden/>
          </w:rPr>
          <w:t>41</w:t>
        </w:r>
        <w:r w:rsidR="00013F49">
          <w:rPr>
            <w:webHidden/>
          </w:rPr>
          <w:fldChar w:fldCharType="end"/>
        </w:r>
      </w:hyperlink>
    </w:p>
    <w:p w14:paraId="2FE359F5" w14:textId="187296DD" w:rsidR="00013F49" w:rsidRDefault="001B291C">
      <w:pPr>
        <w:pStyle w:val="TM2"/>
        <w:rPr>
          <w:rFonts w:eastAsiaTheme="minorEastAsia"/>
          <w:color w:val="auto"/>
          <w:lang w:eastAsia="en-GB"/>
        </w:rPr>
      </w:pPr>
      <w:hyperlink w:anchor="_Toc97296175" w:history="1">
        <w:r w:rsidR="00013F49" w:rsidRPr="00D50562">
          <w:rPr>
            <w:rStyle w:val="Lienhypertexte"/>
          </w:rPr>
          <w:t>Article 9 - Annual Contributions</w:t>
        </w:r>
        <w:r w:rsidR="00013F49">
          <w:rPr>
            <w:webHidden/>
          </w:rPr>
          <w:tab/>
        </w:r>
        <w:r w:rsidR="00013F49">
          <w:rPr>
            <w:webHidden/>
          </w:rPr>
          <w:fldChar w:fldCharType="begin"/>
        </w:r>
        <w:r w:rsidR="00013F49">
          <w:rPr>
            <w:webHidden/>
          </w:rPr>
          <w:instrText xml:space="preserve"> PAGEREF _Toc97296175 \h </w:instrText>
        </w:r>
        <w:r w:rsidR="00013F49">
          <w:rPr>
            <w:webHidden/>
          </w:rPr>
        </w:r>
        <w:r w:rsidR="00013F49">
          <w:rPr>
            <w:webHidden/>
          </w:rPr>
          <w:fldChar w:fldCharType="separate"/>
        </w:r>
        <w:r w:rsidR="00E56BF4">
          <w:rPr>
            <w:webHidden/>
          </w:rPr>
          <w:t>41</w:t>
        </w:r>
        <w:r w:rsidR="00013F49">
          <w:rPr>
            <w:webHidden/>
          </w:rPr>
          <w:fldChar w:fldCharType="end"/>
        </w:r>
      </w:hyperlink>
    </w:p>
    <w:p w14:paraId="3FFEC613" w14:textId="7B62AAD4" w:rsidR="00013F49" w:rsidRDefault="001B291C">
      <w:pPr>
        <w:pStyle w:val="TM2"/>
        <w:rPr>
          <w:rFonts w:eastAsiaTheme="minorEastAsia"/>
          <w:color w:val="auto"/>
          <w:lang w:eastAsia="en-GB"/>
        </w:rPr>
      </w:pPr>
      <w:hyperlink w:anchor="_Toc97296176" w:history="1">
        <w:r w:rsidR="00013F49" w:rsidRPr="00D50562">
          <w:rPr>
            <w:rStyle w:val="Lienhypertexte"/>
          </w:rPr>
          <w:t>Article 10 - Unpaid Contributions</w:t>
        </w:r>
        <w:r w:rsidR="00013F49">
          <w:rPr>
            <w:webHidden/>
          </w:rPr>
          <w:tab/>
        </w:r>
        <w:r w:rsidR="00013F49">
          <w:rPr>
            <w:webHidden/>
          </w:rPr>
          <w:fldChar w:fldCharType="begin"/>
        </w:r>
        <w:r w:rsidR="00013F49">
          <w:rPr>
            <w:webHidden/>
          </w:rPr>
          <w:instrText xml:space="preserve"> PAGEREF _Toc97296176 \h </w:instrText>
        </w:r>
        <w:r w:rsidR="00013F49">
          <w:rPr>
            <w:webHidden/>
          </w:rPr>
        </w:r>
        <w:r w:rsidR="00013F49">
          <w:rPr>
            <w:webHidden/>
          </w:rPr>
          <w:fldChar w:fldCharType="separate"/>
        </w:r>
        <w:r w:rsidR="00E56BF4">
          <w:rPr>
            <w:webHidden/>
          </w:rPr>
          <w:t>41</w:t>
        </w:r>
        <w:r w:rsidR="00013F49">
          <w:rPr>
            <w:webHidden/>
          </w:rPr>
          <w:fldChar w:fldCharType="end"/>
        </w:r>
      </w:hyperlink>
    </w:p>
    <w:p w14:paraId="2C0197FA" w14:textId="2DE0BD79" w:rsidR="00013F49" w:rsidRDefault="001B291C">
      <w:pPr>
        <w:pStyle w:val="TM2"/>
        <w:rPr>
          <w:rFonts w:eastAsiaTheme="minorEastAsia"/>
          <w:color w:val="auto"/>
          <w:lang w:eastAsia="en-GB"/>
        </w:rPr>
      </w:pPr>
      <w:hyperlink w:anchor="_Toc97296177" w:history="1">
        <w:r w:rsidR="00013F49" w:rsidRPr="00D50562">
          <w:rPr>
            <w:rStyle w:val="Lienhypertexte"/>
          </w:rPr>
          <w:t>Article 11 - Dedicated Funds</w:t>
        </w:r>
        <w:r w:rsidR="00013F49">
          <w:rPr>
            <w:webHidden/>
          </w:rPr>
          <w:tab/>
        </w:r>
        <w:r w:rsidR="00013F49">
          <w:rPr>
            <w:webHidden/>
          </w:rPr>
          <w:fldChar w:fldCharType="begin"/>
        </w:r>
        <w:r w:rsidR="00013F49">
          <w:rPr>
            <w:webHidden/>
          </w:rPr>
          <w:instrText xml:space="preserve"> PAGEREF _Toc97296177 \h </w:instrText>
        </w:r>
        <w:r w:rsidR="00013F49">
          <w:rPr>
            <w:webHidden/>
          </w:rPr>
        </w:r>
        <w:r w:rsidR="00013F49">
          <w:rPr>
            <w:webHidden/>
          </w:rPr>
          <w:fldChar w:fldCharType="separate"/>
        </w:r>
        <w:r w:rsidR="00E56BF4">
          <w:rPr>
            <w:webHidden/>
          </w:rPr>
          <w:t>42</w:t>
        </w:r>
        <w:r w:rsidR="00013F49">
          <w:rPr>
            <w:webHidden/>
          </w:rPr>
          <w:fldChar w:fldCharType="end"/>
        </w:r>
      </w:hyperlink>
    </w:p>
    <w:p w14:paraId="543019D3" w14:textId="7DDACF42" w:rsidR="00013F49" w:rsidRDefault="001B291C">
      <w:pPr>
        <w:pStyle w:val="TM2"/>
        <w:rPr>
          <w:rFonts w:eastAsiaTheme="minorEastAsia"/>
          <w:color w:val="auto"/>
          <w:lang w:eastAsia="en-GB"/>
        </w:rPr>
      </w:pPr>
      <w:hyperlink w:anchor="_Toc97296178" w:history="1">
        <w:r w:rsidR="00013F49" w:rsidRPr="00D50562">
          <w:rPr>
            <w:rStyle w:val="Lienhypertexte"/>
          </w:rPr>
          <w:t>Article 12 - World-Wide Academy Fund</w:t>
        </w:r>
        <w:r w:rsidR="00013F49">
          <w:rPr>
            <w:webHidden/>
          </w:rPr>
          <w:tab/>
        </w:r>
        <w:r w:rsidR="00013F49">
          <w:rPr>
            <w:webHidden/>
          </w:rPr>
          <w:fldChar w:fldCharType="begin"/>
        </w:r>
        <w:r w:rsidR="00013F49">
          <w:rPr>
            <w:webHidden/>
          </w:rPr>
          <w:instrText xml:space="preserve"> PAGEREF _Toc97296178 \h </w:instrText>
        </w:r>
        <w:r w:rsidR="00013F49">
          <w:rPr>
            <w:webHidden/>
          </w:rPr>
        </w:r>
        <w:r w:rsidR="00013F49">
          <w:rPr>
            <w:webHidden/>
          </w:rPr>
          <w:fldChar w:fldCharType="separate"/>
        </w:r>
        <w:r w:rsidR="00E56BF4">
          <w:rPr>
            <w:webHidden/>
          </w:rPr>
          <w:t>42</w:t>
        </w:r>
        <w:r w:rsidR="00013F49">
          <w:rPr>
            <w:webHidden/>
          </w:rPr>
          <w:fldChar w:fldCharType="end"/>
        </w:r>
      </w:hyperlink>
    </w:p>
    <w:p w14:paraId="545BA2D8" w14:textId="25466C9A" w:rsidR="00013F49" w:rsidRDefault="001B291C">
      <w:pPr>
        <w:pStyle w:val="TM2"/>
        <w:rPr>
          <w:rFonts w:eastAsiaTheme="minorEastAsia"/>
          <w:color w:val="auto"/>
          <w:lang w:eastAsia="en-GB"/>
        </w:rPr>
      </w:pPr>
      <w:hyperlink w:anchor="_Toc97296179" w:history="1">
        <w:r w:rsidR="00013F49" w:rsidRPr="00D50562">
          <w:rPr>
            <w:rStyle w:val="Lienhypertexte"/>
          </w:rPr>
          <w:t>Article 13 - Industrial Members’ Committee Reserve</w:t>
        </w:r>
        <w:r w:rsidR="00013F49">
          <w:rPr>
            <w:webHidden/>
          </w:rPr>
          <w:tab/>
        </w:r>
        <w:r w:rsidR="00013F49">
          <w:rPr>
            <w:webHidden/>
          </w:rPr>
          <w:fldChar w:fldCharType="begin"/>
        </w:r>
        <w:r w:rsidR="00013F49">
          <w:rPr>
            <w:webHidden/>
          </w:rPr>
          <w:instrText xml:space="preserve"> PAGEREF _Toc97296179 \h </w:instrText>
        </w:r>
        <w:r w:rsidR="00013F49">
          <w:rPr>
            <w:webHidden/>
          </w:rPr>
        </w:r>
        <w:r w:rsidR="00013F49">
          <w:rPr>
            <w:webHidden/>
          </w:rPr>
          <w:fldChar w:fldCharType="separate"/>
        </w:r>
        <w:r w:rsidR="00E56BF4">
          <w:rPr>
            <w:webHidden/>
          </w:rPr>
          <w:t>43</w:t>
        </w:r>
        <w:r w:rsidR="00013F49">
          <w:rPr>
            <w:webHidden/>
          </w:rPr>
          <w:fldChar w:fldCharType="end"/>
        </w:r>
      </w:hyperlink>
    </w:p>
    <w:p w14:paraId="5A832796" w14:textId="1CC13701" w:rsidR="00013F49" w:rsidRDefault="001B291C">
      <w:pPr>
        <w:pStyle w:val="TM2"/>
        <w:rPr>
          <w:rFonts w:eastAsiaTheme="minorEastAsia"/>
          <w:color w:val="auto"/>
          <w:lang w:eastAsia="en-GB"/>
        </w:rPr>
      </w:pPr>
      <w:hyperlink w:anchor="_Toc97296180" w:history="1">
        <w:r w:rsidR="00013F49" w:rsidRPr="00D50562">
          <w:rPr>
            <w:rStyle w:val="Lienhypertexte"/>
          </w:rPr>
          <w:t>Article 14 - External audit</w:t>
        </w:r>
        <w:r w:rsidR="00013F49">
          <w:rPr>
            <w:webHidden/>
          </w:rPr>
          <w:tab/>
        </w:r>
        <w:r w:rsidR="00013F49">
          <w:rPr>
            <w:webHidden/>
          </w:rPr>
          <w:fldChar w:fldCharType="begin"/>
        </w:r>
        <w:r w:rsidR="00013F49">
          <w:rPr>
            <w:webHidden/>
          </w:rPr>
          <w:instrText xml:space="preserve"> PAGEREF _Toc97296180 \h </w:instrText>
        </w:r>
        <w:r w:rsidR="00013F49">
          <w:rPr>
            <w:webHidden/>
          </w:rPr>
        </w:r>
        <w:r w:rsidR="00013F49">
          <w:rPr>
            <w:webHidden/>
          </w:rPr>
          <w:fldChar w:fldCharType="separate"/>
        </w:r>
        <w:r w:rsidR="00E56BF4">
          <w:rPr>
            <w:webHidden/>
          </w:rPr>
          <w:t>43</w:t>
        </w:r>
        <w:r w:rsidR="00013F49">
          <w:rPr>
            <w:webHidden/>
          </w:rPr>
          <w:fldChar w:fldCharType="end"/>
        </w:r>
      </w:hyperlink>
    </w:p>
    <w:p w14:paraId="74928DA4" w14:textId="1AB8DE22" w:rsidR="00013F49" w:rsidRDefault="001B291C">
      <w:pPr>
        <w:pStyle w:val="TM1"/>
        <w:rPr>
          <w:rFonts w:asciiTheme="minorHAnsi" w:eastAsiaTheme="minorEastAsia" w:hAnsiTheme="minorHAnsi"/>
          <w:b w:val="0"/>
          <w:caps w:val="0"/>
          <w:color w:val="auto"/>
          <w:szCs w:val="22"/>
          <w:lang w:eastAsia="en-GB"/>
        </w:rPr>
      </w:pPr>
      <w:hyperlink w:anchor="_Toc97296181" w:history="1">
        <w:r w:rsidR="00013F49" w:rsidRPr="00D50562">
          <w:rPr>
            <w:rStyle w:val="Lienhypertexte"/>
          </w:rPr>
          <w:t>Rules of Procedure - Terms of Reference Committees</w:t>
        </w:r>
        <w:r w:rsidR="00013F49">
          <w:rPr>
            <w:webHidden/>
          </w:rPr>
          <w:tab/>
        </w:r>
        <w:r w:rsidR="00013F49">
          <w:rPr>
            <w:webHidden/>
          </w:rPr>
          <w:fldChar w:fldCharType="begin"/>
        </w:r>
        <w:r w:rsidR="00013F49">
          <w:rPr>
            <w:webHidden/>
          </w:rPr>
          <w:instrText xml:space="preserve"> PAGEREF _Toc97296181 \h </w:instrText>
        </w:r>
        <w:r w:rsidR="00013F49">
          <w:rPr>
            <w:webHidden/>
          </w:rPr>
        </w:r>
        <w:r w:rsidR="00013F49">
          <w:rPr>
            <w:webHidden/>
          </w:rPr>
          <w:fldChar w:fldCharType="separate"/>
        </w:r>
        <w:r w:rsidR="00E56BF4">
          <w:rPr>
            <w:webHidden/>
          </w:rPr>
          <w:t>44</w:t>
        </w:r>
        <w:r w:rsidR="00013F49">
          <w:rPr>
            <w:webHidden/>
          </w:rPr>
          <w:fldChar w:fldCharType="end"/>
        </w:r>
      </w:hyperlink>
    </w:p>
    <w:p w14:paraId="3550B8DA" w14:textId="2DC34456" w:rsidR="00013F49" w:rsidRDefault="001B291C">
      <w:pPr>
        <w:pStyle w:val="TM2"/>
        <w:tabs>
          <w:tab w:val="left" w:pos="992"/>
        </w:tabs>
        <w:rPr>
          <w:rFonts w:eastAsiaTheme="minorEastAsia"/>
          <w:color w:val="auto"/>
          <w:lang w:eastAsia="en-GB"/>
        </w:rPr>
      </w:pPr>
      <w:hyperlink w:anchor="_Toc97296182" w:history="1">
        <w:r w:rsidR="00013F49" w:rsidRPr="00D50562">
          <w:rPr>
            <w:rStyle w:val="Lienhypertexte"/>
          </w:rPr>
          <w:t>1.</w:t>
        </w:r>
        <w:r w:rsidR="00013F49">
          <w:rPr>
            <w:rFonts w:eastAsiaTheme="minorEastAsia"/>
            <w:color w:val="auto"/>
            <w:lang w:eastAsia="en-GB"/>
          </w:rPr>
          <w:tab/>
        </w:r>
        <w:r w:rsidR="00013F49" w:rsidRPr="00D50562">
          <w:rPr>
            <w:rStyle w:val="Lienhypertexte"/>
          </w:rPr>
          <w:t>Introduction</w:t>
        </w:r>
        <w:r w:rsidR="00013F49">
          <w:rPr>
            <w:webHidden/>
          </w:rPr>
          <w:tab/>
        </w:r>
        <w:r w:rsidR="00013F49">
          <w:rPr>
            <w:webHidden/>
          </w:rPr>
          <w:fldChar w:fldCharType="begin"/>
        </w:r>
        <w:r w:rsidR="00013F49">
          <w:rPr>
            <w:webHidden/>
          </w:rPr>
          <w:instrText xml:space="preserve"> PAGEREF _Toc97296182 \h </w:instrText>
        </w:r>
        <w:r w:rsidR="00013F49">
          <w:rPr>
            <w:webHidden/>
          </w:rPr>
        </w:r>
        <w:r w:rsidR="00013F49">
          <w:rPr>
            <w:webHidden/>
          </w:rPr>
          <w:fldChar w:fldCharType="separate"/>
        </w:r>
        <w:r w:rsidR="00E56BF4">
          <w:rPr>
            <w:webHidden/>
          </w:rPr>
          <w:t>45</w:t>
        </w:r>
        <w:r w:rsidR="00013F49">
          <w:rPr>
            <w:webHidden/>
          </w:rPr>
          <w:fldChar w:fldCharType="end"/>
        </w:r>
      </w:hyperlink>
    </w:p>
    <w:p w14:paraId="74D048CD" w14:textId="164183BB" w:rsidR="00013F49" w:rsidRDefault="001B291C">
      <w:pPr>
        <w:pStyle w:val="TM3"/>
        <w:rPr>
          <w:rFonts w:cstheme="minorBidi"/>
          <w:color w:val="auto"/>
          <w:lang w:val="en-GB" w:eastAsia="en-GB"/>
        </w:rPr>
      </w:pPr>
      <w:hyperlink w:anchor="_Toc97296183" w:history="1">
        <w:r w:rsidR="00013F49" w:rsidRPr="00D50562">
          <w:rPr>
            <w:rStyle w:val="Lienhypertexte"/>
          </w:rPr>
          <w:t>1.1.</w:t>
        </w:r>
        <w:r w:rsidR="00013F49">
          <w:rPr>
            <w:rFonts w:cstheme="minorBidi"/>
            <w:color w:val="auto"/>
            <w:lang w:val="en-GB" w:eastAsia="en-GB"/>
          </w:rPr>
          <w:tab/>
        </w:r>
        <w:r w:rsidR="00013F49" w:rsidRPr="00D50562">
          <w:rPr>
            <w:rStyle w:val="Lienhypertexte"/>
          </w:rPr>
          <w:t>Purpose</w:t>
        </w:r>
        <w:r w:rsidR="00013F49">
          <w:rPr>
            <w:webHidden/>
          </w:rPr>
          <w:tab/>
        </w:r>
        <w:r w:rsidR="00013F49">
          <w:rPr>
            <w:webHidden/>
          </w:rPr>
          <w:fldChar w:fldCharType="begin"/>
        </w:r>
        <w:r w:rsidR="00013F49">
          <w:rPr>
            <w:webHidden/>
          </w:rPr>
          <w:instrText xml:space="preserve"> PAGEREF _Toc97296183 \h </w:instrText>
        </w:r>
        <w:r w:rsidR="00013F49">
          <w:rPr>
            <w:webHidden/>
          </w:rPr>
        </w:r>
        <w:r w:rsidR="00013F49">
          <w:rPr>
            <w:webHidden/>
          </w:rPr>
          <w:fldChar w:fldCharType="separate"/>
        </w:r>
        <w:r w:rsidR="00E56BF4">
          <w:rPr>
            <w:webHidden/>
          </w:rPr>
          <w:t>45</w:t>
        </w:r>
        <w:r w:rsidR="00013F49">
          <w:rPr>
            <w:webHidden/>
          </w:rPr>
          <w:fldChar w:fldCharType="end"/>
        </w:r>
      </w:hyperlink>
    </w:p>
    <w:p w14:paraId="7585D6DB" w14:textId="190BB7BE" w:rsidR="00013F49" w:rsidRDefault="001B291C">
      <w:pPr>
        <w:pStyle w:val="TM3"/>
        <w:rPr>
          <w:rFonts w:cstheme="minorBidi"/>
          <w:color w:val="auto"/>
          <w:lang w:val="en-GB" w:eastAsia="en-GB"/>
        </w:rPr>
      </w:pPr>
      <w:hyperlink w:anchor="_Toc97296184" w:history="1">
        <w:r w:rsidR="00013F49" w:rsidRPr="00D50562">
          <w:rPr>
            <w:rStyle w:val="Lienhypertexte"/>
          </w:rPr>
          <w:t>1.2.</w:t>
        </w:r>
        <w:r w:rsidR="00013F49">
          <w:rPr>
            <w:rFonts w:cstheme="minorBidi"/>
            <w:color w:val="auto"/>
            <w:lang w:val="en-GB" w:eastAsia="en-GB"/>
          </w:rPr>
          <w:tab/>
        </w:r>
        <w:r w:rsidR="00013F49" w:rsidRPr="00D50562">
          <w:rPr>
            <w:rStyle w:val="Lienhypertexte"/>
          </w:rPr>
          <w:t>Strategic Vision</w:t>
        </w:r>
        <w:r w:rsidR="00013F49">
          <w:rPr>
            <w:webHidden/>
          </w:rPr>
          <w:tab/>
        </w:r>
        <w:r w:rsidR="00013F49">
          <w:rPr>
            <w:webHidden/>
          </w:rPr>
          <w:fldChar w:fldCharType="begin"/>
        </w:r>
        <w:r w:rsidR="00013F49">
          <w:rPr>
            <w:webHidden/>
          </w:rPr>
          <w:instrText xml:space="preserve"> PAGEREF _Toc97296184 \h </w:instrText>
        </w:r>
        <w:r w:rsidR="00013F49">
          <w:rPr>
            <w:webHidden/>
          </w:rPr>
        </w:r>
        <w:r w:rsidR="00013F49">
          <w:rPr>
            <w:webHidden/>
          </w:rPr>
          <w:fldChar w:fldCharType="separate"/>
        </w:r>
        <w:r w:rsidR="00E56BF4">
          <w:rPr>
            <w:webHidden/>
          </w:rPr>
          <w:t>45</w:t>
        </w:r>
        <w:r w:rsidR="00013F49">
          <w:rPr>
            <w:webHidden/>
          </w:rPr>
          <w:fldChar w:fldCharType="end"/>
        </w:r>
      </w:hyperlink>
    </w:p>
    <w:p w14:paraId="2A908F76" w14:textId="6E918F2E" w:rsidR="00013F49" w:rsidRDefault="001B291C">
      <w:pPr>
        <w:pStyle w:val="TM2"/>
        <w:tabs>
          <w:tab w:val="left" w:pos="992"/>
        </w:tabs>
        <w:rPr>
          <w:rFonts w:eastAsiaTheme="minorEastAsia"/>
          <w:color w:val="auto"/>
          <w:lang w:eastAsia="en-GB"/>
        </w:rPr>
      </w:pPr>
      <w:hyperlink w:anchor="_Toc97296185" w:history="1">
        <w:r w:rsidR="00013F49" w:rsidRPr="00D50562">
          <w:rPr>
            <w:rStyle w:val="Lienhypertexte"/>
          </w:rPr>
          <w:t>2.</w:t>
        </w:r>
        <w:r w:rsidR="00013F49">
          <w:rPr>
            <w:rFonts w:eastAsiaTheme="minorEastAsia"/>
            <w:color w:val="auto"/>
            <w:lang w:eastAsia="en-GB"/>
          </w:rPr>
          <w:tab/>
        </w:r>
        <w:r w:rsidR="00013F49" w:rsidRPr="00D50562">
          <w:rPr>
            <w:rStyle w:val="Lienhypertexte"/>
          </w:rPr>
          <w:t>Terms of Reference</w:t>
        </w:r>
        <w:r w:rsidR="00013F49">
          <w:rPr>
            <w:webHidden/>
          </w:rPr>
          <w:tab/>
        </w:r>
        <w:r w:rsidR="00013F49">
          <w:rPr>
            <w:webHidden/>
          </w:rPr>
          <w:fldChar w:fldCharType="begin"/>
        </w:r>
        <w:r w:rsidR="00013F49">
          <w:rPr>
            <w:webHidden/>
          </w:rPr>
          <w:instrText xml:space="preserve"> PAGEREF _Toc97296185 \h </w:instrText>
        </w:r>
        <w:r w:rsidR="00013F49">
          <w:rPr>
            <w:webHidden/>
          </w:rPr>
        </w:r>
        <w:r w:rsidR="00013F49">
          <w:rPr>
            <w:webHidden/>
          </w:rPr>
          <w:fldChar w:fldCharType="separate"/>
        </w:r>
        <w:r w:rsidR="00E56BF4">
          <w:rPr>
            <w:webHidden/>
          </w:rPr>
          <w:t>45</w:t>
        </w:r>
        <w:r w:rsidR="00013F49">
          <w:rPr>
            <w:webHidden/>
          </w:rPr>
          <w:fldChar w:fldCharType="end"/>
        </w:r>
      </w:hyperlink>
    </w:p>
    <w:p w14:paraId="06DC7E1C" w14:textId="5935AAC2" w:rsidR="00013F49" w:rsidRDefault="001B291C">
      <w:pPr>
        <w:pStyle w:val="TM2"/>
        <w:tabs>
          <w:tab w:val="left" w:pos="992"/>
        </w:tabs>
        <w:rPr>
          <w:rFonts w:eastAsiaTheme="minorEastAsia"/>
          <w:color w:val="auto"/>
          <w:lang w:eastAsia="en-GB"/>
        </w:rPr>
      </w:pPr>
      <w:hyperlink w:anchor="_Toc97296186" w:history="1">
        <w:r w:rsidR="00013F49" w:rsidRPr="00D50562">
          <w:rPr>
            <w:rStyle w:val="Lienhypertexte"/>
          </w:rPr>
          <w:t>3.</w:t>
        </w:r>
        <w:r w:rsidR="00013F49">
          <w:rPr>
            <w:rFonts w:eastAsiaTheme="minorEastAsia"/>
            <w:color w:val="auto"/>
            <w:lang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_Toc97296186 \h </w:instrText>
        </w:r>
        <w:r w:rsidR="00013F49">
          <w:rPr>
            <w:webHidden/>
          </w:rPr>
        </w:r>
        <w:r w:rsidR="00013F49">
          <w:rPr>
            <w:webHidden/>
          </w:rPr>
          <w:fldChar w:fldCharType="separate"/>
        </w:r>
        <w:r w:rsidR="00E56BF4">
          <w:rPr>
            <w:webHidden/>
          </w:rPr>
          <w:t>45</w:t>
        </w:r>
        <w:r w:rsidR="00013F49">
          <w:rPr>
            <w:webHidden/>
          </w:rPr>
          <w:fldChar w:fldCharType="end"/>
        </w:r>
      </w:hyperlink>
    </w:p>
    <w:p w14:paraId="53DE9C49" w14:textId="352DA680" w:rsidR="00013F49" w:rsidRDefault="001B291C">
      <w:pPr>
        <w:pStyle w:val="TM3"/>
        <w:rPr>
          <w:rFonts w:cstheme="minorBidi"/>
          <w:color w:val="auto"/>
          <w:lang w:val="en-GB" w:eastAsia="en-GB"/>
        </w:rPr>
      </w:pPr>
      <w:hyperlink w:anchor="_Toc97296187" w:history="1">
        <w:r w:rsidR="00013F49" w:rsidRPr="00D50562">
          <w:rPr>
            <w:rStyle w:val="Lienhypertexte"/>
          </w:rPr>
          <w:t>3.1.</w:t>
        </w:r>
        <w:r w:rsidR="00013F49">
          <w:rPr>
            <w:rFonts w:cstheme="minorBidi"/>
            <w:color w:val="auto"/>
            <w:lang w:val="en-GB" w:eastAsia="en-GB"/>
          </w:rPr>
          <w:tab/>
        </w:r>
        <w:r w:rsidR="00013F49" w:rsidRPr="00D50562">
          <w:rPr>
            <w:rStyle w:val="Lienhypertexte"/>
          </w:rPr>
          <w:t>Establishing a committee</w:t>
        </w:r>
        <w:r w:rsidR="00013F49">
          <w:rPr>
            <w:webHidden/>
          </w:rPr>
          <w:tab/>
        </w:r>
        <w:r w:rsidR="00013F49">
          <w:rPr>
            <w:webHidden/>
          </w:rPr>
          <w:fldChar w:fldCharType="begin"/>
        </w:r>
        <w:r w:rsidR="00013F49">
          <w:rPr>
            <w:webHidden/>
          </w:rPr>
          <w:instrText xml:space="preserve"> PAGEREF _Toc97296187 \h </w:instrText>
        </w:r>
        <w:r w:rsidR="00013F49">
          <w:rPr>
            <w:webHidden/>
          </w:rPr>
        </w:r>
        <w:r w:rsidR="00013F49">
          <w:rPr>
            <w:webHidden/>
          </w:rPr>
          <w:fldChar w:fldCharType="separate"/>
        </w:r>
        <w:r w:rsidR="00E56BF4">
          <w:rPr>
            <w:webHidden/>
          </w:rPr>
          <w:t>45</w:t>
        </w:r>
        <w:r w:rsidR="00013F49">
          <w:rPr>
            <w:webHidden/>
          </w:rPr>
          <w:fldChar w:fldCharType="end"/>
        </w:r>
      </w:hyperlink>
    </w:p>
    <w:p w14:paraId="1E1E8B7E" w14:textId="02F67471" w:rsidR="00013F49" w:rsidRDefault="001B291C">
      <w:pPr>
        <w:pStyle w:val="TM3"/>
        <w:rPr>
          <w:rFonts w:cstheme="minorBidi"/>
          <w:color w:val="auto"/>
          <w:lang w:val="en-GB" w:eastAsia="en-GB"/>
        </w:rPr>
      </w:pPr>
      <w:hyperlink w:anchor="_Toc97296188" w:history="1">
        <w:r w:rsidR="00013F49" w:rsidRPr="00D50562">
          <w:rPr>
            <w:rStyle w:val="Lienhypertexte"/>
          </w:rPr>
          <w:t>3.2.</w:t>
        </w:r>
        <w:r w:rsidR="00013F49">
          <w:rPr>
            <w:rFonts w:cstheme="minorBidi"/>
            <w:color w:val="auto"/>
            <w:lang w:val="en-GB" w:eastAsia="en-GB"/>
          </w:rPr>
          <w:tab/>
        </w:r>
        <w:r w:rsidR="00013F49" w:rsidRPr="00D50562">
          <w:rPr>
            <w:rStyle w:val="Lienhypertexte"/>
          </w:rPr>
          <w:t>Committees for the current work period</w:t>
        </w:r>
        <w:r w:rsidR="00013F49">
          <w:rPr>
            <w:webHidden/>
          </w:rPr>
          <w:tab/>
        </w:r>
        <w:r w:rsidR="00013F49">
          <w:rPr>
            <w:webHidden/>
          </w:rPr>
          <w:fldChar w:fldCharType="begin"/>
        </w:r>
        <w:r w:rsidR="00013F49">
          <w:rPr>
            <w:webHidden/>
          </w:rPr>
          <w:instrText xml:space="preserve"> PAGEREF _Toc97296188 \h </w:instrText>
        </w:r>
        <w:r w:rsidR="00013F49">
          <w:rPr>
            <w:webHidden/>
          </w:rPr>
        </w:r>
        <w:r w:rsidR="00013F49">
          <w:rPr>
            <w:webHidden/>
          </w:rPr>
          <w:fldChar w:fldCharType="separate"/>
        </w:r>
        <w:r w:rsidR="00E56BF4">
          <w:rPr>
            <w:webHidden/>
          </w:rPr>
          <w:t>45</w:t>
        </w:r>
        <w:r w:rsidR="00013F49">
          <w:rPr>
            <w:webHidden/>
          </w:rPr>
          <w:fldChar w:fldCharType="end"/>
        </w:r>
      </w:hyperlink>
    </w:p>
    <w:p w14:paraId="14DA14A0" w14:textId="2B7B18B9" w:rsidR="00013F49" w:rsidRDefault="001B291C">
      <w:pPr>
        <w:pStyle w:val="TM3"/>
        <w:rPr>
          <w:rFonts w:cstheme="minorBidi"/>
          <w:color w:val="auto"/>
          <w:lang w:val="en-GB" w:eastAsia="en-GB"/>
        </w:rPr>
      </w:pPr>
      <w:hyperlink w:anchor="_Toc97296189" w:history="1">
        <w:r w:rsidR="00013F49" w:rsidRPr="00D50562">
          <w:rPr>
            <w:rStyle w:val="Lienhypertexte"/>
          </w:rPr>
          <w:t>3.3.</w:t>
        </w:r>
        <w:r w:rsidR="00013F49">
          <w:rPr>
            <w:rFonts w:cstheme="minorBidi"/>
            <w:color w:val="auto"/>
            <w:lang w:val="en-GB" w:eastAsia="en-GB"/>
          </w:rPr>
          <w:tab/>
        </w:r>
        <w:r w:rsidR="00013F49" w:rsidRPr="00D50562">
          <w:rPr>
            <w:rStyle w:val="Lienhypertexte"/>
          </w:rPr>
          <w:t>Working Groups</w:t>
        </w:r>
        <w:r w:rsidR="00013F49">
          <w:rPr>
            <w:webHidden/>
          </w:rPr>
          <w:tab/>
        </w:r>
        <w:r w:rsidR="00013F49">
          <w:rPr>
            <w:webHidden/>
          </w:rPr>
          <w:fldChar w:fldCharType="begin"/>
        </w:r>
        <w:r w:rsidR="00013F49">
          <w:rPr>
            <w:webHidden/>
          </w:rPr>
          <w:instrText xml:space="preserve"> PAGEREF _Toc97296189 \h </w:instrText>
        </w:r>
        <w:r w:rsidR="00013F49">
          <w:rPr>
            <w:webHidden/>
          </w:rPr>
        </w:r>
        <w:r w:rsidR="00013F49">
          <w:rPr>
            <w:webHidden/>
          </w:rPr>
          <w:fldChar w:fldCharType="separate"/>
        </w:r>
        <w:r w:rsidR="00E56BF4">
          <w:rPr>
            <w:webHidden/>
          </w:rPr>
          <w:t>46</w:t>
        </w:r>
        <w:r w:rsidR="00013F49">
          <w:rPr>
            <w:webHidden/>
          </w:rPr>
          <w:fldChar w:fldCharType="end"/>
        </w:r>
      </w:hyperlink>
    </w:p>
    <w:p w14:paraId="0D560C47" w14:textId="682A5D7D" w:rsidR="00013F49" w:rsidRDefault="001B291C">
      <w:pPr>
        <w:pStyle w:val="TM3"/>
        <w:rPr>
          <w:rFonts w:cstheme="minorBidi"/>
          <w:color w:val="auto"/>
          <w:lang w:val="en-GB" w:eastAsia="en-GB"/>
        </w:rPr>
      </w:pPr>
      <w:hyperlink w:anchor="_Toc97296190" w:history="1">
        <w:r w:rsidR="00013F49" w:rsidRPr="00D50562">
          <w:rPr>
            <w:rStyle w:val="Lienhypertexte"/>
          </w:rPr>
          <w:t>3.4.</w:t>
        </w:r>
        <w:r w:rsidR="00013F49">
          <w:rPr>
            <w:rFonts w:cstheme="minorBidi"/>
            <w:color w:val="auto"/>
            <w:lang w:val="en-GB" w:eastAsia="en-GB"/>
          </w:rPr>
          <w:tab/>
        </w:r>
        <w:r w:rsidR="00013F49" w:rsidRPr="00D50562">
          <w:rPr>
            <w:rStyle w:val="Lienhypertexte"/>
          </w:rPr>
          <w:t>Officers</w:t>
        </w:r>
        <w:r w:rsidR="00013F49">
          <w:rPr>
            <w:webHidden/>
          </w:rPr>
          <w:tab/>
        </w:r>
        <w:r w:rsidR="00013F49">
          <w:rPr>
            <w:webHidden/>
          </w:rPr>
          <w:fldChar w:fldCharType="begin"/>
        </w:r>
        <w:r w:rsidR="00013F49">
          <w:rPr>
            <w:webHidden/>
          </w:rPr>
          <w:instrText xml:space="preserve"> PAGEREF _Toc97296190 \h </w:instrText>
        </w:r>
        <w:r w:rsidR="00013F49">
          <w:rPr>
            <w:webHidden/>
          </w:rPr>
        </w:r>
        <w:r w:rsidR="00013F49">
          <w:rPr>
            <w:webHidden/>
          </w:rPr>
          <w:fldChar w:fldCharType="separate"/>
        </w:r>
        <w:r w:rsidR="00E56BF4">
          <w:rPr>
            <w:webHidden/>
          </w:rPr>
          <w:t>46</w:t>
        </w:r>
        <w:r w:rsidR="00013F49">
          <w:rPr>
            <w:webHidden/>
          </w:rPr>
          <w:fldChar w:fldCharType="end"/>
        </w:r>
      </w:hyperlink>
    </w:p>
    <w:p w14:paraId="3921C494" w14:textId="1E116FF1" w:rsidR="00013F49" w:rsidRDefault="001B291C">
      <w:pPr>
        <w:pStyle w:val="TM3"/>
        <w:rPr>
          <w:rFonts w:cstheme="minorBidi"/>
          <w:color w:val="auto"/>
          <w:lang w:val="en-GB" w:eastAsia="en-GB"/>
        </w:rPr>
      </w:pPr>
      <w:hyperlink w:anchor="_Toc97296191" w:history="1">
        <w:r w:rsidR="00013F49" w:rsidRPr="00D50562">
          <w:rPr>
            <w:rStyle w:val="Lienhypertexte"/>
          </w:rPr>
          <w:t>3.5.</w:t>
        </w:r>
        <w:r w:rsidR="00013F49">
          <w:rPr>
            <w:rFonts w:cstheme="minorBidi"/>
            <w:color w:val="auto"/>
            <w:lang w:val="en-GB" w:eastAsia="en-GB"/>
          </w:rPr>
          <w:tab/>
        </w:r>
        <w:r w:rsidR="00013F49" w:rsidRPr="00D50562">
          <w:rPr>
            <w:rStyle w:val="Lienhypertexte"/>
          </w:rPr>
          <w:t>Meetings</w:t>
        </w:r>
        <w:r w:rsidR="00013F49">
          <w:rPr>
            <w:webHidden/>
          </w:rPr>
          <w:tab/>
        </w:r>
        <w:r w:rsidR="00013F49">
          <w:rPr>
            <w:webHidden/>
          </w:rPr>
          <w:fldChar w:fldCharType="begin"/>
        </w:r>
        <w:r w:rsidR="00013F49">
          <w:rPr>
            <w:webHidden/>
          </w:rPr>
          <w:instrText xml:space="preserve"> PAGEREF _Toc97296191 \h </w:instrText>
        </w:r>
        <w:r w:rsidR="00013F49">
          <w:rPr>
            <w:webHidden/>
          </w:rPr>
        </w:r>
        <w:r w:rsidR="00013F49">
          <w:rPr>
            <w:webHidden/>
          </w:rPr>
          <w:fldChar w:fldCharType="separate"/>
        </w:r>
        <w:r w:rsidR="00E56BF4">
          <w:rPr>
            <w:webHidden/>
          </w:rPr>
          <w:t>46</w:t>
        </w:r>
        <w:r w:rsidR="00013F49">
          <w:rPr>
            <w:webHidden/>
          </w:rPr>
          <w:fldChar w:fldCharType="end"/>
        </w:r>
      </w:hyperlink>
    </w:p>
    <w:p w14:paraId="5F7F31DD" w14:textId="0A52A59A" w:rsidR="00013F49" w:rsidRDefault="001B291C">
      <w:pPr>
        <w:pStyle w:val="TM3"/>
        <w:rPr>
          <w:rFonts w:cstheme="minorBidi"/>
          <w:color w:val="auto"/>
          <w:lang w:val="en-GB" w:eastAsia="en-GB"/>
        </w:rPr>
      </w:pPr>
      <w:hyperlink w:anchor="_Toc97296192" w:history="1">
        <w:r w:rsidR="00013F49" w:rsidRPr="00D50562">
          <w:rPr>
            <w:rStyle w:val="Lienhypertexte"/>
          </w:rPr>
          <w:t>3.6.</w:t>
        </w:r>
        <w:r w:rsidR="00013F49">
          <w:rPr>
            <w:rFonts w:cstheme="minorBidi"/>
            <w:color w:val="auto"/>
            <w:lang w:val="en-GB" w:eastAsia="en-GB"/>
          </w:rPr>
          <w:tab/>
        </w:r>
        <w:r w:rsidR="00013F49" w:rsidRPr="00D50562">
          <w:rPr>
            <w:rStyle w:val="Lienhypertexte"/>
          </w:rPr>
          <w:t>Meeting documents</w:t>
        </w:r>
        <w:r w:rsidR="00013F49">
          <w:rPr>
            <w:webHidden/>
          </w:rPr>
          <w:tab/>
        </w:r>
        <w:r w:rsidR="00013F49">
          <w:rPr>
            <w:webHidden/>
          </w:rPr>
          <w:fldChar w:fldCharType="begin"/>
        </w:r>
        <w:r w:rsidR="00013F49">
          <w:rPr>
            <w:webHidden/>
          </w:rPr>
          <w:instrText xml:space="preserve"> PAGEREF _Toc97296192 \h </w:instrText>
        </w:r>
        <w:r w:rsidR="00013F49">
          <w:rPr>
            <w:webHidden/>
          </w:rPr>
        </w:r>
        <w:r w:rsidR="00013F49">
          <w:rPr>
            <w:webHidden/>
          </w:rPr>
          <w:fldChar w:fldCharType="separate"/>
        </w:r>
        <w:r w:rsidR="00E56BF4">
          <w:rPr>
            <w:webHidden/>
          </w:rPr>
          <w:t>49</w:t>
        </w:r>
        <w:r w:rsidR="00013F49">
          <w:rPr>
            <w:webHidden/>
          </w:rPr>
          <w:fldChar w:fldCharType="end"/>
        </w:r>
      </w:hyperlink>
    </w:p>
    <w:p w14:paraId="2DA8CBCB" w14:textId="7FF07DB0" w:rsidR="00013F49" w:rsidRDefault="001B291C">
      <w:pPr>
        <w:pStyle w:val="TM1"/>
        <w:rPr>
          <w:rFonts w:asciiTheme="minorHAnsi" w:eastAsiaTheme="minorEastAsia" w:hAnsiTheme="minorHAnsi"/>
          <w:b w:val="0"/>
          <w:caps w:val="0"/>
          <w:color w:val="auto"/>
          <w:szCs w:val="22"/>
          <w:lang w:eastAsia="en-GB"/>
        </w:rPr>
      </w:pPr>
      <w:hyperlink w:anchor="_Toc97296193" w:history="1">
        <w:r w:rsidR="00013F49" w:rsidRPr="00D50562">
          <w:rPr>
            <w:rStyle w:val="Lienhypertexte"/>
            <w:bCs/>
          </w:rPr>
          <w:t>Constitution and Bye-Laws of the Industrial Members’</w:t>
        </w:r>
        <w:r w:rsidR="00013F49" w:rsidRPr="00D50562">
          <w:rPr>
            <w:rStyle w:val="Lienhypertexte"/>
          </w:rPr>
          <w:t xml:space="preserve"> Committee</w:t>
        </w:r>
        <w:r w:rsidR="00013F49">
          <w:rPr>
            <w:webHidden/>
          </w:rPr>
          <w:tab/>
        </w:r>
        <w:r w:rsidR="00013F49">
          <w:rPr>
            <w:webHidden/>
          </w:rPr>
          <w:fldChar w:fldCharType="begin"/>
        </w:r>
        <w:r w:rsidR="00013F49">
          <w:rPr>
            <w:webHidden/>
          </w:rPr>
          <w:instrText xml:space="preserve"> PAGEREF _Toc97296193 \h </w:instrText>
        </w:r>
        <w:r w:rsidR="00013F49">
          <w:rPr>
            <w:webHidden/>
          </w:rPr>
        </w:r>
        <w:r w:rsidR="00013F49">
          <w:rPr>
            <w:webHidden/>
          </w:rPr>
          <w:fldChar w:fldCharType="separate"/>
        </w:r>
        <w:r w:rsidR="00E56BF4">
          <w:rPr>
            <w:webHidden/>
          </w:rPr>
          <w:t>50</w:t>
        </w:r>
        <w:r w:rsidR="00013F49">
          <w:rPr>
            <w:webHidden/>
          </w:rPr>
          <w:fldChar w:fldCharType="end"/>
        </w:r>
      </w:hyperlink>
    </w:p>
    <w:p w14:paraId="3F9F02CA" w14:textId="13849E36" w:rsidR="00013F49" w:rsidRDefault="001B291C">
      <w:pPr>
        <w:pStyle w:val="TM2"/>
        <w:rPr>
          <w:rFonts w:eastAsiaTheme="minorEastAsia"/>
          <w:color w:val="auto"/>
          <w:lang w:eastAsia="en-GB"/>
        </w:rPr>
      </w:pPr>
      <w:hyperlink w:anchor="_Toc97296194" w:history="1">
        <w:r w:rsidR="00013F49" w:rsidRPr="00D50562">
          <w:rPr>
            <w:rStyle w:val="Lienhypertexte"/>
          </w:rPr>
          <w:t>Article 1 - IALA Industrial Membership</w:t>
        </w:r>
        <w:r w:rsidR="00013F49">
          <w:rPr>
            <w:webHidden/>
          </w:rPr>
          <w:tab/>
        </w:r>
        <w:r w:rsidR="00013F49">
          <w:rPr>
            <w:webHidden/>
          </w:rPr>
          <w:fldChar w:fldCharType="begin"/>
        </w:r>
        <w:r w:rsidR="00013F49">
          <w:rPr>
            <w:webHidden/>
          </w:rPr>
          <w:instrText xml:space="preserve"> PAGEREF _Toc97296194 \h </w:instrText>
        </w:r>
        <w:r w:rsidR="00013F49">
          <w:rPr>
            <w:webHidden/>
          </w:rPr>
        </w:r>
        <w:r w:rsidR="00013F49">
          <w:rPr>
            <w:webHidden/>
          </w:rPr>
          <w:fldChar w:fldCharType="separate"/>
        </w:r>
        <w:r w:rsidR="00E56BF4">
          <w:rPr>
            <w:webHidden/>
          </w:rPr>
          <w:t>51</w:t>
        </w:r>
        <w:r w:rsidR="00013F49">
          <w:rPr>
            <w:webHidden/>
          </w:rPr>
          <w:fldChar w:fldCharType="end"/>
        </w:r>
      </w:hyperlink>
    </w:p>
    <w:p w14:paraId="523AC344" w14:textId="25B15574" w:rsidR="00013F49" w:rsidRDefault="001B291C">
      <w:pPr>
        <w:pStyle w:val="TM2"/>
        <w:rPr>
          <w:rFonts w:eastAsiaTheme="minorEastAsia"/>
          <w:color w:val="auto"/>
          <w:lang w:eastAsia="en-GB"/>
        </w:rPr>
      </w:pPr>
      <w:hyperlink w:anchor="_Toc97296195" w:history="1">
        <w:r w:rsidR="00013F49" w:rsidRPr="00D50562">
          <w:rPr>
            <w:rStyle w:val="Lienhypertexte"/>
          </w:rPr>
          <w:t>Article 2 - Industrial Members’ Committee</w:t>
        </w:r>
        <w:r w:rsidR="00013F49">
          <w:rPr>
            <w:webHidden/>
          </w:rPr>
          <w:tab/>
        </w:r>
        <w:r w:rsidR="00013F49">
          <w:rPr>
            <w:webHidden/>
          </w:rPr>
          <w:fldChar w:fldCharType="begin"/>
        </w:r>
        <w:r w:rsidR="00013F49">
          <w:rPr>
            <w:webHidden/>
          </w:rPr>
          <w:instrText xml:space="preserve"> PAGEREF _Toc97296195 \h </w:instrText>
        </w:r>
        <w:r w:rsidR="00013F49">
          <w:rPr>
            <w:webHidden/>
          </w:rPr>
        </w:r>
        <w:r w:rsidR="00013F49">
          <w:rPr>
            <w:webHidden/>
          </w:rPr>
          <w:fldChar w:fldCharType="separate"/>
        </w:r>
        <w:r w:rsidR="00E56BF4">
          <w:rPr>
            <w:webHidden/>
          </w:rPr>
          <w:t>51</w:t>
        </w:r>
        <w:r w:rsidR="00013F49">
          <w:rPr>
            <w:webHidden/>
          </w:rPr>
          <w:fldChar w:fldCharType="end"/>
        </w:r>
      </w:hyperlink>
    </w:p>
    <w:p w14:paraId="3361F746" w14:textId="5D57A41C" w:rsidR="00013F49" w:rsidRDefault="001B291C">
      <w:pPr>
        <w:pStyle w:val="TM2"/>
        <w:rPr>
          <w:rFonts w:eastAsiaTheme="minorEastAsia"/>
          <w:color w:val="auto"/>
          <w:lang w:eastAsia="en-GB"/>
        </w:rPr>
      </w:pPr>
      <w:hyperlink w:anchor="_Toc97296196" w:history="1">
        <w:r w:rsidR="00013F49" w:rsidRPr="00D50562">
          <w:rPr>
            <w:rStyle w:val="Lienhypertexte"/>
          </w:rPr>
          <w:t>Article 3 - IMC Objectives</w:t>
        </w:r>
        <w:r w:rsidR="00013F49">
          <w:rPr>
            <w:webHidden/>
          </w:rPr>
          <w:tab/>
        </w:r>
        <w:r w:rsidR="00013F49">
          <w:rPr>
            <w:webHidden/>
          </w:rPr>
          <w:fldChar w:fldCharType="begin"/>
        </w:r>
        <w:r w:rsidR="00013F49">
          <w:rPr>
            <w:webHidden/>
          </w:rPr>
          <w:instrText xml:space="preserve"> PAGEREF _Toc97296196 \h </w:instrText>
        </w:r>
        <w:r w:rsidR="00013F49">
          <w:rPr>
            <w:webHidden/>
          </w:rPr>
        </w:r>
        <w:r w:rsidR="00013F49">
          <w:rPr>
            <w:webHidden/>
          </w:rPr>
          <w:fldChar w:fldCharType="separate"/>
        </w:r>
        <w:r w:rsidR="00E56BF4">
          <w:rPr>
            <w:webHidden/>
          </w:rPr>
          <w:t>51</w:t>
        </w:r>
        <w:r w:rsidR="00013F49">
          <w:rPr>
            <w:webHidden/>
          </w:rPr>
          <w:fldChar w:fldCharType="end"/>
        </w:r>
      </w:hyperlink>
    </w:p>
    <w:p w14:paraId="5057FDAA" w14:textId="5362F3D2" w:rsidR="00013F49" w:rsidRDefault="001B291C">
      <w:pPr>
        <w:pStyle w:val="TM2"/>
        <w:rPr>
          <w:rFonts w:eastAsiaTheme="minorEastAsia"/>
          <w:color w:val="auto"/>
          <w:lang w:eastAsia="en-GB"/>
        </w:rPr>
      </w:pPr>
      <w:hyperlink w:anchor="_Toc97296197" w:history="1">
        <w:r w:rsidR="00013F49" w:rsidRPr="00D50562">
          <w:rPr>
            <w:rStyle w:val="Lienhypertexte"/>
          </w:rPr>
          <w:t>Article 4 - IMC Membership</w:t>
        </w:r>
        <w:r w:rsidR="00013F49">
          <w:rPr>
            <w:webHidden/>
          </w:rPr>
          <w:tab/>
        </w:r>
        <w:r w:rsidR="00013F49">
          <w:rPr>
            <w:webHidden/>
          </w:rPr>
          <w:fldChar w:fldCharType="begin"/>
        </w:r>
        <w:r w:rsidR="00013F49">
          <w:rPr>
            <w:webHidden/>
          </w:rPr>
          <w:instrText xml:space="preserve"> PAGEREF _Toc97296197 \h </w:instrText>
        </w:r>
        <w:r w:rsidR="00013F49">
          <w:rPr>
            <w:webHidden/>
          </w:rPr>
        </w:r>
        <w:r w:rsidR="00013F49">
          <w:rPr>
            <w:webHidden/>
          </w:rPr>
          <w:fldChar w:fldCharType="separate"/>
        </w:r>
        <w:r w:rsidR="00E56BF4">
          <w:rPr>
            <w:webHidden/>
          </w:rPr>
          <w:t>51</w:t>
        </w:r>
        <w:r w:rsidR="00013F49">
          <w:rPr>
            <w:webHidden/>
          </w:rPr>
          <w:fldChar w:fldCharType="end"/>
        </w:r>
      </w:hyperlink>
    </w:p>
    <w:p w14:paraId="5AAB364D" w14:textId="60F3BE38" w:rsidR="00013F49" w:rsidRDefault="001B291C">
      <w:pPr>
        <w:pStyle w:val="TM2"/>
        <w:rPr>
          <w:rFonts w:eastAsiaTheme="minorEastAsia"/>
          <w:color w:val="auto"/>
          <w:lang w:eastAsia="en-GB"/>
        </w:rPr>
      </w:pPr>
      <w:hyperlink w:anchor="_Toc97296198" w:history="1">
        <w:r w:rsidR="00013F49" w:rsidRPr="00D50562">
          <w:rPr>
            <w:rStyle w:val="Lienhypertexte"/>
          </w:rPr>
          <w:t>Article 5 - IMC Officers</w:t>
        </w:r>
        <w:r w:rsidR="00013F49">
          <w:rPr>
            <w:webHidden/>
          </w:rPr>
          <w:tab/>
        </w:r>
        <w:r w:rsidR="00013F49">
          <w:rPr>
            <w:webHidden/>
          </w:rPr>
          <w:fldChar w:fldCharType="begin"/>
        </w:r>
        <w:r w:rsidR="00013F49">
          <w:rPr>
            <w:webHidden/>
          </w:rPr>
          <w:instrText xml:space="preserve"> PAGEREF _Toc97296198 \h </w:instrText>
        </w:r>
        <w:r w:rsidR="00013F49">
          <w:rPr>
            <w:webHidden/>
          </w:rPr>
        </w:r>
        <w:r w:rsidR="00013F49">
          <w:rPr>
            <w:webHidden/>
          </w:rPr>
          <w:fldChar w:fldCharType="separate"/>
        </w:r>
        <w:r w:rsidR="00E56BF4">
          <w:rPr>
            <w:webHidden/>
          </w:rPr>
          <w:t>52</w:t>
        </w:r>
        <w:r w:rsidR="00013F49">
          <w:rPr>
            <w:webHidden/>
          </w:rPr>
          <w:fldChar w:fldCharType="end"/>
        </w:r>
      </w:hyperlink>
    </w:p>
    <w:p w14:paraId="754F161D" w14:textId="71238886" w:rsidR="00013F49" w:rsidRDefault="001B291C">
      <w:pPr>
        <w:pStyle w:val="TM2"/>
        <w:rPr>
          <w:rFonts w:eastAsiaTheme="minorEastAsia"/>
          <w:color w:val="auto"/>
          <w:lang w:eastAsia="en-GB"/>
        </w:rPr>
      </w:pPr>
      <w:hyperlink w:anchor="_Toc97296199" w:history="1">
        <w:r w:rsidR="00013F49" w:rsidRPr="00D50562">
          <w:rPr>
            <w:rStyle w:val="Lienhypertexte"/>
          </w:rPr>
          <w:t>Article 6 - Duties of IMC Officers and Regional Representatives</w:t>
        </w:r>
        <w:r w:rsidR="00013F49">
          <w:rPr>
            <w:webHidden/>
          </w:rPr>
          <w:tab/>
        </w:r>
        <w:r w:rsidR="00013F49">
          <w:rPr>
            <w:webHidden/>
          </w:rPr>
          <w:fldChar w:fldCharType="begin"/>
        </w:r>
        <w:r w:rsidR="00013F49">
          <w:rPr>
            <w:webHidden/>
          </w:rPr>
          <w:instrText xml:space="preserve"> PAGEREF _Toc97296199 \h </w:instrText>
        </w:r>
        <w:r w:rsidR="00013F49">
          <w:rPr>
            <w:webHidden/>
          </w:rPr>
        </w:r>
        <w:r w:rsidR="00013F49">
          <w:rPr>
            <w:webHidden/>
          </w:rPr>
          <w:fldChar w:fldCharType="separate"/>
        </w:r>
        <w:r w:rsidR="00E56BF4">
          <w:rPr>
            <w:webHidden/>
          </w:rPr>
          <w:t>52</w:t>
        </w:r>
        <w:r w:rsidR="00013F49">
          <w:rPr>
            <w:webHidden/>
          </w:rPr>
          <w:fldChar w:fldCharType="end"/>
        </w:r>
      </w:hyperlink>
    </w:p>
    <w:p w14:paraId="7610572F" w14:textId="650ECEA8" w:rsidR="00013F49" w:rsidRDefault="001B291C">
      <w:pPr>
        <w:pStyle w:val="TM2"/>
        <w:rPr>
          <w:rFonts w:eastAsiaTheme="minorEastAsia"/>
          <w:color w:val="auto"/>
          <w:lang w:eastAsia="en-GB"/>
        </w:rPr>
      </w:pPr>
      <w:hyperlink w:anchor="_Toc97296200" w:history="1">
        <w:r w:rsidR="00013F49" w:rsidRPr="00D50562">
          <w:rPr>
            <w:rStyle w:val="Lienhypertexte"/>
          </w:rPr>
          <w:t>Article 7 - Observers</w:t>
        </w:r>
        <w:r w:rsidR="00013F49">
          <w:rPr>
            <w:webHidden/>
          </w:rPr>
          <w:tab/>
        </w:r>
        <w:r w:rsidR="00013F49">
          <w:rPr>
            <w:webHidden/>
          </w:rPr>
          <w:fldChar w:fldCharType="begin"/>
        </w:r>
        <w:r w:rsidR="00013F49">
          <w:rPr>
            <w:webHidden/>
          </w:rPr>
          <w:instrText xml:space="preserve"> PAGEREF _Toc97296200 \h </w:instrText>
        </w:r>
        <w:r w:rsidR="00013F49">
          <w:rPr>
            <w:webHidden/>
          </w:rPr>
        </w:r>
        <w:r w:rsidR="00013F49">
          <w:rPr>
            <w:webHidden/>
          </w:rPr>
          <w:fldChar w:fldCharType="separate"/>
        </w:r>
        <w:r w:rsidR="00E56BF4">
          <w:rPr>
            <w:webHidden/>
          </w:rPr>
          <w:t>53</w:t>
        </w:r>
        <w:r w:rsidR="00013F49">
          <w:rPr>
            <w:webHidden/>
          </w:rPr>
          <w:fldChar w:fldCharType="end"/>
        </w:r>
      </w:hyperlink>
    </w:p>
    <w:p w14:paraId="6BEDA1A1" w14:textId="15C6269E" w:rsidR="00013F49" w:rsidRDefault="001B291C">
      <w:pPr>
        <w:pStyle w:val="TM2"/>
        <w:rPr>
          <w:rFonts w:eastAsiaTheme="minorEastAsia"/>
          <w:color w:val="auto"/>
          <w:lang w:eastAsia="en-GB"/>
        </w:rPr>
      </w:pPr>
      <w:hyperlink w:anchor="_Toc97296201" w:history="1">
        <w:r w:rsidR="00013F49" w:rsidRPr="00D50562">
          <w:rPr>
            <w:rStyle w:val="Lienhypertexte"/>
          </w:rPr>
          <w:t>Article 8 - Dues and Assessments</w:t>
        </w:r>
        <w:r w:rsidR="00013F49">
          <w:rPr>
            <w:webHidden/>
          </w:rPr>
          <w:tab/>
        </w:r>
        <w:r w:rsidR="00013F49">
          <w:rPr>
            <w:webHidden/>
          </w:rPr>
          <w:fldChar w:fldCharType="begin"/>
        </w:r>
        <w:r w:rsidR="00013F49">
          <w:rPr>
            <w:webHidden/>
          </w:rPr>
          <w:instrText xml:space="preserve"> PAGEREF _Toc97296201 \h </w:instrText>
        </w:r>
        <w:r w:rsidR="00013F49">
          <w:rPr>
            <w:webHidden/>
          </w:rPr>
        </w:r>
        <w:r w:rsidR="00013F49">
          <w:rPr>
            <w:webHidden/>
          </w:rPr>
          <w:fldChar w:fldCharType="separate"/>
        </w:r>
        <w:r w:rsidR="00E56BF4">
          <w:rPr>
            <w:webHidden/>
          </w:rPr>
          <w:t>53</w:t>
        </w:r>
        <w:r w:rsidR="00013F49">
          <w:rPr>
            <w:webHidden/>
          </w:rPr>
          <w:fldChar w:fldCharType="end"/>
        </w:r>
      </w:hyperlink>
    </w:p>
    <w:p w14:paraId="165E8B90" w14:textId="1BD3C734" w:rsidR="00013F49" w:rsidRDefault="001B291C">
      <w:pPr>
        <w:pStyle w:val="TM2"/>
        <w:rPr>
          <w:rFonts w:eastAsiaTheme="minorEastAsia"/>
          <w:color w:val="auto"/>
          <w:lang w:eastAsia="en-GB"/>
        </w:rPr>
      </w:pPr>
      <w:hyperlink w:anchor="_Toc97296202" w:history="1">
        <w:r w:rsidR="00013F49" w:rsidRPr="00D50562">
          <w:rPr>
            <w:rStyle w:val="Lienhypertexte"/>
          </w:rPr>
          <w:t>Article 9 - IMC Meetings</w:t>
        </w:r>
        <w:r w:rsidR="00013F49">
          <w:rPr>
            <w:webHidden/>
          </w:rPr>
          <w:tab/>
        </w:r>
        <w:r w:rsidR="00013F49">
          <w:rPr>
            <w:webHidden/>
          </w:rPr>
          <w:fldChar w:fldCharType="begin"/>
        </w:r>
        <w:r w:rsidR="00013F49">
          <w:rPr>
            <w:webHidden/>
          </w:rPr>
          <w:instrText xml:space="preserve"> PAGEREF _Toc97296202 \h </w:instrText>
        </w:r>
        <w:r w:rsidR="00013F49">
          <w:rPr>
            <w:webHidden/>
          </w:rPr>
        </w:r>
        <w:r w:rsidR="00013F49">
          <w:rPr>
            <w:webHidden/>
          </w:rPr>
          <w:fldChar w:fldCharType="separate"/>
        </w:r>
        <w:r w:rsidR="00E56BF4">
          <w:rPr>
            <w:webHidden/>
          </w:rPr>
          <w:t>53</w:t>
        </w:r>
        <w:r w:rsidR="00013F49">
          <w:rPr>
            <w:webHidden/>
          </w:rPr>
          <w:fldChar w:fldCharType="end"/>
        </w:r>
      </w:hyperlink>
    </w:p>
    <w:p w14:paraId="441CC058" w14:textId="296461F5" w:rsidR="00013F49" w:rsidRDefault="001B291C">
      <w:pPr>
        <w:pStyle w:val="TM2"/>
        <w:rPr>
          <w:rFonts w:eastAsiaTheme="minorEastAsia"/>
          <w:color w:val="auto"/>
          <w:lang w:eastAsia="en-GB"/>
        </w:rPr>
      </w:pPr>
      <w:hyperlink w:anchor="_Toc97296203" w:history="1">
        <w:r w:rsidR="00013F49" w:rsidRPr="00D50562">
          <w:rPr>
            <w:rStyle w:val="Lienhypertexte"/>
          </w:rPr>
          <w:t>Article 10 - Amendments to the IMC Constitution and Bye-Laws</w:t>
        </w:r>
        <w:r w:rsidR="00013F49">
          <w:rPr>
            <w:webHidden/>
          </w:rPr>
          <w:tab/>
        </w:r>
        <w:r w:rsidR="00013F49">
          <w:rPr>
            <w:webHidden/>
          </w:rPr>
          <w:fldChar w:fldCharType="begin"/>
        </w:r>
        <w:r w:rsidR="00013F49">
          <w:rPr>
            <w:webHidden/>
          </w:rPr>
          <w:instrText xml:space="preserve"> PAGEREF _Toc97296203 \h </w:instrText>
        </w:r>
        <w:r w:rsidR="00013F49">
          <w:rPr>
            <w:webHidden/>
          </w:rPr>
        </w:r>
        <w:r w:rsidR="00013F49">
          <w:rPr>
            <w:webHidden/>
          </w:rPr>
          <w:fldChar w:fldCharType="separate"/>
        </w:r>
        <w:r w:rsidR="00E56BF4">
          <w:rPr>
            <w:webHidden/>
          </w:rPr>
          <w:t>53</w:t>
        </w:r>
        <w:r w:rsidR="00013F49">
          <w:rPr>
            <w:webHidden/>
          </w:rPr>
          <w:fldChar w:fldCharType="end"/>
        </w:r>
      </w:hyperlink>
    </w:p>
    <w:p w14:paraId="1E0BD02E" w14:textId="51C7EB78" w:rsidR="00013F49" w:rsidRDefault="001B291C">
      <w:pPr>
        <w:pStyle w:val="TM2"/>
        <w:rPr>
          <w:rFonts w:eastAsiaTheme="minorEastAsia"/>
          <w:color w:val="auto"/>
          <w:lang w:eastAsia="en-GB"/>
        </w:rPr>
      </w:pPr>
      <w:hyperlink w:anchor="_Toc97296204" w:history="1">
        <w:r w:rsidR="00013F49" w:rsidRPr="00D50562">
          <w:rPr>
            <w:rStyle w:val="Lienhypertexte"/>
          </w:rPr>
          <w:t>Article 11 - Approval</w:t>
        </w:r>
        <w:r w:rsidR="00013F49">
          <w:rPr>
            <w:webHidden/>
          </w:rPr>
          <w:tab/>
        </w:r>
        <w:r w:rsidR="00013F49">
          <w:rPr>
            <w:webHidden/>
          </w:rPr>
          <w:fldChar w:fldCharType="begin"/>
        </w:r>
        <w:r w:rsidR="00013F49">
          <w:rPr>
            <w:webHidden/>
          </w:rPr>
          <w:instrText xml:space="preserve"> PAGEREF _Toc97296204 \h </w:instrText>
        </w:r>
        <w:r w:rsidR="00013F49">
          <w:rPr>
            <w:webHidden/>
          </w:rPr>
        </w:r>
        <w:r w:rsidR="00013F49">
          <w:rPr>
            <w:webHidden/>
          </w:rPr>
          <w:fldChar w:fldCharType="separate"/>
        </w:r>
        <w:r w:rsidR="00E56BF4">
          <w:rPr>
            <w:webHidden/>
          </w:rPr>
          <w:t>54</w:t>
        </w:r>
        <w:r w:rsidR="00013F49">
          <w:rPr>
            <w:webHidden/>
          </w:rPr>
          <w:fldChar w:fldCharType="end"/>
        </w:r>
      </w:hyperlink>
    </w:p>
    <w:p w14:paraId="6CD46B2E" w14:textId="7DFA9BAE" w:rsidR="00C425F1" w:rsidRPr="00646A0A" w:rsidRDefault="00AF6C21" w:rsidP="00387B9B">
      <w:pPr>
        <w:spacing w:after="200" w:line="276" w:lineRule="auto"/>
        <w:rPr>
          <w:rFonts w:ascii="Calibri" w:hAnsi="Calibri"/>
          <w:caps/>
          <w:color w:val="00558C" w:themeColor="accent1"/>
          <w:sz w:val="22"/>
          <w:szCs w:val="44"/>
        </w:rPr>
      </w:pPr>
      <w:r>
        <w:fldChar w:fldCharType="end"/>
      </w:r>
    </w:p>
    <w:p w14:paraId="33888271" w14:textId="3931EFD1" w:rsidR="006750C6" w:rsidRPr="00646A0A" w:rsidRDefault="006750C6" w:rsidP="00C425F1">
      <w:pPr>
        <w:ind w:right="521"/>
        <w:jc w:val="center"/>
        <w:rPr>
          <w:rFonts w:ascii="Calibri" w:hAnsi="Calibri"/>
          <w:b/>
          <w:sz w:val="24"/>
          <w:szCs w:val="24"/>
        </w:rPr>
      </w:pPr>
    </w:p>
    <w:p w14:paraId="0A6E7C5E" w14:textId="39ACD8EC" w:rsidR="006750C6" w:rsidRPr="00646A0A" w:rsidRDefault="006750C6" w:rsidP="00C425F1">
      <w:pPr>
        <w:ind w:right="521"/>
        <w:jc w:val="center"/>
        <w:rPr>
          <w:rFonts w:ascii="Calibri" w:hAnsi="Calibri"/>
          <w:b/>
          <w:sz w:val="24"/>
          <w:szCs w:val="24"/>
        </w:rPr>
      </w:pPr>
    </w:p>
    <w:p w14:paraId="370AACBA" w14:textId="6C79D7E0" w:rsidR="006750C6" w:rsidRPr="00646A0A" w:rsidRDefault="006750C6" w:rsidP="00C425F1">
      <w:pPr>
        <w:ind w:right="521"/>
        <w:jc w:val="center"/>
        <w:rPr>
          <w:rFonts w:ascii="Calibri" w:hAnsi="Calibri"/>
          <w:b/>
          <w:sz w:val="24"/>
          <w:szCs w:val="24"/>
        </w:rPr>
      </w:pPr>
    </w:p>
    <w:p w14:paraId="195B9E32" w14:textId="4B1092B4" w:rsidR="006750C6" w:rsidRPr="00646A0A" w:rsidRDefault="006750C6" w:rsidP="00C425F1">
      <w:pPr>
        <w:ind w:right="521"/>
        <w:jc w:val="center"/>
        <w:rPr>
          <w:rFonts w:ascii="Calibri" w:hAnsi="Calibri"/>
          <w:b/>
          <w:sz w:val="24"/>
          <w:szCs w:val="24"/>
        </w:rPr>
      </w:pPr>
    </w:p>
    <w:p w14:paraId="55D8DF54" w14:textId="2AC2B824" w:rsidR="006750C6" w:rsidRPr="00646A0A" w:rsidRDefault="006750C6" w:rsidP="00C425F1">
      <w:pPr>
        <w:ind w:right="521"/>
        <w:jc w:val="center"/>
        <w:rPr>
          <w:rFonts w:ascii="Calibri" w:hAnsi="Calibri"/>
          <w:b/>
          <w:sz w:val="24"/>
          <w:szCs w:val="24"/>
        </w:rPr>
      </w:pPr>
    </w:p>
    <w:p w14:paraId="0B1F04F0" w14:textId="4077D8A5" w:rsidR="006750C6" w:rsidRPr="00646A0A" w:rsidRDefault="006750C6" w:rsidP="00C425F1">
      <w:pPr>
        <w:ind w:right="521"/>
        <w:jc w:val="center"/>
        <w:rPr>
          <w:rFonts w:ascii="Calibri" w:hAnsi="Calibri"/>
          <w:b/>
          <w:sz w:val="24"/>
          <w:szCs w:val="24"/>
        </w:rPr>
      </w:pPr>
    </w:p>
    <w:p w14:paraId="50BF1047" w14:textId="7D35C61A" w:rsidR="006750C6" w:rsidRPr="00646A0A" w:rsidRDefault="006750C6" w:rsidP="00C425F1">
      <w:pPr>
        <w:ind w:right="521"/>
        <w:jc w:val="center"/>
        <w:rPr>
          <w:rFonts w:ascii="Calibri" w:hAnsi="Calibri"/>
          <w:b/>
          <w:sz w:val="24"/>
          <w:szCs w:val="24"/>
        </w:rPr>
      </w:pPr>
    </w:p>
    <w:p w14:paraId="12FDDA2B" w14:textId="39F87B2B" w:rsidR="006750C6" w:rsidRPr="00646A0A" w:rsidRDefault="006750C6" w:rsidP="00C425F1">
      <w:pPr>
        <w:ind w:right="521"/>
        <w:jc w:val="center"/>
        <w:rPr>
          <w:rFonts w:ascii="Calibri" w:hAnsi="Calibri"/>
          <w:b/>
          <w:sz w:val="24"/>
          <w:szCs w:val="24"/>
        </w:rPr>
      </w:pPr>
    </w:p>
    <w:p w14:paraId="0C9A05C7" w14:textId="77B5DC0E" w:rsidR="006750C6" w:rsidRPr="00646A0A" w:rsidRDefault="006750C6" w:rsidP="00C425F1">
      <w:pPr>
        <w:ind w:right="521"/>
        <w:jc w:val="center"/>
        <w:rPr>
          <w:rFonts w:ascii="Calibri" w:hAnsi="Calibri"/>
          <w:b/>
          <w:sz w:val="24"/>
          <w:szCs w:val="24"/>
        </w:rPr>
      </w:pPr>
    </w:p>
    <w:p w14:paraId="16C7F8B4" w14:textId="51802700" w:rsidR="006750C6" w:rsidRPr="00646A0A" w:rsidRDefault="006750C6" w:rsidP="00C425F1">
      <w:pPr>
        <w:ind w:right="521"/>
        <w:jc w:val="center"/>
        <w:rPr>
          <w:rFonts w:ascii="Calibri" w:hAnsi="Calibri"/>
          <w:b/>
          <w:sz w:val="24"/>
          <w:szCs w:val="24"/>
        </w:rPr>
      </w:pPr>
    </w:p>
    <w:p w14:paraId="3C65183F" w14:textId="5674D712" w:rsidR="006750C6" w:rsidRPr="00646A0A" w:rsidRDefault="006750C6" w:rsidP="00C425F1">
      <w:pPr>
        <w:ind w:right="521"/>
        <w:jc w:val="center"/>
        <w:rPr>
          <w:rFonts w:ascii="Calibri" w:hAnsi="Calibri"/>
          <w:b/>
          <w:sz w:val="24"/>
          <w:szCs w:val="24"/>
        </w:rPr>
      </w:pPr>
    </w:p>
    <w:p w14:paraId="755A976D" w14:textId="77777777" w:rsidR="006750C6" w:rsidRPr="00646A0A" w:rsidRDefault="006750C6" w:rsidP="00C425F1">
      <w:pPr>
        <w:ind w:right="521"/>
        <w:jc w:val="center"/>
        <w:rPr>
          <w:rFonts w:ascii="Calibri" w:hAnsi="Calibri"/>
          <w:b/>
          <w:sz w:val="24"/>
          <w:szCs w:val="24"/>
        </w:rPr>
      </w:pPr>
    </w:p>
    <w:p w14:paraId="2892FE65" w14:textId="41D7AF5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6A0A" w:rsidRDefault="00C425F1" w:rsidP="00C425F1">
      <w:pPr>
        <w:ind w:right="521"/>
        <w:jc w:val="center"/>
        <w:rPr>
          <w:rFonts w:ascii="Calibri" w:hAnsi="Calibri"/>
          <w:b/>
          <w:sz w:val="24"/>
          <w:szCs w:val="24"/>
        </w:rPr>
      </w:pPr>
    </w:p>
    <w:p w14:paraId="79E343C8" w14:textId="77777777" w:rsidR="00C425F1" w:rsidRPr="00646A0A" w:rsidRDefault="00C425F1" w:rsidP="00C425F1">
      <w:pPr>
        <w:ind w:right="521"/>
        <w:jc w:val="center"/>
        <w:rPr>
          <w:rFonts w:ascii="Calibri" w:hAnsi="Calibri"/>
          <w:b/>
          <w:sz w:val="24"/>
          <w:szCs w:val="24"/>
        </w:rPr>
      </w:pPr>
    </w:p>
    <w:p w14:paraId="1EAC39E8" w14:textId="77777777" w:rsidR="00C425F1" w:rsidRPr="00646A0A" w:rsidRDefault="00C425F1" w:rsidP="00C425F1">
      <w:pPr>
        <w:ind w:right="521"/>
        <w:jc w:val="center"/>
        <w:rPr>
          <w:rFonts w:ascii="Calibri" w:hAnsi="Calibri"/>
          <w:b/>
          <w:sz w:val="24"/>
          <w:szCs w:val="24"/>
        </w:rPr>
      </w:pPr>
    </w:p>
    <w:p w14:paraId="503642A3" w14:textId="77777777" w:rsidR="00C425F1" w:rsidRPr="00646A0A" w:rsidRDefault="00C425F1" w:rsidP="00C425F1">
      <w:pPr>
        <w:ind w:right="521"/>
        <w:jc w:val="center"/>
        <w:rPr>
          <w:rFonts w:ascii="Calibri" w:hAnsi="Calibri"/>
          <w:b/>
          <w:sz w:val="24"/>
          <w:szCs w:val="24"/>
        </w:rPr>
      </w:pPr>
    </w:p>
    <w:p w14:paraId="4CA73A63" w14:textId="77777777" w:rsidR="00C425F1" w:rsidRPr="00646A0A" w:rsidRDefault="00C425F1" w:rsidP="00C425F1">
      <w:pPr>
        <w:ind w:right="521"/>
        <w:jc w:val="center"/>
        <w:rPr>
          <w:rFonts w:ascii="Calibri" w:hAnsi="Calibri"/>
          <w:b/>
          <w:sz w:val="24"/>
          <w:szCs w:val="24"/>
        </w:rPr>
      </w:pPr>
    </w:p>
    <w:p w14:paraId="4677B345" w14:textId="77777777" w:rsidR="00C425F1" w:rsidRPr="00646A0A" w:rsidRDefault="00C425F1" w:rsidP="00C425F1">
      <w:pPr>
        <w:ind w:right="521"/>
        <w:jc w:val="center"/>
        <w:rPr>
          <w:rFonts w:ascii="Calibri" w:hAnsi="Calibri"/>
          <w:b/>
          <w:sz w:val="24"/>
          <w:szCs w:val="24"/>
        </w:rPr>
      </w:pPr>
    </w:p>
    <w:p w14:paraId="79252698" w14:textId="77777777" w:rsidR="00C425F1" w:rsidRPr="00646A0A" w:rsidRDefault="00C425F1" w:rsidP="00C425F1">
      <w:pPr>
        <w:ind w:right="521"/>
        <w:jc w:val="center"/>
        <w:rPr>
          <w:rFonts w:ascii="Calibri" w:hAnsi="Calibri"/>
          <w:b/>
          <w:sz w:val="24"/>
          <w:szCs w:val="24"/>
        </w:rPr>
      </w:pPr>
    </w:p>
    <w:p w14:paraId="21468ED4" w14:textId="4D883513" w:rsidR="00C425F1" w:rsidRPr="00646A0A" w:rsidRDefault="00C425F1" w:rsidP="003A32CD">
      <w:pPr>
        <w:pStyle w:val="SectionTitle"/>
        <w:outlineLvl w:val="0"/>
      </w:pPr>
      <w:bookmarkStart w:id="20" w:name="_Toc97296088"/>
      <w:r w:rsidRPr="00646A0A">
        <w:t>Constitution</w:t>
      </w:r>
      <w:bookmarkEnd w:id="20"/>
    </w:p>
    <w:p w14:paraId="2AE22D5D" w14:textId="77777777" w:rsidR="00C425F1" w:rsidRPr="00646A0A" w:rsidRDefault="00C425F1" w:rsidP="00C425F1">
      <w:pPr>
        <w:ind w:right="521"/>
        <w:jc w:val="center"/>
        <w:rPr>
          <w:rFonts w:ascii="Calibri" w:hAnsi="Calibri"/>
          <w:b/>
          <w:sz w:val="24"/>
          <w:szCs w:val="24"/>
        </w:rPr>
      </w:pPr>
    </w:p>
    <w:p w14:paraId="41F3142A" w14:textId="77777777" w:rsidR="00C425F1" w:rsidRPr="00646A0A" w:rsidRDefault="00C425F1" w:rsidP="00C425F1">
      <w:pPr>
        <w:ind w:right="521"/>
        <w:jc w:val="center"/>
        <w:rPr>
          <w:rFonts w:ascii="Calibri" w:hAnsi="Calibri"/>
          <w:b/>
          <w:sz w:val="24"/>
          <w:szCs w:val="24"/>
        </w:rPr>
      </w:pPr>
    </w:p>
    <w:p w14:paraId="39D0F47C" w14:textId="5312BAB1" w:rsidR="0028256F" w:rsidRPr="00646A0A" w:rsidRDefault="0028256F" w:rsidP="0028256F">
      <w:pPr>
        <w:spacing w:after="200" w:line="276" w:lineRule="auto"/>
        <w:rPr>
          <w:b/>
          <w:color w:val="00558C" w:themeColor="accent1"/>
          <w:sz w:val="22"/>
        </w:rPr>
      </w:pPr>
    </w:p>
    <w:p w14:paraId="197A6FC6" w14:textId="35B2B410" w:rsidR="009362AF" w:rsidRPr="00646A0A" w:rsidRDefault="009362AF" w:rsidP="0028256F">
      <w:pPr>
        <w:spacing w:after="200" w:line="276" w:lineRule="auto"/>
        <w:rPr>
          <w:rFonts w:asciiTheme="majorHAnsi" w:eastAsiaTheme="majorEastAsia" w:hAnsiTheme="majorHAnsi" w:cstheme="majorBidi"/>
          <w:b/>
          <w:bCs/>
          <w:color w:val="00558C" w:themeColor="accent1"/>
          <w:sz w:val="24"/>
          <w:szCs w:val="24"/>
        </w:rPr>
      </w:pPr>
      <w:r w:rsidRPr="00646A0A">
        <w:br w:type="page"/>
      </w:r>
    </w:p>
    <w:p w14:paraId="5385E041" w14:textId="48E095F0" w:rsidR="00B5315B" w:rsidRPr="00646A0A" w:rsidRDefault="00B5315B" w:rsidP="00BD0824">
      <w:pPr>
        <w:pStyle w:val="Article"/>
      </w:pPr>
      <w:r w:rsidRPr="00646A0A">
        <w:lastRenderedPageBreak/>
        <w:t xml:space="preserve"> </w:t>
      </w:r>
      <w:bookmarkStart w:id="21" w:name="_Toc97296089"/>
      <w:r w:rsidRPr="00646A0A">
        <w:t>- Name</w:t>
      </w:r>
      <w:bookmarkEnd w:id="21"/>
    </w:p>
    <w:p w14:paraId="3B8F117A" w14:textId="77777777" w:rsidR="00210BBD" w:rsidRPr="00646A0A" w:rsidRDefault="00210BBD" w:rsidP="00DE5DD9">
      <w:pPr>
        <w:pStyle w:val="Corpsdetexte"/>
      </w:pPr>
      <w:r w:rsidRPr="00646A0A">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A4584E">
        <w:t>st</w:t>
      </w:r>
      <w:r w:rsidRPr="00646A0A">
        <w:t xml:space="preserve"> July 1901 and the decree of 16</w:t>
      </w:r>
      <w:r w:rsidRPr="00A4584E">
        <w:t>th</w:t>
      </w:r>
      <w:r w:rsidRPr="00646A0A">
        <w:t xml:space="preserve"> August 1901.</w:t>
      </w:r>
    </w:p>
    <w:p w14:paraId="7A9E59F2" w14:textId="77777777" w:rsidR="00210BBD" w:rsidRPr="00646A0A" w:rsidRDefault="00210BBD" w:rsidP="00DE5DD9">
      <w:pPr>
        <w:pStyle w:val="Corpsdetexte"/>
      </w:pPr>
      <w:r w:rsidRPr="00646A0A">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CDECBD" w:rsidR="00B5315B" w:rsidRPr="00646A0A" w:rsidRDefault="00B5315B" w:rsidP="00B5315B">
      <w:pPr>
        <w:pStyle w:val="Article"/>
      </w:pPr>
      <w:r w:rsidRPr="00646A0A">
        <w:t xml:space="preserve"> </w:t>
      </w:r>
      <w:bookmarkStart w:id="22" w:name="_Toc97296090"/>
      <w:r w:rsidRPr="00646A0A">
        <w:t>- Aim</w:t>
      </w:r>
      <w:bookmarkEnd w:id="22"/>
    </w:p>
    <w:p w14:paraId="2F22B902" w14:textId="42C1B330" w:rsidR="00380CD6" w:rsidRPr="00646A0A" w:rsidRDefault="00380CD6" w:rsidP="00380CD6">
      <w:pPr>
        <w:pStyle w:val="Corpsdetexte"/>
      </w:pPr>
      <w:r w:rsidRPr="00646A0A">
        <w:t>The aim of IALA is to foster the safe, economic and efficient movement of vessels, through improvement and harmoni</w:t>
      </w:r>
      <w:r w:rsidR="004365D4" w:rsidRPr="00646A0A">
        <w:t>z</w:t>
      </w:r>
      <w:r w:rsidRPr="00646A0A">
        <w:t>ation of Marine Aids to Navigation worldwide and other appropriate means, for the benefit of the maritime community and the protection of the environment.</w:t>
      </w:r>
    </w:p>
    <w:p w14:paraId="622056B2" w14:textId="77777777" w:rsidR="00380CD6" w:rsidRPr="00646A0A" w:rsidRDefault="00380CD6" w:rsidP="00380CD6">
      <w:pPr>
        <w:pStyle w:val="Corpsdetexte"/>
      </w:pPr>
      <w:r w:rsidRPr="00646A0A">
        <w:t>IALA is secular and non-political.</w:t>
      </w:r>
    </w:p>
    <w:p w14:paraId="0DAAC3C2" w14:textId="1C040AF0" w:rsidR="00380CD6" w:rsidRPr="00646A0A" w:rsidRDefault="00380CD6" w:rsidP="00380CD6">
      <w:pPr>
        <w:pStyle w:val="Corpsdetexte"/>
      </w:pPr>
      <w:r w:rsidRPr="00646A0A">
        <w:t xml:space="preserve">IALA brings together services and </w:t>
      </w:r>
      <w:r w:rsidR="00F67AE2" w:rsidRPr="00646A0A">
        <w:t>organization</w:t>
      </w:r>
      <w:r w:rsidRPr="00646A0A">
        <w:t>s concerned with the provision or maintenance of Marine Aids to Navigation and allied activities, at sea and on inland waterways.</w:t>
      </w:r>
    </w:p>
    <w:p w14:paraId="179022CF" w14:textId="38B0546F" w:rsidR="00B5315B" w:rsidRPr="00646A0A" w:rsidRDefault="00B5315B" w:rsidP="00B5315B">
      <w:pPr>
        <w:pStyle w:val="Article"/>
      </w:pPr>
      <w:r w:rsidRPr="00646A0A">
        <w:t xml:space="preserve"> </w:t>
      </w:r>
      <w:bookmarkStart w:id="23" w:name="_Toc97296091"/>
      <w:r w:rsidRPr="00646A0A">
        <w:t>- Functions</w:t>
      </w:r>
      <w:bookmarkEnd w:id="23"/>
    </w:p>
    <w:p w14:paraId="7E141880" w14:textId="77777777" w:rsidR="00EE43ED" w:rsidRPr="00646A0A" w:rsidRDefault="00EE43ED" w:rsidP="00EE43ED">
      <w:pPr>
        <w:pStyle w:val="Corpsdetexte"/>
      </w:pPr>
      <w:r w:rsidRPr="00646A0A">
        <w:t>The aim of IALA is achieved by, among other things:</w:t>
      </w:r>
    </w:p>
    <w:p w14:paraId="63FCDE15" w14:textId="2589C856" w:rsidR="00EE43ED" w:rsidRPr="00A4584E" w:rsidRDefault="00EA11B9" w:rsidP="00A4584E">
      <w:pPr>
        <w:pStyle w:val="Bullet1"/>
        <w:rPr>
          <w:lang w:val="en-US" w:eastAsia="fr-FR"/>
        </w:rPr>
      </w:pPr>
      <w:r w:rsidRPr="00A4584E">
        <w:rPr>
          <w:lang w:val="en-GB" w:eastAsia="fr-FR"/>
        </w:rPr>
        <w:t>D</w:t>
      </w:r>
      <w:r w:rsidR="00EE43ED" w:rsidRPr="00A4584E">
        <w:rPr>
          <w:lang w:val="en-GB" w:eastAsia="fr-FR"/>
        </w:rPr>
        <w:t>eveloping international cooperation by promoting close working relationships and assistance between members</w:t>
      </w:r>
      <w:r w:rsidRPr="00A4584E">
        <w:rPr>
          <w:lang w:val="en-GB" w:eastAsia="fr-FR"/>
        </w:rPr>
        <w:t>.</w:t>
      </w:r>
    </w:p>
    <w:p w14:paraId="76E0C7EF" w14:textId="2DCF5981" w:rsidR="00EE43ED" w:rsidRPr="00A4584E" w:rsidRDefault="00EA11B9" w:rsidP="00A4584E">
      <w:pPr>
        <w:pStyle w:val="Bullet1"/>
        <w:rPr>
          <w:lang w:val="en-US" w:eastAsia="fr-FR"/>
        </w:rPr>
      </w:pPr>
      <w:r w:rsidRPr="00A4584E">
        <w:rPr>
          <w:lang w:val="en-GB" w:eastAsia="fr-FR"/>
        </w:rPr>
        <w:t>C</w:t>
      </w:r>
      <w:r w:rsidR="00EE43ED" w:rsidRPr="00A4584E">
        <w:rPr>
          <w:lang w:val="en-GB" w:eastAsia="fr-FR"/>
        </w:rPr>
        <w:t>ollecting and circulating information about the activities of its members as well as encouraging, supporting and communicating recent developments</w:t>
      </w:r>
      <w:r w:rsidRPr="00A4584E">
        <w:rPr>
          <w:lang w:val="en-GB" w:eastAsia="fr-FR"/>
        </w:rPr>
        <w:t>.</w:t>
      </w:r>
    </w:p>
    <w:p w14:paraId="286302C7" w14:textId="2E6963C4"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 xml:space="preserve">acilitating mutual exchange of information with </w:t>
      </w:r>
      <w:r w:rsidR="00A97CA9" w:rsidRPr="00A4584E">
        <w:rPr>
          <w:lang w:val="en-GB" w:eastAsia="fr-FR"/>
        </w:rPr>
        <w:t>organization</w:t>
      </w:r>
      <w:r w:rsidR="00EE43ED" w:rsidRPr="00A4584E">
        <w:rPr>
          <w:lang w:val="en-GB" w:eastAsia="fr-FR"/>
        </w:rPr>
        <w:t xml:space="preserve">s representing the users of Marine </w:t>
      </w:r>
      <w:r w:rsidR="00EE43ED" w:rsidRPr="00A4584E">
        <w:rPr>
          <w:caps/>
          <w:lang w:val="en-GB" w:eastAsia="fr-FR"/>
        </w:rPr>
        <w:t>a</w:t>
      </w:r>
      <w:r w:rsidR="00EE43ED" w:rsidRPr="00A4584E">
        <w:rPr>
          <w:lang w:val="en-GB" w:eastAsia="fr-FR"/>
        </w:rPr>
        <w:t>ids to Navigation</w:t>
      </w:r>
      <w:r w:rsidRPr="00A4584E">
        <w:rPr>
          <w:lang w:val="en-GB" w:eastAsia="fr-FR"/>
        </w:rPr>
        <w:t>.</w:t>
      </w:r>
    </w:p>
    <w:p w14:paraId="796E55F2" w14:textId="5A1E22C1"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ormulating and publishing appropriate standards, recommendations and guidelines, manuals and other appropriate papers</w:t>
      </w:r>
      <w:r w:rsidRPr="00A4584E">
        <w:rPr>
          <w:lang w:val="en-GB" w:eastAsia="fr-FR"/>
        </w:rPr>
        <w:t>.</w:t>
      </w:r>
    </w:p>
    <w:p w14:paraId="18E413F6" w14:textId="0AD4AB86"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ncouraging members to take into account the development of multi-purpose systems which may also be used, for instance, to monitor the marine environment</w:t>
      </w:r>
      <w:r w:rsidRPr="00A4584E">
        <w:rPr>
          <w:lang w:val="en-GB" w:eastAsia="fr-FR"/>
        </w:rPr>
        <w:t>.</w:t>
      </w:r>
    </w:p>
    <w:p w14:paraId="00DE7F57" w14:textId="6CB971A1"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stablishing committees, working groups or other such bodies as may be appropriate to study special issues</w:t>
      </w:r>
      <w:r w:rsidR="00757AEC" w:rsidRPr="00A4584E">
        <w:rPr>
          <w:lang w:val="en-GB" w:eastAsia="fr-FR"/>
        </w:rPr>
        <w:t>.</w:t>
      </w:r>
    </w:p>
    <w:p w14:paraId="72C7DE35" w14:textId="28973F88" w:rsidR="00EE43ED" w:rsidRPr="00A4584E" w:rsidRDefault="00757AEC" w:rsidP="00A4584E">
      <w:pPr>
        <w:pStyle w:val="Bullet1"/>
        <w:rPr>
          <w:lang w:val="en-US"/>
        </w:rPr>
      </w:pPr>
      <w:r w:rsidRPr="00A4584E">
        <w:rPr>
          <w:lang w:val="en-GB" w:eastAsia="fr-FR"/>
        </w:rPr>
        <w:t>F</w:t>
      </w:r>
      <w:r w:rsidR="00EE43ED" w:rsidRPr="00A4584E">
        <w:rPr>
          <w:lang w:val="en-GB" w:eastAsia="fr-FR"/>
        </w:rPr>
        <w:t>acilitating assistance to services or organizations requesting help within the Marine Aids to Navigation and allied fields, whether technical, organi</w:t>
      </w:r>
      <w:r w:rsidR="00246D4F" w:rsidRPr="00A4584E">
        <w:rPr>
          <w:lang w:val="en-GB" w:eastAsia="fr-FR"/>
        </w:rPr>
        <w:t>z</w:t>
      </w:r>
      <w:r w:rsidR="00EE43ED" w:rsidRPr="00A4584E">
        <w:rPr>
          <w:lang w:val="en-GB" w:eastAsia="fr-FR"/>
        </w:rPr>
        <w:t>ational or training</w:t>
      </w:r>
      <w:r w:rsidRPr="00A4584E">
        <w:rPr>
          <w:lang w:val="en-GB" w:eastAsia="fr-FR"/>
        </w:rPr>
        <w:t>.</w:t>
      </w:r>
    </w:p>
    <w:p w14:paraId="78A685A6" w14:textId="19954F5E" w:rsidR="00B5315B" w:rsidRPr="00A4584E" w:rsidRDefault="00757AEC" w:rsidP="00A4584E">
      <w:pPr>
        <w:pStyle w:val="Bullet1"/>
        <w:rPr>
          <w:lang w:val="en-GB"/>
        </w:rPr>
      </w:pPr>
      <w:r w:rsidRPr="00A4584E">
        <w:rPr>
          <w:lang w:val="en-GB" w:eastAsia="fr-FR"/>
        </w:rPr>
        <w:t>O</w:t>
      </w:r>
      <w:r w:rsidR="00EE43ED" w:rsidRPr="00A4584E">
        <w:rPr>
          <w:lang w:val="en-GB" w:eastAsia="fr-FR"/>
        </w:rPr>
        <w:t xml:space="preserve">rganizing </w:t>
      </w:r>
      <w:r w:rsidR="00521DAC" w:rsidRPr="00A4584E">
        <w:rPr>
          <w:lang w:val="en-GB" w:eastAsia="fr-FR"/>
        </w:rPr>
        <w:t>c</w:t>
      </w:r>
      <w:r w:rsidR="00EE43ED" w:rsidRPr="00A4584E">
        <w:rPr>
          <w:lang w:val="en-GB" w:eastAsia="fr-FR"/>
        </w:rPr>
        <w:t xml:space="preserve">onferences, </w:t>
      </w:r>
      <w:r w:rsidR="00521DAC" w:rsidRPr="00A4584E">
        <w:rPr>
          <w:lang w:val="en-GB" w:eastAsia="fr-FR"/>
        </w:rPr>
        <w:t>s</w:t>
      </w:r>
      <w:r w:rsidR="00EE43ED" w:rsidRPr="00A4584E">
        <w:rPr>
          <w:lang w:val="en-GB" w:eastAsia="fr-FR"/>
        </w:rPr>
        <w:t>ymposia, seminars, workshops and other events relevant to its work.</w:t>
      </w:r>
    </w:p>
    <w:p w14:paraId="62FB7928" w14:textId="422A2E5B" w:rsidR="00B5315B" w:rsidRPr="00646A0A" w:rsidRDefault="00B5315B" w:rsidP="00B5315B">
      <w:pPr>
        <w:pStyle w:val="Article"/>
      </w:pPr>
      <w:r w:rsidRPr="00646A0A">
        <w:t xml:space="preserve"> </w:t>
      </w:r>
      <w:bookmarkStart w:id="24" w:name="_Toc97296092"/>
      <w:r w:rsidRPr="00646A0A">
        <w:t>-</w:t>
      </w:r>
      <w:r w:rsidR="00E374EE" w:rsidRPr="00646A0A">
        <w:t xml:space="preserve"> Relationship with other organiz</w:t>
      </w:r>
      <w:r w:rsidRPr="00646A0A">
        <w:t>ations</w:t>
      </w:r>
      <w:bookmarkEnd w:id="24"/>
    </w:p>
    <w:p w14:paraId="67767CE4" w14:textId="592E538E" w:rsidR="00B5315B" w:rsidRPr="00646A0A" w:rsidRDefault="00E374EE" w:rsidP="00B5315B">
      <w:pPr>
        <w:pStyle w:val="Corpsdetexte"/>
      </w:pPr>
      <w:r w:rsidRPr="00646A0A">
        <w:t>IALA will maintain liaison and cooperate with relevant intergovernmental, international and other organizations, offering specialized advice where appropriate.</w:t>
      </w:r>
    </w:p>
    <w:p w14:paraId="0A182696" w14:textId="77777777" w:rsidR="006D4C5D" w:rsidRPr="00646A0A" w:rsidRDefault="006D4C5D">
      <w:pPr>
        <w:spacing w:after="200" w:line="276" w:lineRule="auto"/>
        <w:rPr>
          <w:b/>
          <w:color w:val="407EC9"/>
          <w:sz w:val="28"/>
        </w:rPr>
      </w:pPr>
      <w:r w:rsidRPr="00646A0A">
        <w:br w:type="page"/>
      </w:r>
    </w:p>
    <w:p w14:paraId="48C4505C" w14:textId="607525A8" w:rsidR="00B5315B" w:rsidRPr="00646A0A" w:rsidRDefault="00B5315B" w:rsidP="00B5315B">
      <w:pPr>
        <w:pStyle w:val="Article"/>
      </w:pPr>
      <w:r w:rsidRPr="00646A0A">
        <w:lastRenderedPageBreak/>
        <w:t xml:space="preserve"> </w:t>
      </w:r>
      <w:bookmarkStart w:id="25" w:name="_Ref457821209"/>
      <w:bookmarkStart w:id="26" w:name="_Toc97296093"/>
      <w:r w:rsidRPr="00646A0A">
        <w:t>- Membership</w:t>
      </w:r>
      <w:bookmarkEnd w:id="25"/>
      <w:bookmarkEnd w:id="26"/>
    </w:p>
    <w:p w14:paraId="618A2427" w14:textId="2A3447C7" w:rsidR="00311AE3" w:rsidRPr="00646A0A" w:rsidRDefault="0062057D" w:rsidP="00753C9B">
      <w:pPr>
        <w:pStyle w:val="ArticleHeading2"/>
        <w:numPr>
          <w:ilvl w:val="0"/>
          <w:numId w:val="79"/>
        </w:numPr>
        <w:tabs>
          <w:tab w:val="clear" w:pos="851"/>
        </w:tabs>
        <w:ind w:left="851" w:hanging="851"/>
      </w:pPr>
      <w:bookmarkStart w:id="27" w:name="_Toc84434522"/>
      <w:bookmarkStart w:id="28" w:name="_Toc97296094"/>
      <w:r w:rsidRPr="00646A0A">
        <w:t>Member Groups</w:t>
      </w:r>
      <w:bookmarkEnd w:id="27"/>
      <w:bookmarkEnd w:id="28"/>
    </w:p>
    <w:p w14:paraId="288DDEBE" w14:textId="77777777" w:rsidR="00311AE3" w:rsidRPr="00646A0A" w:rsidRDefault="00311AE3" w:rsidP="00311AE3">
      <w:pPr>
        <w:pStyle w:val="Heading2separationline"/>
      </w:pPr>
    </w:p>
    <w:p w14:paraId="214F7CA6" w14:textId="77777777" w:rsidR="004F1EE2" w:rsidRPr="00646A0A" w:rsidRDefault="004F1EE2" w:rsidP="004F1EE2">
      <w:pPr>
        <w:pStyle w:val="Corpsdetexte"/>
      </w:pPr>
      <w:r w:rsidRPr="00646A0A">
        <w:t>IALA comprises National members, Associate members, Industrial members and Honorary members.</w:t>
      </w:r>
    </w:p>
    <w:p w14:paraId="016DA5A1" w14:textId="33DBAE6A" w:rsidR="004F1EE2" w:rsidRPr="00A4584E" w:rsidRDefault="004F1EE2" w:rsidP="00A4584E">
      <w:pPr>
        <w:pStyle w:val="Bullet1"/>
        <w:rPr>
          <w:lang w:val="en-US" w:eastAsia="fr-FR"/>
        </w:rPr>
      </w:pPr>
      <w:r w:rsidRPr="00A4584E">
        <w:rPr>
          <w:bCs/>
          <w:lang w:val="en-GB" w:eastAsia="fr-FR"/>
        </w:rPr>
        <w:t>National membership</w:t>
      </w:r>
      <w:r w:rsidRPr="00A4584E">
        <w:rPr>
          <w:lang w:val="en-GB" w:eastAsia="fr-FR"/>
        </w:rPr>
        <w:t xml:space="preserve"> may be applied for by a </w:t>
      </w:r>
      <w:r w:rsidR="00386310">
        <w:rPr>
          <w:lang w:val="en-GB" w:eastAsia="fr-FR"/>
        </w:rPr>
        <w:t>national authority</w:t>
      </w:r>
      <w:r w:rsidRPr="00A4584E">
        <w:rPr>
          <w:lang w:val="en-GB" w:eastAsia="fr-FR"/>
        </w:rPr>
        <w:t xml:space="preserve"> of any country, or any part of that country, legally responsible for the provision, maintenance or operation of Marine Aids to Navigation within that country, or any part of that country (hereinafter referred to as </w:t>
      </w:r>
      <w:r w:rsidR="00386310">
        <w:rPr>
          <w:lang w:val="en-GB" w:eastAsia="fr-FR"/>
        </w:rPr>
        <w:t>national authority</w:t>
      </w:r>
      <w:r w:rsidRPr="00A4584E">
        <w:rPr>
          <w:lang w:val="en-GB" w:eastAsia="fr-FR"/>
        </w:rPr>
        <w:t>).</w:t>
      </w:r>
    </w:p>
    <w:p w14:paraId="6677C33D" w14:textId="0DBEE384" w:rsidR="004F1EE2" w:rsidRPr="00A4584E" w:rsidRDefault="004F1EE2" w:rsidP="00A4584E">
      <w:pPr>
        <w:pStyle w:val="Bullet1"/>
        <w:rPr>
          <w:lang w:val="en-US" w:eastAsia="fr-FR"/>
        </w:rPr>
      </w:pPr>
      <w:r w:rsidRPr="00A4584E">
        <w:rPr>
          <w:bCs/>
          <w:lang w:val="en-GB" w:eastAsia="fr-FR"/>
        </w:rPr>
        <w:t>Associate membership</w:t>
      </w:r>
      <w:r w:rsidRPr="00A4584E">
        <w:rPr>
          <w:lang w:val="en-GB" w:eastAsia="fr-FR"/>
        </w:rPr>
        <w:t xml:space="preserve"> may be applied for by any other service, </w:t>
      </w:r>
      <w:r w:rsidR="00F67AE2" w:rsidRPr="00A4584E">
        <w:rPr>
          <w:lang w:val="en-GB" w:eastAsia="fr-FR"/>
        </w:rPr>
        <w:t>organization</w:t>
      </w:r>
      <w:r w:rsidRPr="00A4584E">
        <w:rPr>
          <w:lang w:val="en-GB" w:eastAsia="fr-FR"/>
        </w:rPr>
        <w:t xml:space="preserve"> or scientific agency that is concerned with Marine Aids to Navigation or related matters.</w:t>
      </w:r>
    </w:p>
    <w:p w14:paraId="1B89EC61" w14:textId="6F2AEB9C" w:rsidR="004F1EE2" w:rsidRPr="00A4584E" w:rsidRDefault="004F1EE2" w:rsidP="00A4584E">
      <w:pPr>
        <w:pStyle w:val="Bullet1"/>
        <w:rPr>
          <w:lang w:val="en-US" w:eastAsia="fr-FR"/>
        </w:rPr>
      </w:pPr>
      <w:r w:rsidRPr="00A4584E">
        <w:rPr>
          <w:bCs/>
          <w:lang w:val="en-GB" w:eastAsia="fr-FR"/>
        </w:rPr>
        <w:t>Industrial membership</w:t>
      </w:r>
      <w:r w:rsidRPr="00A4584E">
        <w:rPr>
          <w:lang w:val="en-GB" w:eastAsia="fr-FR"/>
        </w:rPr>
        <w:t xml:space="preserve"> may be applied for by manufacturers and distributors of Marine Aids to Navigation equipment for sale, or </w:t>
      </w:r>
      <w:r w:rsidR="00F67AE2" w:rsidRPr="00A4584E">
        <w:rPr>
          <w:lang w:val="en-GB" w:eastAsia="fr-FR"/>
        </w:rPr>
        <w:t>organization</w:t>
      </w:r>
      <w:r w:rsidRPr="00A4584E">
        <w:rPr>
          <w:lang w:val="en-GB" w:eastAsia="fr-FR"/>
        </w:rPr>
        <w:t>s providing Marine Aids to Navigation services or technical advice under contract.</w:t>
      </w:r>
    </w:p>
    <w:p w14:paraId="3DBE3EE8" w14:textId="153E15CA" w:rsidR="00B5315B" w:rsidRPr="00A4584E" w:rsidRDefault="004F1EE2" w:rsidP="00A4584E">
      <w:pPr>
        <w:pStyle w:val="Bullet1"/>
        <w:rPr>
          <w:lang w:val="en-US" w:eastAsia="fr-FR"/>
        </w:rPr>
      </w:pPr>
      <w:r w:rsidRPr="00A4584E">
        <w:rPr>
          <w:bCs/>
          <w:lang w:val="en-GB" w:eastAsia="fr-FR"/>
        </w:rPr>
        <w:t>Honorary membership</w:t>
      </w:r>
      <w:r w:rsidRPr="00A4584E">
        <w:rPr>
          <w:b/>
          <w:lang w:val="en-GB" w:eastAsia="fr-FR"/>
        </w:rPr>
        <w:t xml:space="preserve"> </w:t>
      </w:r>
      <w:r w:rsidRPr="00A4584E">
        <w:rPr>
          <w:lang w:val="en-GB" w:eastAsia="fr-FR"/>
        </w:rPr>
        <w:t>may be conferred for life upon any individual who is considered by the Council to have made an important contribution to the work of IALA.</w:t>
      </w:r>
    </w:p>
    <w:p w14:paraId="399DF179" w14:textId="78D58F0B" w:rsidR="00B5315B" w:rsidRPr="00646A0A" w:rsidRDefault="00B5315B" w:rsidP="00753C9B">
      <w:pPr>
        <w:pStyle w:val="ArticleHeading2"/>
        <w:numPr>
          <w:ilvl w:val="0"/>
          <w:numId w:val="79"/>
        </w:numPr>
        <w:tabs>
          <w:tab w:val="clear" w:pos="851"/>
        </w:tabs>
        <w:ind w:left="851" w:hanging="851"/>
      </w:pPr>
      <w:bookmarkStart w:id="29" w:name="_Toc84434523"/>
      <w:bookmarkStart w:id="30" w:name="_Toc97296095"/>
      <w:r w:rsidRPr="00646A0A">
        <w:t>Applications for membership</w:t>
      </w:r>
      <w:bookmarkEnd w:id="29"/>
      <w:bookmarkEnd w:id="30"/>
    </w:p>
    <w:p w14:paraId="0C814288" w14:textId="77777777" w:rsidR="00311AE3" w:rsidRPr="00646A0A" w:rsidRDefault="00311AE3" w:rsidP="00311AE3">
      <w:pPr>
        <w:pStyle w:val="Heading2separationline"/>
      </w:pPr>
    </w:p>
    <w:p w14:paraId="1FCF0910" w14:textId="26927744" w:rsidR="00DD0B87" w:rsidRPr="00646A0A" w:rsidRDefault="00DD0B87" w:rsidP="00DD0B87">
      <w:pPr>
        <w:pStyle w:val="Corpsdetexte"/>
      </w:pPr>
      <w:r w:rsidRPr="00646A0A">
        <w:t xml:space="preserve">All applications for membership and changes in the type of membership are subject to acceptance by the Council. The Council may require an application for Industrial or Associate membership to be reviewed by a </w:t>
      </w:r>
      <w:r w:rsidR="00386310">
        <w:t>n</w:t>
      </w:r>
      <w:r w:rsidRPr="00646A0A">
        <w:t xml:space="preserve">ational </w:t>
      </w:r>
      <w:r w:rsidR="00386310">
        <w:t>a</w:t>
      </w:r>
      <w:r w:rsidRPr="00646A0A">
        <w:t>uthority of the area where the applicant carries out his activities or has his principal place of business.</w:t>
      </w:r>
    </w:p>
    <w:p w14:paraId="61920753" w14:textId="649B74EA" w:rsidR="00B5315B" w:rsidRPr="00646A0A" w:rsidRDefault="00DD0B87" w:rsidP="00DD0B87">
      <w:pPr>
        <w:pStyle w:val="Corpsdetexte"/>
      </w:pPr>
      <w:r w:rsidRPr="00646A0A">
        <w:rPr>
          <w:rFonts w:ascii="Calibri" w:hAnsi="Calibri" w:cs="Arial"/>
        </w:rPr>
        <w:t>Application for membership constitutes an agreement to pay the appropriate annual contribution as laid down from time to time.</w:t>
      </w:r>
    </w:p>
    <w:p w14:paraId="5A7215BB" w14:textId="797A6C05" w:rsidR="00B5315B" w:rsidRPr="00646A0A" w:rsidRDefault="00B5315B" w:rsidP="00753C9B">
      <w:pPr>
        <w:pStyle w:val="ArticleHeading2"/>
        <w:numPr>
          <w:ilvl w:val="0"/>
          <w:numId w:val="79"/>
        </w:numPr>
        <w:tabs>
          <w:tab w:val="clear" w:pos="851"/>
        </w:tabs>
        <w:ind w:left="851" w:hanging="851"/>
      </w:pPr>
      <w:bookmarkStart w:id="31" w:name="_Toc84434524"/>
      <w:bookmarkStart w:id="32" w:name="_Toc97296096"/>
      <w:r w:rsidRPr="00646A0A">
        <w:t>Suspension or termination of membership</w:t>
      </w:r>
      <w:bookmarkEnd w:id="31"/>
      <w:bookmarkEnd w:id="32"/>
    </w:p>
    <w:p w14:paraId="22D871F2" w14:textId="77777777" w:rsidR="00311AE3" w:rsidRPr="00646A0A" w:rsidRDefault="00311AE3" w:rsidP="00311AE3">
      <w:pPr>
        <w:pStyle w:val="Heading2separationline"/>
      </w:pPr>
    </w:p>
    <w:p w14:paraId="65B89F1E" w14:textId="24DB8774" w:rsidR="00B5315B" w:rsidRPr="00646A0A" w:rsidRDefault="00B5315B" w:rsidP="00753C9B">
      <w:pPr>
        <w:pStyle w:val="ArticleHeading3"/>
        <w:numPr>
          <w:ilvl w:val="0"/>
          <w:numId w:val="80"/>
        </w:numPr>
        <w:ind w:hanging="4265"/>
      </w:pPr>
      <w:bookmarkStart w:id="33" w:name="_Toc84434525"/>
      <w:r w:rsidRPr="00646A0A">
        <w:t>Some or all membership rights may be suspended</w:t>
      </w:r>
      <w:r w:rsidR="006750C6" w:rsidRPr="00646A0A">
        <w:t>:</w:t>
      </w:r>
      <w:bookmarkEnd w:id="33"/>
    </w:p>
    <w:p w14:paraId="76BD2939" w14:textId="74DFBFDC"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00DE1127" w:rsidRPr="00A4584E">
        <w:rPr>
          <w:lang w:val="en-GB"/>
        </w:rPr>
        <w:t>; or</w:t>
      </w:r>
    </w:p>
    <w:p w14:paraId="51E35C0D" w14:textId="1F85B721" w:rsidR="00B5315B" w:rsidRPr="00A4584E" w:rsidRDefault="00B5315B" w:rsidP="009B389B">
      <w:pPr>
        <w:pStyle w:val="Bullet1"/>
        <w:rPr>
          <w:lang w:val="en-GB"/>
        </w:rPr>
      </w:pPr>
      <w:r w:rsidRPr="00A4584E">
        <w:rPr>
          <w:lang w:val="en-GB"/>
        </w:rPr>
        <w:t>by decision of the Council for any justifiable cause in the best interest of IALA</w:t>
      </w:r>
    </w:p>
    <w:p w14:paraId="1A4F51BD" w14:textId="77777777" w:rsidR="00B5315B" w:rsidRPr="00646A0A" w:rsidRDefault="00B5315B" w:rsidP="00311AE3">
      <w:pPr>
        <w:pStyle w:val="Corpsdetexte"/>
      </w:pPr>
      <w:r w:rsidRPr="00646A0A">
        <w:t>until the member has met such financial or other obligations.</w:t>
      </w:r>
    </w:p>
    <w:p w14:paraId="3AA54133" w14:textId="6072BBFA" w:rsidR="00B5315B" w:rsidRPr="00646A0A" w:rsidRDefault="00B5315B" w:rsidP="00753C9B">
      <w:pPr>
        <w:pStyle w:val="ArticleHeading3"/>
        <w:numPr>
          <w:ilvl w:val="0"/>
          <w:numId w:val="80"/>
        </w:numPr>
        <w:ind w:hanging="4265"/>
      </w:pPr>
      <w:bookmarkStart w:id="34" w:name="_Toc84434526"/>
      <w:r w:rsidRPr="00646A0A">
        <w:t>Membership may be terminated:</w:t>
      </w:r>
      <w:bookmarkEnd w:id="34"/>
    </w:p>
    <w:p w14:paraId="70C31A9D" w14:textId="359EC05B" w:rsidR="00B5315B" w:rsidRPr="00A4584E" w:rsidRDefault="00B5315B" w:rsidP="009B389B">
      <w:pPr>
        <w:pStyle w:val="Bullet1"/>
        <w:rPr>
          <w:lang w:val="en-GB"/>
        </w:rPr>
      </w:pPr>
      <w:r w:rsidRPr="00A4584E">
        <w:rPr>
          <w:lang w:val="en-GB"/>
        </w:rPr>
        <w:t>by resignation of the member;</w:t>
      </w:r>
    </w:p>
    <w:p w14:paraId="07E0F81E" w14:textId="3AB7FD04"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Pr="00A4584E">
        <w:rPr>
          <w:lang w:val="en-GB"/>
        </w:rPr>
        <w:t>; or</w:t>
      </w:r>
    </w:p>
    <w:p w14:paraId="58180EC0" w14:textId="11BBB545" w:rsidR="00B5315B" w:rsidRPr="00A4584E" w:rsidRDefault="00B5315B" w:rsidP="009B389B">
      <w:pPr>
        <w:pStyle w:val="Bullet1"/>
        <w:rPr>
          <w:lang w:val="en-GB"/>
        </w:rPr>
      </w:pPr>
      <w:r w:rsidRPr="00A4584E">
        <w:rPr>
          <w:lang w:val="en-GB"/>
        </w:rPr>
        <w:t>by decision of the Council for any justifiable cause in the best interest of IALA.</w:t>
      </w:r>
    </w:p>
    <w:p w14:paraId="062392E2" w14:textId="78846F02" w:rsidR="00B5315B" w:rsidRPr="00646A0A" w:rsidRDefault="00311AE3" w:rsidP="00012552">
      <w:pPr>
        <w:pStyle w:val="Article"/>
      </w:pPr>
      <w:r w:rsidRPr="00646A0A">
        <w:t xml:space="preserve"> </w:t>
      </w:r>
      <w:bookmarkStart w:id="35" w:name="_Toc97296097"/>
      <w:r w:rsidRPr="00646A0A">
        <w:t xml:space="preserve">- </w:t>
      </w:r>
      <w:r w:rsidR="00B5315B" w:rsidRPr="00646A0A">
        <w:t>Seat</w:t>
      </w:r>
      <w:bookmarkEnd w:id="35"/>
    </w:p>
    <w:p w14:paraId="69E35090" w14:textId="11C857D1" w:rsidR="00B5315B" w:rsidRPr="00646A0A" w:rsidRDefault="00B5315B" w:rsidP="00311AE3">
      <w:pPr>
        <w:pStyle w:val="Corpsdetexte"/>
      </w:pPr>
      <w:r w:rsidRPr="00646A0A">
        <w:t>The Headquarters and registered office of IALA is in the vicinity of Paris in Saint Germain en Laye, France.</w:t>
      </w:r>
      <w:r w:rsidR="0042072D" w:rsidRPr="00646A0A">
        <w:t xml:space="preserve"> </w:t>
      </w:r>
      <w:r w:rsidRPr="00646A0A">
        <w:t xml:space="preserve">The location of the Headquarters may be changed by decision of the IALA Council, which will be </w:t>
      </w:r>
      <w:r w:rsidR="00454880" w:rsidRPr="00646A0A">
        <w:t>ratified</w:t>
      </w:r>
      <w:r w:rsidRPr="00646A0A">
        <w:t xml:space="preserve"> by the General Assembly.</w:t>
      </w:r>
    </w:p>
    <w:p w14:paraId="6F590C68" w14:textId="562D8B45" w:rsidR="00B5315B" w:rsidRPr="00646A0A" w:rsidRDefault="00311AE3" w:rsidP="00311AE3">
      <w:pPr>
        <w:pStyle w:val="Article"/>
      </w:pPr>
      <w:r w:rsidRPr="00646A0A">
        <w:t xml:space="preserve"> </w:t>
      </w:r>
      <w:bookmarkStart w:id="36" w:name="_Toc97296098"/>
      <w:r w:rsidRPr="00646A0A">
        <w:t xml:space="preserve">- </w:t>
      </w:r>
      <w:r w:rsidR="00B5315B" w:rsidRPr="00646A0A">
        <w:t>General Assembly</w:t>
      </w:r>
      <w:bookmarkEnd w:id="36"/>
    </w:p>
    <w:p w14:paraId="4E6585BA" w14:textId="172B2FEB" w:rsidR="00B5315B" w:rsidRPr="00646A0A" w:rsidRDefault="00B5315B" w:rsidP="00311AE3">
      <w:pPr>
        <w:pStyle w:val="Corpsdetexte"/>
      </w:pPr>
      <w:r w:rsidRPr="00646A0A">
        <w:t>General Assemblies of members are held at intervals not exceeding five years and, normally, concurrently with IALA Conferences. A General Assembly will be convened by order of the Council (see</w:t>
      </w:r>
      <w:r w:rsidR="00C425F1" w:rsidRPr="00646A0A">
        <w:t xml:space="preserve"> </w:t>
      </w:r>
      <w:r w:rsidR="00C425F1" w:rsidRPr="00646A0A">
        <w:fldChar w:fldCharType="begin"/>
      </w:r>
      <w:r w:rsidR="00C425F1" w:rsidRPr="00646A0A">
        <w:instrText xml:space="preserve"> REF _Ref457738121 \w \h </w:instrText>
      </w:r>
      <w:r w:rsidR="00C425F1" w:rsidRPr="00646A0A">
        <w:fldChar w:fldCharType="separate"/>
      </w:r>
      <w:r w:rsidR="00E56BF4">
        <w:t>Article 8</w:t>
      </w:r>
      <w:r w:rsidR="00C425F1" w:rsidRPr="00646A0A">
        <w:fldChar w:fldCharType="end"/>
      </w:r>
      <w:r w:rsidRPr="00646A0A">
        <w:t>).</w:t>
      </w:r>
    </w:p>
    <w:p w14:paraId="67E44FEE" w14:textId="77777777" w:rsidR="0062749D" w:rsidRPr="00A4584E" w:rsidRDefault="0062749D" w:rsidP="0062749D">
      <w:pPr>
        <w:pStyle w:val="Corpsdetexte"/>
      </w:pPr>
      <w:r w:rsidRPr="00A4584E">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A4584E" w:rsidRDefault="0062749D" w:rsidP="0062749D">
      <w:pPr>
        <w:pStyle w:val="Corpsdetexte"/>
      </w:pPr>
      <w:r w:rsidRPr="00A4584E">
        <w:t>The quorum for a meeting of the General Assembly or a postal or electronic vote is one third of all National members, one of whom must be the President or Vice President.</w:t>
      </w:r>
    </w:p>
    <w:p w14:paraId="43BC67DB" w14:textId="3CB4DE25" w:rsidR="00B5315B" w:rsidRPr="00646A0A" w:rsidRDefault="00B5315B" w:rsidP="00753C9B">
      <w:pPr>
        <w:pStyle w:val="ArticleHeading2"/>
        <w:numPr>
          <w:ilvl w:val="0"/>
          <w:numId w:val="81"/>
        </w:numPr>
        <w:tabs>
          <w:tab w:val="clear" w:pos="851"/>
        </w:tabs>
        <w:ind w:left="851" w:hanging="851"/>
      </w:pPr>
      <w:bookmarkStart w:id="37" w:name="_Toc84434527"/>
      <w:bookmarkStart w:id="38" w:name="_Toc97296099"/>
      <w:r w:rsidRPr="00646A0A">
        <w:t>Functions of the General Assembly</w:t>
      </w:r>
      <w:bookmarkEnd w:id="37"/>
      <w:bookmarkEnd w:id="38"/>
    </w:p>
    <w:p w14:paraId="623FD229" w14:textId="77777777" w:rsidR="00986E4C" w:rsidRPr="00646A0A" w:rsidRDefault="00986E4C" w:rsidP="00986E4C">
      <w:pPr>
        <w:pStyle w:val="Heading2separationline"/>
      </w:pPr>
    </w:p>
    <w:p w14:paraId="2DE90E88" w14:textId="77777777" w:rsidR="00B5315B" w:rsidRPr="00646A0A" w:rsidRDefault="00B5315B" w:rsidP="00986E4C">
      <w:pPr>
        <w:pStyle w:val="Corpsdetexte"/>
      </w:pPr>
      <w:r w:rsidRPr="00646A0A">
        <w:t>The General Assembly, among other things:</w:t>
      </w:r>
    </w:p>
    <w:p w14:paraId="60DF464E" w14:textId="4D649E4D" w:rsidR="00B5315B" w:rsidRPr="00A4584E" w:rsidRDefault="00AC2007">
      <w:pPr>
        <w:pStyle w:val="Bullet1"/>
        <w:rPr>
          <w:lang w:val="en-GB"/>
        </w:rPr>
      </w:pPr>
      <w:r w:rsidRPr="00A4584E">
        <w:rPr>
          <w:lang w:val="en-GB"/>
        </w:rPr>
        <w:t>D</w:t>
      </w:r>
      <w:r w:rsidR="00B5315B" w:rsidRPr="00A4584E">
        <w:rPr>
          <w:lang w:val="en-GB"/>
        </w:rPr>
        <w:t>ecides the overall policy of IALA</w:t>
      </w:r>
      <w:r w:rsidRPr="00A4584E">
        <w:rPr>
          <w:lang w:val="en-GB"/>
        </w:rPr>
        <w:t>.</w:t>
      </w:r>
    </w:p>
    <w:p w14:paraId="70990270" w14:textId="3C313C67" w:rsidR="00B5315B" w:rsidRPr="00A4584E" w:rsidRDefault="00AC2007">
      <w:pPr>
        <w:pStyle w:val="Bullet1"/>
        <w:rPr>
          <w:lang w:val="en-GB"/>
        </w:rPr>
      </w:pPr>
      <w:r w:rsidRPr="00A4584E">
        <w:rPr>
          <w:lang w:val="en-GB"/>
        </w:rPr>
        <w:t>E</w:t>
      </w:r>
      <w:r w:rsidR="00B5315B" w:rsidRPr="00A4584E">
        <w:rPr>
          <w:lang w:val="en-GB"/>
        </w:rPr>
        <w:t>lects the membe</w:t>
      </w:r>
      <w:r w:rsidR="00DE1127" w:rsidRPr="00A4584E">
        <w:rPr>
          <w:lang w:val="en-GB"/>
        </w:rPr>
        <w:t xml:space="preserve">rs of the Council (see </w:t>
      </w:r>
      <w:r w:rsidR="00DE1127" w:rsidRPr="00A4584E">
        <w:rPr>
          <w:lang w:val="en-GB"/>
        </w:rPr>
        <w:fldChar w:fldCharType="begin"/>
      </w:r>
      <w:r w:rsidR="00DE1127" w:rsidRPr="00A4584E">
        <w:rPr>
          <w:lang w:val="en-GB"/>
        </w:rPr>
        <w:instrText xml:space="preserve"> REF _Ref457738121 \w \h </w:instrText>
      </w:r>
      <w:r w:rsidR="008B3B2F">
        <w:rPr>
          <w:lang w:val="en-GB"/>
        </w:rPr>
        <w:instrText xml:space="preserve"> \* MERGEFORMAT </w:instrText>
      </w:r>
      <w:r w:rsidR="00DE1127" w:rsidRPr="00A4584E">
        <w:rPr>
          <w:lang w:val="en-GB"/>
        </w:rPr>
      </w:r>
      <w:r w:rsidR="00DE1127" w:rsidRPr="00A4584E">
        <w:rPr>
          <w:lang w:val="en-GB"/>
        </w:rPr>
        <w:fldChar w:fldCharType="separate"/>
      </w:r>
      <w:r w:rsidR="00E56BF4">
        <w:rPr>
          <w:lang w:val="en-GB"/>
        </w:rPr>
        <w:t>Article 8</w:t>
      </w:r>
      <w:r w:rsidR="00DE1127" w:rsidRPr="00A4584E">
        <w:rPr>
          <w:lang w:val="en-GB"/>
        </w:rPr>
        <w:fldChar w:fldCharType="end"/>
      </w:r>
      <w:r w:rsidR="00B5315B" w:rsidRPr="00A4584E">
        <w:rPr>
          <w:lang w:val="en-GB"/>
        </w:rPr>
        <w:t>).</w:t>
      </w:r>
      <w:r w:rsidR="0042072D" w:rsidRPr="00A4584E">
        <w:rPr>
          <w:lang w:val="en-GB"/>
        </w:rPr>
        <w:t xml:space="preserve"> </w:t>
      </w:r>
      <w:r w:rsidR="00386310">
        <w:rPr>
          <w:lang w:val="en-GB"/>
        </w:rPr>
        <w:t>C</w:t>
      </w:r>
      <w:r w:rsidR="00B5315B" w:rsidRPr="00A4584E">
        <w:rPr>
          <w:lang w:val="en-GB"/>
        </w:rPr>
        <w:t>ouncillors are elected for the period between two General Assemblies. Councillors may be re-elected</w:t>
      </w:r>
    </w:p>
    <w:p w14:paraId="38FF764D" w14:textId="24482DF6" w:rsidR="00B5315B" w:rsidRPr="00A4584E" w:rsidRDefault="00AC2007">
      <w:pPr>
        <w:pStyle w:val="Bullet1"/>
        <w:rPr>
          <w:lang w:val="en-GB"/>
        </w:rPr>
      </w:pPr>
      <w:r w:rsidRPr="00A4584E">
        <w:rPr>
          <w:lang w:val="en-GB"/>
        </w:rPr>
        <w:t>D</w:t>
      </w:r>
      <w:r w:rsidR="00B5315B" w:rsidRPr="00A4584E">
        <w:rPr>
          <w:lang w:val="en-GB"/>
        </w:rPr>
        <w:t>ecides u</w:t>
      </w:r>
      <w:r w:rsidR="00A747BA" w:rsidRPr="00A4584E">
        <w:rPr>
          <w:lang w:val="en-GB"/>
        </w:rPr>
        <w:t>pon changes to the Constitution</w:t>
      </w:r>
      <w:r w:rsidRPr="00A4584E">
        <w:rPr>
          <w:lang w:val="en-GB"/>
        </w:rPr>
        <w:t>.</w:t>
      </w:r>
    </w:p>
    <w:p w14:paraId="34C2C95B" w14:textId="001803C6" w:rsidR="00A747BA" w:rsidRPr="00A4584E" w:rsidRDefault="00AC2007">
      <w:pPr>
        <w:pStyle w:val="Bullet1"/>
        <w:rPr>
          <w:lang w:val="en-GB"/>
        </w:rPr>
      </w:pPr>
      <w:r w:rsidRPr="00A4584E">
        <w:rPr>
          <w:lang w:val="en-GB"/>
        </w:rPr>
        <w:t>A</w:t>
      </w:r>
      <w:r w:rsidR="00A747BA" w:rsidRPr="00A4584E">
        <w:rPr>
          <w:lang w:val="en-GB"/>
        </w:rPr>
        <w:t>pproves IALA standards.</w:t>
      </w:r>
    </w:p>
    <w:p w14:paraId="77FE0820" w14:textId="25E71D31" w:rsidR="00B5315B" w:rsidRPr="00646A0A" w:rsidRDefault="00B5315B" w:rsidP="00753C9B">
      <w:pPr>
        <w:pStyle w:val="ArticleHeading2"/>
        <w:numPr>
          <w:ilvl w:val="0"/>
          <w:numId w:val="81"/>
        </w:numPr>
        <w:tabs>
          <w:tab w:val="clear" w:pos="851"/>
        </w:tabs>
        <w:ind w:left="851" w:hanging="851"/>
      </w:pPr>
      <w:bookmarkStart w:id="39" w:name="_Toc84434528"/>
      <w:bookmarkStart w:id="40" w:name="_Toc97296100"/>
      <w:r w:rsidRPr="00646A0A">
        <w:t>Rules on participation</w:t>
      </w:r>
      <w:bookmarkEnd w:id="39"/>
      <w:bookmarkEnd w:id="40"/>
    </w:p>
    <w:p w14:paraId="2D08360C" w14:textId="77777777" w:rsidR="004E3FCE" w:rsidRPr="00646A0A" w:rsidRDefault="004E3FCE" w:rsidP="004E3FCE">
      <w:pPr>
        <w:pStyle w:val="Heading2separationline"/>
      </w:pPr>
    </w:p>
    <w:p w14:paraId="4ED6E120" w14:textId="0A6013F0" w:rsidR="00B5315B" w:rsidRPr="00646A0A" w:rsidRDefault="00B5315B" w:rsidP="00986E4C">
      <w:pPr>
        <w:pStyle w:val="Corpsdetexte"/>
      </w:pPr>
      <w:r w:rsidRPr="00646A0A">
        <w:t>Members of all categories may attend General Assemblies.</w:t>
      </w:r>
    </w:p>
    <w:p w14:paraId="2487610B" w14:textId="35DA719D" w:rsidR="00B5315B" w:rsidRPr="00646A0A" w:rsidRDefault="00B5315B" w:rsidP="00753C9B">
      <w:pPr>
        <w:pStyle w:val="ArticleHeading2"/>
        <w:numPr>
          <w:ilvl w:val="0"/>
          <w:numId w:val="81"/>
        </w:numPr>
        <w:tabs>
          <w:tab w:val="clear" w:pos="851"/>
        </w:tabs>
        <w:ind w:left="851" w:hanging="851"/>
      </w:pPr>
      <w:bookmarkStart w:id="41" w:name="_Toc84434529"/>
      <w:bookmarkStart w:id="42" w:name="_Toc97296101"/>
      <w:r w:rsidRPr="00646A0A">
        <w:t>Rules on voting</w:t>
      </w:r>
      <w:bookmarkEnd w:id="41"/>
      <w:bookmarkEnd w:id="42"/>
    </w:p>
    <w:p w14:paraId="2F0E3EBB" w14:textId="77777777" w:rsidR="004E3FCE" w:rsidRPr="00646A0A" w:rsidRDefault="004E3FCE" w:rsidP="004E3FCE">
      <w:pPr>
        <w:pStyle w:val="Heading2separationline"/>
      </w:pPr>
    </w:p>
    <w:p w14:paraId="78A2A35B" w14:textId="4B92BDA3" w:rsidR="00B5315B" w:rsidRPr="00A4584E" w:rsidRDefault="00F131F1">
      <w:pPr>
        <w:pStyle w:val="Bullet1"/>
        <w:rPr>
          <w:lang w:val="en-GB"/>
        </w:rPr>
      </w:pPr>
      <w:r w:rsidRPr="00646A0A">
        <w:rPr>
          <w:lang w:val="en-GB"/>
        </w:rPr>
        <w:t>O</w:t>
      </w:r>
      <w:r w:rsidR="00B5315B" w:rsidRPr="00A4584E">
        <w:rPr>
          <w:lang w:val="en-GB"/>
        </w:rPr>
        <w:t>nly National members have voting rights at a General Assembly</w:t>
      </w:r>
      <w:r w:rsidR="00592D58" w:rsidRPr="00A4584E">
        <w:rPr>
          <w:lang w:val="en-GB"/>
        </w:rPr>
        <w:t>.</w:t>
      </w:r>
    </w:p>
    <w:p w14:paraId="1261DB63" w14:textId="6F70A7DE" w:rsidR="00B5315B" w:rsidRPr="0006670D" w:rsidRDefault="00F131F1" w:rsidP="0006670D">
      <w:pPr>
        <w:pStyle w:val="Bullet1"/>
        <w:rPr>
          <w:ins w:id="43" w:author="Francis Zachariae" w:date="2022-10-11T12:02:00Z"/>
          <w:lang w:val="en-GB"/>
        </w:rPr>
      </w:pPr>
      <w:r w:rsidRPr="00A4584E">
        <w:rPr>
          <w:lang w:val="en-GB"/>
        </w:rPr>
        <w:t>E</w:t>
      </w:r>
      <w:r w:rsidR="00B5315B" w:rsidRPr="00A4584E">
        <w:rPr>
          <w:lang w:val="en-GB"/>
        </w:rPr>
        <w:t>ach National member has one vote</w:t>
      </w:r>
      <w:r w:rsidR="00592D58" w:rsidRPr="00A4584E">
        <w:rPr>
          <w:lang w:val="en-GB"/>
        </w:rPr>
        <w:t>.</w:t>
      </w:r>
      <w:ins w:id="44" w:author="Francis Zachariae" w:date="2022-10-11T12:02:00Z">
        <w:r w:rsidR="0006670D" w:rsidRPr="0006670D">
          <w:rPr>
            <w:lang w:val="en-GB"/>
          </w:rPr>
          <w:t xml:space="preserve"> </w:t>
        </w:r>
        <w:r w:rsidR="0006670D">
          <w:rPr>
            <w:lang w:val="en-GB"/>
          </w:rPr>
          <w:t xml:space="preserve">When a country has more than </w:t>
        </w:r>
      </w:ins>
      <w:ins w:id="45" w:author="Francis Zachariae" w:date="2022-10-11T12:03:00Z">
        <w:r w:rsidR="0006670D">
          <w:rPr>
            <w:lang w:val="en-GB"/>
          </w:rPr>
          <w:t>one National member, that country still has only one vote.</w:t>
        </w:r>
      </w:ins>
    </w:p>
    <w:p w14:paraId="40820446" w14:textId="0D764788" w:rsidR="0006670D" w:rsidRPr="00A4584E" w:rsidDel="0006670D" w:rsidRDefault="0006670D">
      <w:pPr>
        <w:pStyle w:val="Bullet1"/>
        <w:rPr>
          <w:del w:id="46" w:author="Francis Zachariae" w:date="2022-10-11T12:02:00Z"/>
          <w:lang w:val="en-GB"/>
        </w:rPr>
      </w:pPr>
    </w:p>
    <w:p w14:paraId="4F2A2C39" w14:textId="03C8FD73" w:rsidR="00B5315B" w:rsidRPr="00A4584E" w:rsidRDefault="00F131F1">
      <w:pPr>
        <w:pStyle w:val="Bullet1"/>
        <w:rPr>
          <w:lang w:val="en-GB"/>
        </w:rPr>
      </w:pPr>
      <w:r w:rsidRPr="00A4584E">
        <w:rPr>
          <w:lang w:val="en-GB"/>
        </w:rPr>
        <w:t>D</w:t>
      </w:r>
      <w:r w:rsidR="00B5315B" w:rsidRPr="00A4584E">
        <w:rPr>
          <w:lang w:val="en-GB"/>
        </w:rPr>
        <w:t xml:space="preserve">ecisions of the General Assembly, other than those relating to the Constitution (see </w:t>
      </w:r>
      <w:r w:rsidR="00122265" w:rsidRPr="00A4584E">
        <w:rPr>
          <w:highlight w:val="yellow"/>
          <w:lang w:val="en-GB"/>
        </w:rPr>
        <w:fldChar w:fldCharType="begin"/>
      </w:r>
      <w:r w:rsidR="00122265" w:rsidRPr="00A4584E">
        <w:rPr>
          <w:lang w:val="en-GB"/>
        </w:rPr>
        <w:instrText xml:space="preserve"> REF _Ref457739606 \w \h </w:instrText>
      </w:r>
      <w:r w:rsidR="008B3B2F">
        <w:rPr>
          <w:highlight w:val="yellow"/>
          <w:lang w:val="en-GB"/>
        </w:rPr>
        <w:instrText xml:space="preserve"> \* MERGEFORMAT </w:instrText>
      </w:r>
      <w:r w:rsidR="00122265" w:rsidRPr="00A4584E">
        <w:rPr>
          <w:highlight w:val="yellow"/>
          <w:lang w:val="en-GB"/>
        </w:rPr>
      </w:r>
      <w:r w:rsidR="00122265" w:rsidRPr="00A4584E">
        <w:rPr>
          <w:highlight w:val="yellow"/>
          <w:lang w:val="en-GB"/>
        </w:rPr>
        <w:fldChar w:fldCharType="separate"/>
      </w:r>
      <w:r w:rsidR="00E56BF4">
        <w:rPr>
          <w:lang w:val="en-GB"/>
        </w:rPr>
        <w:t>Article 12</w:t>
      </w:r>
      <w:r w:rsidR="00122265" w:rsidRPr="00A4584E">
        <w:rPr>
          <w:highlight w:val="yellow"/>
          <w:lang w:val="en-GB"/>
        </w:rPr>
        <w:fldChar w:fldCharType="end"/>
      </w:r>
      <w:r w:rsidR="00B5315B" w:rsidRPr="00A4584E">
        <w:rPr>
          <w:lang w:val="en-GB"/>
        </w:rPr>
        <w:t>) are taken on a simple majority of the votes cast. In the event of a tie vote, the President shall have a second, and deciding, vote.</w:t>
      </w:r>
    </w:p>
    <w:p w14:paraId="3BD95DBB" w14:textId="58D0A035" w:rsidR="00B5315B" w:rsidRPr="00646A0A" w:rsidRDefault="00986E4C" w:rsidP="00986E4C">
      <w:pPr>
        <w:pStyle w:val="Article"/>
      </w:pPr>
      <w:r w:rsidRPr="00646A0A">
        <w:t xml:space="preserve"> </w:t>
      </w:r>
      <w:bookmarkStart w:id="47" w:name="_Ref457738121"/>
      <w:bookmarkStart w:id="48" w:name="_Toc97296102"/>
      <w:r w:rsidRPr="00646A0A">
        <w:t xml:space="preserve">- </w:t>
      </w:r>
      <w:r w:rsidR="00B5315B" w:rsidRPr="00646A0A">
        <w:t>Council</w:t>
      </w:r>
      <w:bookmarkEnd w:id="47"/>
      <w:bookmarkEnd w:id="48"/>
    </w:p>
    <w:p w14:paraId="480D32C0" w14:textId="59E716A4" w:rsidR="00CB5A9A" w:rsidRPr="00646A0A" w:rsidRDefault="00B5315B" w:rsidP="00753C9B">
      <w:pPr>
        <w:pStyle w:val="ArticleHeading2"/>
        <w:numPr>
          <w:ilvl w:val="0"/>
          <w:numId w:val="82"/>
        </w:numPr>
        <w:tabs>
          <w:tab w:val="clear" w:pos="851"/>
        </w:tabs>
        <w:ind w:left="851" w:hanging="863"/>
      </w:pPr>
      <w:bookmarkStart w:id="49" w:name="_Toc84434530"/>
      <w:bookmarkStart w:id="50" w:name="_Toc97296103"/>
      <w:r w:rsidRPr="00646A0A">
        <w:t>Election of the Council</w:t>
      </w:r>
      <w:bookmarkEnd w:id="49"/>
      <w:bookmarkEnd w:id="50"/>
    </w:p>
    <w:p w14:paraId="3BA8761F" w14:textId="77777777" w:rsidR="00CB5A9A" w:rsidRPr="00646A0A" w:rsidRDefault="00CB5A9A" w:rsidP="00911311">
      <w:pPr>
        <w:pStyle w:val="Heading2separationline"/>
      </w:pPr>
    </w:p>
    <w:p w14:paraId="088A90EC" w14:textId="6A98D8AC" w:rsidR="00B5315B" w:rsidRPr="00646A0A" w:rsidRDefault="00B5315B" w:rsidP="00986E4C">
      <w:pPr>
        <w:pStyle w:val="Corpsdetexte"/>
      </w:pPr>
      <w:r w:rsidRPr="00646A0A">
        <w:t xml:space="preserve">IALA is administered by a Council comprising up to twenty-one elected </w:t>
      </w:r>
      <w:r w:rsidR="00386310">
        <w:t>c</w:t>
      </w:r>
      <w:r w:rsidRPr="00646A0A">
        <w:t xml:space="preserve">ouncillors and three non-elected </w:t>
      </w:r>
      <w:r w:rsidR="00386310">
        <w:t>c</w:t>
      </w:r>
      <w:r w:rsidRPr="00646A0A">
        <w:t>ouncillors as follows:</w:t>
      </w:r>
    </w:p>
    <w:p w14:paraId="46E6640F" w14:textId="04BD3C4B" w:rsidR="00B5315B" w:rsidRPr="00C77D4E" w:rsidRDefault="00B5315B" w:rsidP="00A4584E">
      <w:pPr>
        <w:pStyle w:val="Bullet1"/>
      </w:pPr>
      <w:r w:rsidRPr="00A4584E">
        <w:rPr>
          <w:lang w:val="en-GB"/>
        </w:rPr>
        <w:t xml:space="preserve">Elected </w:t>
      </w:r>
      <w:r w:rsidR="00386310">
        <w:rPr>
          <w:lang w:val="en-GB"/>
        </w:rPr>
        <w:t>c</w:t>
      </w:r>
      <w:r w:rsidRPr="00A4584E">
        <w:rPr>
          <w:lang w:val="en-GB"/>
        </w:rPr>
        <w:t>ouncillors:</w:t>
      </w:r>
    </w:p>
    <w:p w14:paraId="0F996161" w14:textId="485EEE8D" w:rsidR="00B5315B" w:rsidRPr="00646A0A" w:rsidRDefault="00D7197B" w:rsidP="00A4584E">
      <w:pPr>
        <w:pStyle w:val="Bullet2"/>
        <w:jc w:val="both"/>
      </w:pPr>
      <w:r w:rsidRPr="00646A0A">
        <w:t>T</w:t>
      </w:r>
      <w:r w:rsidR="00B5315B" w:rsidRPr="00646A0A">
        <w:t xml:space="preserve">he </w:t>
      </w:r>
      <w:r w:rsidR="00386310">
        <w:t>h</w:t>
      </w:r>
      <w:r w:rsidR="00B5315B" w:rsidRPr="00646A0A">
        <w:t>eads of National member authorities or their representatives elected by ballot of all National members attending a General Assembly; only one National member from any country may be elected to the Council</w:t>
      </w:r>
      <w:r w:rsidRPr="00646A0A">
        <w:t>.</w:t>
      </w:r>
    </w:p>
    <w:p w14:paraId="0A39761F" w14:textId="796FE0EF" w:rsidR="00B5315B" w:rsidRPr="00646A0A" w:rsidRDefault="00013F41" w:rsidP="00A4584E">
      <w:pPr>
        <w:pStyle w:val="Bullet2"/>
        <w:jc w:val="both"/>
      </w:pPr>
      <w:r w:rsidRPr="00646A0A">
        <w:t>E</w:t>
      </w:r>
      <w:r w:rsidR="00B5315B" w:rsidRPr="00646A0A">
        <w:t xml:space="preserve">lected </w:t>
      </w:r>
      <w:r w:rsidR="00386310">
        <w:t>c</w:t>
      </w:r>
      <w:r w:rsidR="00B5315B" w:rsidRPr="00646A0A">
        <w:t>ouncillors shall, as far as possible, be drawn from different parts of the world with a view to achieving as widespread a representation as possible</w:t>
      </w:r>
      <w:r w:rsidR="006750C6" w:rsidRPr="00646A0A">
        <w:t>.</w:t>
      </w:r>
    </w:p>
    <w:p w14:paraId="5975395C" w14:textId="541522A4" w:rsidR="00B5315B" w:rsidRPr="00C77D4E" w:rsidRDefault="00B5315B" w:rsidP="00A4584E">
      <w:pPr>
        <w:pStyle w:val="Bullet1"/>
      </w:pPr>
      <w:r w:rsidRPr="00A4584E">
        <w:rPr>
          <w:lang w:val="en-GB"/>
        </w:rPr>
        <w:t xml:space="preserve">Non-elected </w:t>
      </w:r>
      <w:r w:rsidR="00386310">
        <w:rPr>
          <w:lang w:val="en-GB"/>
        </w:rPr>
        <w:t>c</w:t>
      </w:r>
      <w:r w:rsidRPr="00A4584E">
        <w:rPr>
          <w:lang w:val="en-GB"/>
        </w:rPr>
        <w:t>ouncillors</w:t>
      </w:r>
      <w:r w:rsidR="00986E4C" w:rsidRPr="00A4584E">
        <w:rPr>
          <w:lang w:val="en-GB"/>
        </w:rPr>
        <w:t>:</w:t>
      </w:r>
    </w:p>
    <w:p w14:paraId="01265DCF" w14:textId="18AC3CD3"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IALA Host nation or his/her representative</w:t>
      </w:r>
      <w:r w:rsidRPr="00646A0A">
        <w:t>.</w:t>
      </w:r>
    </w:p>
    <w:p w14:paraId="37E98A71" w14:textId="24015348"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next IALA Conference will be held or his/her representative</w:t>
      </w:r>
      <w:r w:rsidRPr="00646A0A">
        <w:t>.</w:t>
      </w:r>
    </w:p>
    <w:p w14:paraId="1570EC64" w14:textId="10F0B78B" w:rsidR="00B5315B" w:rsidRPr="00646A0A" w:rsidRDefault="007C2579" w:rsidP="00A4584E">
      <w:pPr>
        <w:pStyle w:val="Bullet2"/>
        <w:jc w:val="both"/>
      </w:pPr>
      <w:r w:rsidRPr="00646A0A">
        <w:lastRenderedPageBreak/>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last Conference was held or his/her representative.</w:t>
      </w:r>
    </w:p>
    <w:p w14:paraId="5C3B5FEA" w14:textId="77BC7969" w:rsidR="00B5315B" w:rsidRPr="00646A0A" w:rsidRDefault="00B5315B" w:rsidP="00986E4C">
      <w:pPr>
        <w:pStyle w:val="Corpsdetexte"/>
      </w:pPr>
      <w:r w:rsidRPr="00646A0A">
        <w:t>The post of Councillor is honorary.</w:t>
      </w:r>
    </w:p>
    <w:p w14:paraId="6CDB7F61" w14:textId="10A35CF5" w:rsidR="00B5315B" w:rsidRPr="00646A0A" w:rsidRDefault="00B5315B" w:rsidP="00753C9B">
      <w:pPr>
        <w:pStyle w:val="ArticleHeading2"/>
        <w:numPr>
          <w:ilvl w:val="0"/>
          <w:numId w:val="82"/>
        </w:numPr>
        <w:tabs>
          <w:tab w:val="clear" w:pos="851"/>
        </w:tabs>
        <w:ind w:left="851" w:hanging="863"/>
      </w:pPr>
      <w:bookmarkStart w:id="51" w:name="_Toc84434531"/>
      <w:bookmarkStart w:id="52" w:name="_Toc97296104"/>
      <w:r w:rsidRPr="00646A0A">
        <w:t>Duties of the Council</w:t>
      </w:r>
      <w:bookmarkEnd w:id="51"/>
      <w:bookmarkEnd w:id="52"/>
    </w:p>
    <w:p w14:paraId="3926D3F2" w14:textId="77777777" w:rsidR="00986E4C" w:rsidRPr="00646A0A" w:rsidRDefault="00986E4C" w:rsidP="00986E4C">
      <w:pPr>
        <w:pStyle w:val="Heading2separationline"/>
      </w:pPr>
    </w:p>
    <w:p w14:paraId="3BB2913E" w14:textId="05DB0114" w:rsidR="00B5315B" w:rsidRPr="00646A0A" w:rsidRDefault="00B5315B" w:rsidP="00986E4C">
      <w:pPr>
        <w:pStyle w:val="Corpsdetexte"/>
      </w:pPr>
      <w:r w:rsidRPr="00646A0A">
        <w:t xml:space="preserve">The Council will meet regularly and at least once a year. Such meetings will be convened by the President or the Vice President, or the Secretary-General, or at the request of two </w:t>
      </w:r>
      <w:r w:rsidR="00386310">
        <w:t>c</w:t>
      </w:r>
      <w:r w:rsidRPr="00646A0A">
        <w:t>ouncillors.</w:t>
      </w:r>
      <w:r w:rsidR="00B41805">
        <w:t xml:space="preserve"> </w:t>
      </w:r>
    </w:p>
    <w:p w14:paraId="1DE4384A" w14:textId="7FD2862E" w:rsidR="00B5315B" w:rsidRPr="00646A0A" w:rsidRDefault="00B5315B" w:rsidP="00753C9B">
      <w:pPr>
        <w:pStyle w:val="ArticleHeading3"/>
        <w:numPr>
          <w:ilvl w:val="0"/>
          <w:numId w:val="83"/>
        </w:numPr>
        <w:tabs>
          <w:tab w:val="clear" w:pos="851"/>
        </w:tabs>
        <w:ind w:left="851" w:hanging="851"/>
      </w:pPr>
      <w:bookmarkStart w:id="53" w:name="_Toc84434532"/>
      <w:r w:rsidRPr="00646A0A">
        <w:t>The Council upon election or, when necessary, will:</w:t>
      </w:r>
      <w:bookmarkEnd w:id="53"/>
    </w:p>
    <w:p w14:paraId="57502834" w14:textId="6A439A4C" w:rsidR="00B5315B" w:rsidRPr="00A4584E" w:rsidRDefault="004C189E">
      <w:pPr>
        <w:pStyle w:val="Bullet1"/>
        <w:rPr>
          <w:lang w:val="en-GB"/>
        </w:rPr>
      </w:pPr>
      <w:r w:rsidRPr="00A4584E">
        <w:rPr>
          <w:lang w:val="en-GB"/>
        </w:rPr>
        <w:t>F</w:t>
      </w:r>
      <w:r w:rsidR="00B5315B" w:rsidRPr="00A4584E">
        <w:rPr>
          <w:lang w:val="en-GB"/>
        </w:rPr>
        <w:t>rom among its members elect a President and a Vice President on a personal basis.</w:t>
      </w:r>
      <w:r w:rsidR="0042072D" w:rsidRPr="00A4584E">
        <w:rPr>
          <w:lang w:val="en-GB"/>
        </w:rPr>
        <w:t xml:space="preserve"> </w:t>
      </w:r>
      <w:r w:rsidR="00B5315B" w:rsidRPr="00A4584E">
        <w:rPr>
          <w:lang w:val="en-GB"/>
        </w:rPr>
        <w:t>The President and the Vice President shall not hold their office for longer t</w:t>
      </w:r>
      <w:r w:rsidR="004C3E35" w:rsidRPr="00A4584E">
        <w:rPr>
          <w:lang w:val="en-GB"/>
        </w:rPr>
        <w:t>han the term of Council</w:t>
      </w:r>
      <w:r w:rsidRPr="00A4584E">
        <w:rPr>
          <w:lang w:val="en-GB"/>
        </w:rPr>
        <w:t>.</w:t>
      </w:r>
    </w:p>
    <w:p w14:paraId="39232B02" w14:textId="3C1A0AA7" w:rsidR="00B5315B" w:rsidRPr="00A4584E" w:rsidRDefault="004C189E">
      <w:pPr>
        <w:pStyle w:val="Bullet1"/>
        <w:rPr>
          <w:lang w:val="en-GB"/>
        </w:rPr>
      </w:pPr>
      <w:r w:rsidRPr="00A4584E">
        <w:rPr>
          <w:lang w:val="en-GB"/>
        </w:rPr>
        <w:t>F</w:t>
      </w:r>
      <w:r w:rsidR="00B5315B" w:rsidRPr="00A4584E">
        <w:rPr>
          <w:lang w:val="en-GB"/>
        </w:rPr>
        <w:t xml:space="preserve">rom among its members elect a Finance and Audit Committee, comprising at least three persons, to assist the Council as necessary and elect a </w:t>
      </w:r>
      <w:r w:rsidR="00B1633F" w:rsidRPr="00A4584E">
        <w:rPr>
          <w:lang w:val="en-GB"/>
        </w:rPr>
        <w:t>c</w:t>
      </w:r>
      <w:r w:rsidR="00B5315B" w:rsidRPr="00A4584E">
        <w:rPr>
          <w:lang w:val="en-GB"/>
        </w:rPr>
        <w:t>ommittee member</w:t>
      </w:r>
      <w:r w:rsidR="00DE1127" w:rsidRPr="00A4584E">
        <w:rPr>
          <w:lang w:val="en-GB"/>
        </w:rPr>
        <w:t xml:space="preserve"> as Treasurer and Chair</w:t>
      </w:r>
      <w:r w:rsidRPr="00A4584E">
        <w:rPr>
          <w:lang w:val="en-GB"/>
        </w:rPr>
        <w:t>.</w:t>
      </w:r>
    </w:p>
    <w:p w14:paraId="48AA3736" w14:textId="78387869" w:rsidR="00B5315B" w:rsidRPr="00A4584E" w:rsidRDefault="004C189E">
      <w:pPr>
        <w:pStyle w:val="Bullet1"/>
        <w:rPr>
          <w:lang w:val="en-GB"/>
        </w:rPr>
      </w:pPr>
      <w:r w:rsidRPr="00A4584E">
        <w:rPr>
          <w:lang w:val="en-GB"/>
        </w:rPr>
        <w:t>A</w:t>
      </w:r>
      <w:r w:rsidR="00B5315B" w:rsidRPr="00A4584E">
        <w:rPr>
          <w:lang w:val="en-GB"/>
        </w:rPr>
        <w:t xml:space="preserve">ppoint Chair and Vice-Chair of each </w:t>
      </w:r>
      <w:r w:rsidR="009773FB" w:rsidRPr="00A4584E">
        <w:rPr>
          <w:lang w:val="en-GB"/>
        </w:rPr>
        <w:t>c</w:t>
      </w:r>
      <w:r w:rsidR="00B5315B" w:rsidRPr="00A4584E">
        <w:rPr>
          <w:lang w:val="en-GB"/>
        </w:rPr>
        <w:t xml:space="preserve">ommittee </w:t>
      </w:r>
      <w:r w:rsidR="004C3E35" w:rsidRPr="00A4584E">
        <w:rPr>
          <w:lang w:val="en-GB"/>
        </w:rPr>
        <w:t>for the term between regular General Assemblies</w:t>
      </w:r>
      <w:r w:rsidR="00B5315B" w:rsidRPr="00A4584E">
        <w:rPr>
          <w:lang w:val="en-GB"/>
        </w:rPr>
        <w:t>.</w:t>
      </w:r>
    </w:p>
    <w:p w14:paraId="4514FE97" w14:textId="3160663F" w:rsidR="00B5315B" w:rsidRPr="00646A0A" w:rsidRDefault="00B5315B" w:rsidP="00753C9B">
      <w:pPr>
        <w:pStyle w:val="ArticleHeading3"/>
        <w:numPr>
          <w:ilvl w:val="0"/>
          <w:numId w:val="83"/>
        </w:numPr>
        <w:tabs>
          <w:tab w:val="clear" w:pos="851"/>
        </w:tabs>
        <w:ind w:left="851" w:hanging="851"/>
      </w:pPr>
      <w:bookmarkStart w:id="54" w:name="_Ref457819410"/>
      <w:bookmarkStart w:id="55" w:name="_Toc84434533"/>
      <w:r w:rsidRPr="00646A0A">
        <w:t>Appointment of the Secretary-General</w:t>
      </w:r>
      <w:bookmarkEnd w:id="54"/>
      <w:bookmarkEnd w:id="55"/>
    </w:p>
    <w:p w14:paraId="5177B6E1" w14:textId="3E56EEC5" w:rsidR="00B5315B" w:rsidRPr="00646A0A" w:rsidRDefault="00B5315B" w:rsidP="00C425F1">
      <w:pPr>
        <w:pStyle w:val="Corpsdetexte"/>
      </w:pPr>
      <w:r w:rsidRPr="00646A0A">
        <w:t xml:space="preserve">The Council </w:t>
      </w:r>
      <w:r w:rsidR="005E7550" w:rsidRPr="00646A0A">
        <w:t>shall</w:t>
      </w:r>
      <w:r w:rsidRPr="00646A0A">
        <w:t xml:space="preserve"> appoint a Secretary-General to act as legal representative and Chief Executive of IALA.</w:t>
      </w:r>
      <w:r w:rsidR="0042072D" w:rsidRPr="00646A0A">
        <w:t xml:space="preserve"> </w:t>
      </w:r>
      <w:r w:rsidRPr="00646A0A">
        <w:t xml:space="preserve">The Secretary-General’s powers and responsibilities and his terms and conditions of employment will be decided by the Council. The Secretary-General will be assisted in his tasks by a </w:t>
      </w:r>
      <w:r w:rsidR="003431FE" w:rsidRPr="00646A0A">
        <w:t>p</w:t>
      </w:r>
      <w:r w:rsidRPr="00646A0A">
        <w:t>ermanent Secretariat.</w:t>
      </w:r>
    </w:p>
    <w:p w14:paraId="76B804A9" w14:textId="5A3F51C2" w:rsidR="00B5315B" w:rsidRPr="00646A0A" w:rsidRDefault="00B5315B" w:rsidP="00753C9B">
      <w:pPr>
        <w:pStyle w:val="ArticleHeading3"/>
        <w:numPr>
          <w:ilvl w:val="0"/>
          <w:numId w:val="83"/>
        </w:numPr>
        <w:tabs>
          <w:tab w:val="clear" w:pos="851"/>
        </w:tabs>
        <w:ind w:left="851" w:hanging="851"/>
      </w:pPr>
      <w:bookmarkStart w:id="56" w:name="_Ref457818933"/>
      <w:bookmarkStart w:id="57" w:name="_Toc84434534"/>
      <w:r w:rsidRPr="00646A0A">
        <w:t>Functions of the Council:</w:t>
      </w:r>
      <w:bookmarkEnd w:id="56"/>
      <w:bookmarkEnd w:id="57"/>
    </w:p>
    <w:p w14:paraId="0C97C86D" w14:textId="77777777" w:rsidR="00B5315B" w:rsidRPr="00646A0A" w:rsidRDefault="00B5315B" w:rsidP="00C425F1">
      <w:pPr>
        <w:pStyle w:val="Corpsdetexte"/>
      </w:pPr>
      <w:r w:rsidRPr="00646A0A">
        <w:t>The Council, among other things:</w:t>
      </w:r>
    </w:p>
    <w:p w14:paraId="35F0A8FB" w14:textId="73A35EB2" w:rsidR="00B5315B" w:rsidRPr="00A4584E" w:rsidRDefault="008B6680" w:rsidP="009B389B">
      <w:pPr>
        <w:pStyle w:val="Bullet1"/>
        <w:rPr>
          <w:lang w:val="en-GB"/>
        </w:rPr>
      </w:pPr>
      <w:r w:rsidRPr="00A4584E">
        <w:rPr>
          <w:lang w:val="en-GB"/>
        </w:rPr>
        <w:t>I</w:t>
      </w:r>
      <w:r w:rsidR="00B5315B" w:rsidRPr="00A4584E">
        <w:rPr>
          <w:lang w:val="en-GB"/>
        </w:rPr>
        <w:t>mplements the overall policy of IALA as defined by its aims or by the General Assembly</w:t>
      </w:r>
      <w:r w:rsidR="00576682" w:rsidRPr="00A4584E">
        <w:rPr>
          <w:lang w:val="en-GB"/>
        </w:rPr>
        <w:t>.</w:t>
      </w:r>
    </w:p>
    <w:p w14:paraId="6C8F858A" w14:textId="62B6C3D4" w:rsidR="00B5315B" w:rsidRPr="00A4584E" w:rsidRDefault="00932519" w:rsidP="009B389B">
      <w:pPr>
        <w:pStyle w:val="Bullet1"/>
        <w:rPr>
          <w:lang w:val="en-GB"/>
        </w:rPr>
      </w:pPr>
      <w:r w:rsidRPr="00A4584E">
        <w:rPr>
          <w:lang w:val="en-GB"/>
        </w:rPr>
        <w:t>D</w:t>
      </w:r>
      <w:r w:rsidR="00B5315B" w:rsidRPr="00A4584E">
        <w:rPr>
          <w:lang w:val="en-GB"/>
        </w:rPr>
        <w:t>ecides membership matters</w:t>
      </w:r>
      <w:r w:rsidRPr="00A4584E">
        <w:rPr>
          <w:lang w:val="en-GB"/>
        </w:rPr>
        <w:t>.</w:t>
      </w:r>
    </w:p>
    <w:p w14:paraId="5902EF99" w14:textId="09C55C46" w:rsidR="00B5315B" w:rsidRPr="00A4584E" w:rsidRDefault="00CD5A5B" w:rsidP="009B389B">
      <w:pPr>
        <w:pStyle w:val="Bullet1"/>
        <w:rPr>
          <w:lang w:val="en-GB"/>
        </w:rPr>
      </w:pPr>
      <w:r w:rsidRPr="00A4584E">
        <w:rPr>
          <w:lang w:val="en-GB"/>
        </w:rPr>
        <w:t>E</w:t>
      </w:r>
      <w:r w:rsidR="00B5315B" w:rsidRPr="00A4584E">
        <w:rPr>
          <w:lang w:val="en-GB"/>
        </w:rPr>
        <w:t>stablishes committees relevant and/or facilitates other such bodies as may be appropri</w:t>
      </w:r>
      <w:r w:rsidR="001A473C" w:rsidRPr="00A4584E">
        <w:rPr>
          <w:lang w:val="en-GB"/>
        </w:rPr>
        <w:t>ate and their term</w:t>
      </w:r>
      <w:r w:rsidR="006750C6" w:rsidRPr="00A4584E">
        <w:rPr>
          <w:lang w:val="en-GB"/>
        </w:rPr>
        <w:t>s</w:t>
      </w:r>
      <w:r w:rsidR="001A473C" w:rsidRPr="00A4584E">
        <w:rPr>
          <w:lang w:val="en-GB"/>
        </w:rPr>
        <w:t xml:space="preserve"> of reference</w:t>
      </w:r>
      <w:r w:rsidR="00932519" w:rsidRPr="00A4584E">
        <w:rPr>
          <w:lang w:val="en-GB"/>
        </w:rPr>
        <w:t>.</w:t>
      </w:r>
    </w:p>
    <w:p w14:paraId="60AEB325" w14:textId="676F6F88" w:rsidR="00B5315B" w:rsidRPr="00A4584E" w:rsidRDefault="00CD5A5B" w:rsidP="009B389B">
      <w:pPr>
        <w:pStyle w:val="Bullet1"/>
        <w:rPr>
          <w:lang w:val="en-GB"/>
        </w:rPr>
      </w:pPr>
      <w:r w:rsidRPr="00A4584E">
        <w:rPr>
          <w:lang w:val="en-GB"/>
        </w:rPr>
        <w:t>D</w:t>
      </w:r>
      <w:r w:rsidR="001A473C" w:rsidRPr="00A4584E">
        <w:rPr>
          <w:lang w:val="en-GB"/>
        </w:rPr>
        <w:t>etermines General Regulations and Financial Regulations</w:t>
      </w:r>
      <w:r w:rsidRPr="00A4584E">
        <w:rPr>
          <w:lang w:val="en-GB"/>
        </w:rPr>
        <w:t>.</w:t>
      </w:r>
    </w:p>
    <w:p w14:paraId="291B883B" w14:textId="32E886B6" w:rsidR="00B5315B" w:rsidRPr="00A4584E" w:rsidRDefault="00CD5A5B" w:rsidP="009B389B">
      <w:pPr>
        <w:pStyle w:val="Bullet1"/>
        <w:rPr>
          <w:lang w:val="en-GB"/>
        </w:rPr>
      </w:pPr>
      <w:r w:rsidRPr="00A4584E">
        <w:rPr>
          <w:lang w:val="en-GB"/>
        </w:rPr>
        <w:t>A</w:t>
      </w:r>
      <w:r w:rsidR="00B5315B" w:rsidRPr="00A4584E">
        <w:rPr>
          <w:lang w:val="en-GB"/>
        </w:rPr>
        <w:t>pproves recommendations, guidelines, manuals and other appropriate papers</w:t>
      </w:r>
      <w:r w:rsidRPr="00A4584E">
        <w:rPr>
          <w:lang w:val="en-GB"/>
        </w:rPr>
        <w:t>.</w:t>
      </w:r>
    </w:p>
    <w:p w14:paraId="20460798" w14:textId="0BCF76D1" w:rsidR="00B5315B" w:rsidRPr="00A4584E" w:rsidRDefault="00CD5A5B" w:rsidP="009B389B">
      <w:pPr>
        <w:pStyle w:val="Bullet1"/>
        <w:rPr>
          <w:lang w:val="en-GB"/>
        </w:rPr>
      </w:pPr>
      <w:r w:rsidRPr="00A4584E">
        <w:rPr>
          <w:lang w:val="en-GB"/>
        </w:rPr>
        <w:t>A</w:t>
      </w:r>
      <w:r w:rsidR="00B5315B" w:rsidRPr="00A4584E">
        <w:rPr>
          <w:lang w:val="en-GB"/>
        </w:rPr>
        <w:t>ppro</w:t>
      </w:r>
      <w:r w:rsidR="001A473C" w:rsidRPr="00A4584E">
        <w:rPr>
          <w:lang w:val="en-GB"/>
        </w:rPr>
        <w:t>ves submissions to other organiz</w:t>
      </w:r>
      <w:r w:rsidR="00B5315B" w:rsidRPr="00A4584E">
        <w:rPr>
          <w:lang w:val="en-GB"/>
        </w:rPr>
        <w:t>ations</w:t>
      </w:r>
      <w:r w:rsidRPr="00A4584E">
        <w:rPr>
          <w:lang w:val="en-GB"/>
        </w:rPr>
        <w:t>.</w:t>
      </w:r>
    </w:p>
    <w:p w14:paraId="399E02A0" w14:textId="7CA5FA6A" w:rsidR="00B5315B" w:rsidRPr="00A4584E" w:rsidRDefault="00CD5A5B" w:rsidP="009B389B">
      <w:pPr>
        <w:pStyle w:val="Bullet1"/>
        <w:rPr>
          <w:lang w:val="en-GB"/>
        </w:rPr>
      </w:pPr>
      <w:r w:rsidRPr="00A4584E">
        <w:rPr>
          <w:lang w:val="en-GB"/>
        </w:rPr>
        <w:t>D</w:t>
      </w:r>
      <w:r w:rsidR="00B5315B" w:rsidRPr="00A4584E">
        <w:rPr>
          <w:lang w:val="en-GB"/>
        </w:rPr>
        <w:t>ecides the venue and the year of</w:t>
      </w:r>
      <w:r w:rsidR="004817DC" w:rsidRPr="00A4584E">
        <w:rPr>
          <w:lang w:val="en-GB"/>
        </w:rPr>
        <w:t xml:space="preserve"> the next IALA Conferences and S</w:t>
      </w:r>
      <w:r w:rsidR="00B5315B" w:rsidRPr="00A4584E">
        <w:rPr>
          <w:lang w:val="en-GB"/>
        </w:rPr>
        <w:t>ymposia</w:t>
      </w:r>
      <w:r w:rsidRPr="00A4584E">
        <w:rPr>
          <w:lang w:val="en-GB"/>
        </w:rPr>
        <w:t>.</w:t>
      </w:r>
    </w:p>
    <w:p w14:paraId="7DD774A3" w14:textId="2BA2810A" w:rsidR="00B5315B" w:rsidRPr="00A4584E" w:rsidRDefault="00CD5A5B" w:rsidP="009B389B">
      <w:pPr>
        <w:pStyle w:val="Bullet1"/>
        <w:rPr>
          <w:lang w:val="en-GB"/>
        </w:rPr>
      </w:pPr>
      <w:r w:rsidRPr="00A4584E">
        <w:rPr>
          <w:lang w:val="en-GB"/>
        </w:rPr>
        <w:t>E</w:t>
      </w:r>
      <w:r w:rsidR="00B5315B" w:rsidRPr="00A4584E">
        <w:rPr>
          <w:lang w:val="en-GB"/>
        </w:rPr>
        <w:t>stablishes rules for participation in IALA Conferences and Symposia</w:t>
      </w:r>
      <w:r w:rsidRPr="00A4584E">
        <w:rPr>
          <w:lang w:val="en-GB"/>
        </w:rPr>
        <w:t>.</w:t>
      </w:r>
    </w:p>
    <w:p w14:paraId="4DA27A1D" w14:textId="084ED4F0" w:rsidR="00B5315B" w:rsidRPr="00A4584E" w:rsidRDefault="00CD5A5B" w:rsidP="009B389B">
      <w:pPr>
        <w:pStyle w:val="Bullet1"/>
        <w:rPr>
          <w:lang w:val="en-GB"/>
        </w:rPr>
      </w:pPr>
      <w:r w:rsidRPr="00A4584E">
        <w:rPr>
          <w:lang w:val="en-GB"/>
        </w:rPr>
        <w:t>C</w:t>
      </w:r>
      <w:r w:rsidR="00B5315B" w:rsidRPr="00A4584E">
        <w:rPr>
          <w:lang w:val="en-GB"/>
        </w:rPr>
        <w:t>onvenes General Assemblies</w:t>
      </w:r>
      <w:r w:rsidRPr="00A4584E">
        <w:rPr>
          <w:lang w:val="en-GB"/>
        </w:rPr>
        <w:t>.</w:t>
      </w:r>
    </w:p>
    <w:p w14:paraId="6D338FC3" w14:textId="1B474C9C" w:rsidR="00B5315B" w:rsidRPr="00A4584E" w:rsidRDefault="00CD5A5B" w:rsidP="009B389B">
      <w:pPr>
        <w:pStyle w:val="Bullet1"/>
        <w:rPr>
          <w:lang w:val="en-GB"/>
        </w:rPr>
      </w:pPr>
      <w:r w:rsidRPr="00A4584E">
        <w:rPr>
          <w:lang w:val="en-GB"/>
        </w:rPr>
        <w:t>A</w:t>
      </w:r>
      <w:r w:rsidR="00B5315B" w:rsidRPr="00A4584E">
        <w:rPr>
          <w:lang w:val="en-GB"/>
        </w:rPr>
        <w:t>pproves the annual budget and accounts</w:t>
      </w:r>
      <w:r w:rsidRPr="00A4584E">
        <w:rPr>
          <w:lang w:val="en-GB"/>
        </w:rPr>
        <w:t>.</w:t>
      </w:r>
    </w:p>
    <w:p w14:paraId="6E1F14E3" w14:textId="1838E592" w:rsidR="00B5315B" w:rsidRPr="00A4584E" w:rsidRDefault="00CD5A5B" w:rsidP="009B389B">
      <w:pPr>
        <w:pStyle w:val="Bullet1"/>
        <w:rPr>
          <w:lang w:val="en-GB"/>
        </w:rPr>
      </w:pPr>
      <w:r w:rsidRPr="00A4584E">
        <w:rPr>
          <w:lang w:val="en-GB"/>
        </w:rPr>
        <w:t>D</w:t>
      </w:r>
      <w:r w:rsidR="00B5315B" w:rsidRPr="00A4584E">
        <w:rPr>
          <w:lang w:val="en-GB"/>
        </w:rPr>
        <w:t>etermines the rate of contributions</w:t>
      </w:r>
      <w:r w:rsidRPr="00A4584E">
        <w:rPr>
          <w:lang w:val="en-GB"/>
        </w:rPr>
        <w:t>.</w:t>
      </w:r>
    </w:p>
    <w:p w14:paraId="39713BC8" w14:textId="788D9452" w:rsidR="00B5315B" w:rsidRPr="00A4584E" w:rsidRDefault="00CD5A5B" w:rsidP="009B389B">
      <w:pPr>
        <w:pStyle w:val="Bullet1"/>
        <w:rPr>
          <w:lang w:val="en-GB"/>
        </w:rPr>
      </w:pPr>
      <w:r w:rsidRPr="00A4584E">
        <w:rPr>
          <w:lang w:val="en-GB"/>
        </w:rPr>
        <w:t>D</w:t>
      </w:r>
      <w:r w:rsidR="00B5315B" w:rsidRPr="00A4584E">
        <w:rPr>
          <w:lang w:val="en-GB"/>
        </w:rPr>
        <w:t>ecides upon the location of the Headquarters and registered office of IALA</w:t>
      </w:r>
      <w:r w:rsidRPr="00A4584E">
        <w:rPr>
          <w:lang w:val="en-GB"/>
        </w:rPr>
        <w:t>.</w:t>
      </w:r>
    </w:p>
    <w:p w14:paraId="480F301D" w14:textId="4D8F5288" w:rsidR="00B5315B" w:rsidRPr="00A4584E" w:rsidRDefault="00CD5A5B" w:rsidP="009B389B">
      <w:pPr>
        <w:pStyle w:val="Bullet1"/>
        <w:rPr>
          <w:lang w:val="en-GB"/>
        </w:rPr>
      </w:pPr>
      <w:r w:rsidRPr="00A4584E">
        <w:rPr>
          <w:lang w:val="en-GB"/>
        </w:rPr>
        <w:t>M</w:t>
      </w:r>
      <w:r w:rsidR="00B5315B" w:rsidRPr="00A4584E">
        <w:rPr>
          <w:lang w:val="en-GB"/>
        </w:rPr>
        <w:t>ay authori</w:t>
      </w:r>
      <w:r w:rsidR="0042072D" w:rsidRPr="00A4584E">
        <w:rPr>
          <w:lang w:val="en-GB"/>
        </w:rPr>
        <w:t>z</w:t>
      </w:r>
      <w:r w:rsidR="00B5315B" w:rsidRPr="00A4584E">
        <w:rPr>
          <w:lang w:val="en-GB"/>
        </w:rPr>
        <w:t>e the purchase, sale, renting or letting of property and the granting and obtaining of loans whether or not secured by mortgage, required for the running of the association</w:t>
      </w:r>
      <w:r w:rsidRPr="00A4584E">
        <w:rPr>
          <w:lang w:val="en-GB"/>
        </w:rPr>
        <w:t>.</w:t>
      </w:r>
    </w:p>
    <w:p w14:paraId="09B594D1" w14:textId="0E5DFA02" w:rsidR="00B5315B" w:rsidRPr="00A4584E" w:rsidRDefault="00CD5A5B" w:rsidP="009B389B">
      <w:pPr>
        <w:pStyle w:val="Bullet1"/>
        <w:rPr>
          <w:lang w:val="en-GB"/>
        </w:rPr>
      </w:pPr>
      <w:r w:rsidRPr="00A4584E">
        <w:rPr>
          <w:lang w:val="en-GB"/>
        </w:rPr>
        <w:t>M</w:t>
      </w:r>
      <w:r w:rsidR="00B5315B" w:rsidRPr="00A4584E">
        <w:rPr>
          <w:lang w:val="en-GB"/>
        </w:rPr>
        <w:t>ay grant any power of attorney as required.</w:t>
      </w:r>
    </w:p>
    <w:p w14:paraId="1C290C0B" w14:textId="6F0B7171" w:rsidR="00B5315B" w:rsidRPr="00646A0A" w:rsidRDefault="00B5315B" w:rsidP="00753C9B">
      <w:pPr>
        <w:pStyle w:val="ArticleHeading2"/>
        <w:numPr>
          <w:ilvl w:val="0"/>
          <w:numId w:val="82"/>
        </w:numPr>
        <w:tabs>
          <w:tab w:val="clear" w:pos="851"/>
        </w:tabs>
        <w:ind w:left="851" w:hanging="863"/>
      </w:pPr>
      <w:bookmarkStart w:id="58" w:name="_Toc84434535"/>
      <w:bookmarkStart w:id="59" w:name="_Toc97296105"/>
      <w:r w:rsidRPr="00646A0A">
        <w:t>Council meetings</w:t>
      </w:r>
      <w:bookmarkEnd w:id="58"/>
      <w:bookmarkEnd w:id="59"/>
    </w:p>
    <w:p w14:paraId="48FB6513" w14:textId="77777777" w:rsidR="00C425F1" w:rsidRPr="00646A0A" w:rsidRDefault="00C425F1" w:rsidP="00C425F1">
      <w:pPr>
        <w:pStyle w:val="Heading2separationline"/>
      </w:pPr>
    </w:p>
    <w:p w14:paraId="6DBFB2C6" w14:textId="546FD72A" w:rsidR="00B5315B" w:rsidRPr="00646A0A" w:rsidRDefault="00B5315B" w:rsidP="00C425F1">
      <w:pPr>
        <w:pStyle w:val="Corpsdetexte"/>
      </w:pPr>
      <w:r w:rsidRPr="00646A0A">
        <w:t xml:space="preserve">A Council meeting </w:t>
      </w:r>
      <w:r w:rsidR="004817DC" w:rsidRPr="00646A0A">
        <w:t xml:space="preserve">shall ordinarily only </w:t>
      </w:r>
      <w:r w:rsidRPr="00646A0A">
        <w:t>be held when at least the President or the Vice President and one member of the Finance and Audit Committee are present.</w:t>
      </w:r>
    </w:p>
    <w:p w14:paraId="2D864146" w14:textId="77777777" w:rsidR="00493048" w:rsidRPr="00646A0A" w:rsidRDefault="00493048">
      <w:pPr>
        <w:spacing w:after="200" w:line="276" w:lineRule="auto"/>
        <w:rPr>
          <w:rFonts w:asciiTheme="majorHAnsi" w:eastAsiaTheme="majorEastAsia" w:hAnsiTheme="majorHAnsi" w:cstheme="majorBidi"/>
          <w:b/>
          <w:bCs/>
          <w:caps/>
          <w:color w:val="407EC9"/>
          <w:sz w:val="24"/>
          <w:szCs w:val="24"/>
        </w:rPr>
      </w:pPr>
      <w:bookmarkStart w:id="60" w:name="_Ref457819160"/>
      <w:r w:rsidRPr="00646A0A">
        <w:br w:type="page"/>
      </w:r>
    </w:p>
    <w:p w14:paraId="08B7C77C" w14:textId="075A3917" w:rsidR="00B5315B" w:rsidRPr="00646A0A" w:rsidRDefault="00B5315B" w:rsidP="00753C9B">
      <w:pPr>
        <w:pStyle w:val="ArticleHeading2"/>
        <w:numPr>
          <w:ilvl w:val="0"/>
          <w:numId w:val="82"/>
        </w:numPr>
        <w:tabs>
          <w:tab w:val="clear" w:pos="851"/>
        </w:tabs>
        <w:ind w:left="851" w:hanging="863"/>
      </w:pPr>
      <w:bookmarkStart w:id="61" w:name="_Toc84434536"/>
      <w:bookmarkStart w:id="62" w:name="_Toc97296106"/>
      <w:r w:rsidRPr="00646A0A">
        <w:lastRenderedPageBreak/>
        <w:t>Voting procedures</w:t>
      </w:r>
      <w:bookmarkEnd w:id="60"/>
      <w:bookmarkEnd w:id="61"/>
      <w:bookmarkEnd w:id="62"/>
    </w:p>
    <w:p w14:paraId="76C0C474" w14:textId="77777777" w:rsidR="00C425F1" w:rsidRPr="00646A0A" w:rsidRDefault="00C425F1" w:rsidP="00C425F1">
      <w:pPr>
        <w:pStyle w:val="Heading2separationline"/>
      </w:pPr>
    </w:p>
    <w:p w14:paraId="0D6C8FDB" w14:textId="0F4522BE" w:rsidR="00B5315B" w:rsidRPr="00646A0A" w:rsidRDefault="00B5315B" w:rsidP="00C425F1">
      <w:pPr>
        <w:pStyle w:val="Corpsdetexte"/>
      </w:pPr>
      <w:r w:rsidRPr="00646A0A">
        <w:t>A Council decision can be made by a simple majority of those present at the meeting, subject to a minimum of seven votes being recorded in its favour. No Councillor may have more than one vote.</w:t>
      </w:r>
      <w:r w:rsidR="00C425F1" w:rsidRPr="00646A0A">
        <w:t xml:space="preserve"> </w:t>
      </w:r>
      <w:r w:rsidRPr="00646A0A">
        <w:t>In case of a tie vote, the President will have a second, and deciding, vote.</w:t>
      </w:r>
    </w:p>
    <w:p w14:paraId="18D773B1" w14:textId="6A528F6A" w:rsidR="00B5315B" w:rsidRPr="00646A0A" w:rsidRDefault="00B5315B" w:rsidP="00C425F1">
      <w:pPr>
        <w:pStyle w:val="Corpsdetexte"/>
      </w:pPr>
      <w:r w:rsidRPr="00646A0A">
        <w:t xml:space="preserve">The President or the Vice President may decide to carry out a postal or electronic vote among the </w:t>
      </w:r>
      <w:r w:rsidR="00386310">
        <w:t>c</w:t>
      </w:r>
      <w:r w:rsidRPr="00646A0A">
        <w:t>ouncillors.</w:t>
      </w:r>
    </w:p>
    <w:p w14:paraId="76B821A4" w14:textId="108A90AD" w:rsidR="00B5315B" w:rsidRPr="00646A0A" w:rsidRDefault="00C425F1" w:rsidP="00C425F1">
      <w:pPr>
        <w:pStyle w:val="Article"/>
      </w:pPr>
      <w:r w:rsidRPr="00646A0A">
        <w:t xml:space="preserve"> </w:t>
      </w:r>
      <w:bookmarkStart w:id="63" w:name="_Toc97296107"/>
      <w:r w:rsidRPr="00646A0A">
        <w:t xml:space="preserve">- </w:t>
      </w:r>
      <w:r w:rsidR="00B5315B" w:rsidRPr="00646A0A">
        <w:t>Committees</w:t>
      </w:r>
      <w:bookmarkEnd w:id="63"/>
    </w:p>
    <w:p w14:paraId="505E882A" w14:textId="39DFF04C" w:rsidR="00B5315B" w:rsidRPr="00646A0A" w:rsidRDefault="00B5315B" w:rsidP="00C425F1">
      <w:pPr>
        <w:pStyle w:val="Corpsdetexte"/>
      </w:pPr>
      <w:r w:rsidRPr="00646A0A">
        <w:t xml:space="preserve">Committees are established by the Council to study matters relevant to the aim of IALA with the objective of preparing standards, recommendations, guidelines and manuals for IALA members </w:t>
      </w:r>
      <w:r w:rsidR="004817DC" w:rsidRPr="00646A0A">
        <w:t>and submissions to other organiz</w:t>
      </w:r>
      <w:r w:rsidRPr="00646A0A">
        <w:t xml:space="preserve">ations. </w:t>
      </w:r>
    </w:p>
    <w:p w14:paraId="27E9C9D0" w14:textId="47311418" w:rsidR="00B5315B" w:rsidRPr="00646A0A" w:rsidRDefault="00B5315B" w:rsidP="00C425F1">
      <w:pPr>
        <w:pStyle w:val="Corpsdetexte"/>
      </w:pPr>
      <w:r w:rsidRPr="00646A0A">
        <w:t xml:space="preserve">Committees will work under the rules stated in the </w:t>
      </w:r>
      <w:r w:rsidR="004817DC" w:rsidRPr="00646A0A">
        <w:t>General Regulations</w:t>
      </w:r>
      <w:r w:rsidRPr="00646A0A">
        <w:t>.</w:t>
      </w:r>
    </w:p>
    <w:p w14:paraId="37B77F0A" w14:textId="14042CD1" w:rsidR="00B5315B" w:rsidRPr="00646A0A" w:rsidRDefault="00C425F1" w:rsidP="00C425F1">
      <w:pPr>
        <w:pStyle w:val="Article"/>
      </w:pPr>
      <w:r w:rsidRPr="00646A0A">
        <w:t xml:space="preserve"> </w:t>
      </w:r>
      <w:bookmarkStart w:id="64" w:name="_Toc97296108"/>
      <w:r w:rsidRPr="00646A0A">
        <w:t xml:space="preserve">- </w:t>
      </w:r>
      <w:r w:rsidR="00B5315B" w:rsidRPr="00646A0A">
        <w:t>Conferences and Exhibitions</w:t>
      </w:r>
      <w:bookmarkEnd w:id="64"/>
    </w:p>
    <w:p w14:paraId="0AC84F77" w14:textId="77777777" w:rsidR="00B5315B" w:rsidRPr="00646A0A" w:rsidRDefault="00B5315B" w:rsidP="00C425F1">
      <w:pPr>
        <w:pStyle w:val="Corpsdetexte"/>
      </w:pPr>
      <w:r w:rsidRPr="00646A0A">
        <w:t>All categories of IALA members are entitled to be represented at an IALA Conference.</w:t>
      </w:r>
    </w:p>
    <w:p w14:paraId="419D5136" w14:textId="77777777" w:rsidR="00B5315B" w:rsidRPr="00646A0A" w:rsidRDefault="00B5315B" w:rsidP="00C425F1">
      <w:pPr>
        <w:pStyle w:val="Corpsdetexte"/>
      </w:pPr>
      <w:r w:rsidRPr="00646A0A">
        <w:t>Non-members may only participate in an IALA Conference with the approval of the Council.</w:t>
      </w:r>
    </w:p>
    <w:p w14:paraId="4B415B4F" w14:textId="4695BA1C" w:rsidR="00B5315B" w:rsidRPr="00646A0A" w:rsidRDefault="00B5315B" w:rsidP="00C425F1">
      <w:pPr>
        <w:pStyle w:val="Corpsdetexte"/>
      </w:pPr>
      <w:r w:rsidRPr="00646A0A">
        <w:t xml:space="preserve">An exhibition of </w:t>
      </w:r>
      <w:r w:rsidR="00212DE4" w:rsidRPr="00646A0A">
        <w:t>Marine A</w:t>
      </w:r>
      <w:r w:rsidRPr="00646A0A">
        <w:t xml:space="preserve">ids to </w:t>
      </w:r>
      <w:r w:rsidR="00212DE4" w:rsidRPr="00646A0A">
        <w:t>N</w:t>
      </w:r>
      <w:r w:rsidRPr="00646A0A">
        <w:t>avigation equipment will be organi</w:t>
      </w:r>
      <w:r w:rsidR="00FA1F7C" w:rsidRPr="00646A0A">
        <w:t>z</w:t>
      </w:r>
      <w:r w:rsidRPr="00646A0A">
        <w:t>ed during the Conference period.</w:t>
      </w:r>
      <w:r w:rsidR="0042072D" w:rsidRPr="00646A0A">
        <w:t xml:space="preserve"> </w:t>
      </w:r>
      <w:r w:rsidRPr="00646A0A">
        <w:t xml:space="preserve">Only IALA Industrial members who have paid the equivalent of the contributions for the two years immediately prior to the year of the Conference plus the year of the </w:t>
      </w:r>
      <w:r w:rsidR="008170F8" w:rsidRPr="00646A0A">
        <w:t>C</w:t>
      </w:r>
      <w:r w:rsidRPr="00646A0A">
        <w:t>onference will have the right to exhibit their equipment.</w:t>
      </w:r>
    </w:p>
    <w:p w14:paraId="487029B8" w14:textId="0710370A" w:rsidR="00B5315B" w:rsidRPr="00646A0A" w:rsidRDefault="00C425F1" w:rsidP="00C425F1">
      <w:pPr>
        <w:pStyle w:val="Article"/>
      </w:pPr>
      <w:r w:rsidRPr="00646A0A">
        <w:t xml:space="preserve"> </w:t>
      </w:r>
      <w:bookmarkStart w:id="65" w:name="_Toc97296109"/>
      <w:r w:rsidRPr="00646A0A">
        <w:t xml:space="preserve">- </w:t>
      </w:r>
      <w:r w:rsidR="00B5315B" w:rsidRPr="00646A0A">
        <w:t>Funding</w:t>
      </w:r>
      <w:bookmarkEnd w:id="65"/>
    </w:p>
    <w:p w14:paraId="3F55CB2F" w14:textId="77777777" w:rsidR="00B5315B" w:rsidRPr="00646A0A" w:rsidRDefault="00B5315B" w:rsidP="00C425F1">
      <w:pPr>
        <w:pStyle w:val="Corpsdetexte"/>
      </w:pPr>
      <w:r w:rsidRPr="00646A0A">
        <w:t>IALA shall be funded from contributions, grants and gifts as generally permitted by law.</w:t>
      </w:r>
    </w:p>
    <w:p w14:paraId="11277D92" w14:textId="1D9EDAD3" w:rsidR="00B5315B" w:rsidRPr="00646A0A" w:rsidRDefault="00C425F1" w:rsidP="00C425F1">
      <w:pPr>
        <w:pStyle w:val="Article"/>
      </w:pPr>
      <w:r w:rsidRPr="00646A0A">
        <w:t xml:space="preserve"> </w:t>
      </w:r>
      <w:bookmarkStart w:id="66" w:name="_Ref457739606"/>
      <w:bookmarkStart w:id="67" w:name="_Toc97296110"/>
      <w:r w:rsidRPr="00646A0A">
        <w:t xml:space="preserve">- </w:t>
      </w:r>
      <w:r w:rsidR="00B5315B" w:rsidRPr="00646A0A">
        <w:t>Changes to the Constitution</w:t>
      </w:r>
      <w:bookmarkEnd w:id="66"/>
      <w:bookmarkEnd w:id="67"/>
    </w:p>
    <w:p w14:paraId="7B9C1AFE" w14:textId="324F7D21" w:rsidR="00B5315B" w:rsidRPr="00646A0A" w:rsidRDefault="00B5315B" w:rsidP="00122265">
      <w:pPr>
        <w:pStyle w:val="Corpsdetexte"/>
      </w:pPr>
      <w:r w:rsidRPr="00646A0A">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vote.</w:t>
      </w:r>
    </w:p>
    <w:p w14:paraId="3A2503B0" w14:textId="1B507A9B" w:rsidR="00B5315B" w:rsidRPr="00646A0A" w:rsidRDefault="00C425F1" w:rsidP="00C425F1">
      <w:pPr>
        <w:pStyle w:val="Article"/>
      </w:pPr>
      <w:r w:rsidRPr="00646A0A">
        <w:t xml:space="preserve"> </w:t>
      </w:r>
      <w:bookmarkStart w:id="68" w:name="_Ref457751018"/>
      <w:bookmarkStart w:id="69" w:name="_Toc97296111"/>
      <w:r w:rsidRPr="00646A0A">
        <w:t xml:space="preserve">- </w:t>
      </w:r>
      <w:r w:rsidR="00B5315B" w:rsidRPr="00646A0A">
        <w:t>Duration and Termination</w:t>
      </w:r>
      <w:bookmarkEnd w:id="68"/>
      <w:bookmarkEnd w:id="69"/>
    </w:p>
    <w:p w14:paraId="02858FB3" w14:textId="77777777" w:rsidR="00B5315B" w:rsidRPr="00646A0A" w:rsidRDefault="00B5315B" w:rsidP="00C425F1">
      <w:pPr>
        <w:pStyle w:val="Corpsdetexte"/>
      </w:pPr>
      <w:r w:rsidRPr="00646A0A">
        <w:t>The duration of IALA is unlimited.</w:t>
      </w:r>
    </w:p>
    <w:p w14:paraId="1F5C9E2F" w14:textId="2E8017C2" w:rsidR="00B5315B" w:rsidRPr="00646A0A" w:rsidRDefault="00B5315B" w:rsidP="00C425F1">
      <w:pPr>
        <w:pStyle w:val="Corpsdetexte"/>
      </w:pPr>
      <w:r w:rsidRPr="00646A0A">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w:t>
      </w:r>
      <w:r w:rsidR="00F67AE2" w:rsidRPr="00646A0A">
        <w:t>organization</w:t>
      </w:r>
      <w:r w:rsidRPr="00646A0A">
        <w:t xml:space="preserve">s connected with </w:t>
      </w:r>
      <w:r w:rsidR="00EF435C" w:rsidRPr="00646A0A">
        <w:t>M</w:t>
      </w:r>
      <w:r w:rsidRPr="00646A0A">
        <w:t xml:space="preserve">arine </w:t>
      </w:r>
      <w:r w:rsidR="00EF435C" w:rsidRPr="00646A0A">
        <w:t>A</w:t>
      </w:r>
      <w:r w:rsidRPr="00646A0A">
        <w:t xml:space="preserve">ids to </w:t>
      </w:r>
      <w:r w:rsidR="00EF435C" w:rsidRPr="00646A0A">
        <w:t>N</w:t>
      </w:r>
      <w:r w:rsidRPr="00646A0A">
        <w:t>avigation.</w:t>
      </w:r>
    </w:p>
    <w:p w14:paraId="430AF972" w14:textId="031C2CDF" w:rsidR="00B5315B" w:rsidRPr="00646A0A" w:rsidRDefault="00B5315B" w:rsidP="00C425F1">
      <w:pPr>
        <w:pStyle w:val="Corpsdetexte"/>
      </w:pPr>
      <w:r w:rsidRPr="00646A0A">
        <w:t xml:space="preserve">In the event of IALA being constituted as an international organization based on an international agreement </w:t>
      </w:r>
      <w:r w:rsidR="00EF435C" w:rsidRPr="00646A0A">
        <w:t xml:space="preserve">the </w:t>
      </w:r>
      <w:r w:rsidRPr="00646A0A">
        <w:t>Council must arrange for the winding up of IALA and the formal transfer of ownership of all assets free of charge and without reservation into the possession of the organization constituted according to the international agreement. This Constitution will terminate without further action when the formalities for termination required by French law commenced by the Council are complete.</w:t>
      </w:r>
    </w:p>
    <w:p w14:paraId="1CD0FA60" w14:textId="77777777" w:rsidR="00C425F1" w:rsidRPr="00646A0A" w:rsidRDefault="00C425F1" w:rsidP="00C425F1">
      <w:pPr>
        <w:pStyle w:val="Corpsdetexte"/>
      </w:pPr>
    </w:p>
    <w:p w14:paraId="38F7AB36" w14:textId="77777777" w:rsidR="00C425F1" w:rsidRPr="00646A0A" w:rsidRDefault="00C425F1" w:rsidP="00C425F1">
      <w:pPr>
        <w:pStyle w:val="Corpsdetexte"/>
        <w:sectPr w:rsidR="00C425F1" w:rsidRPr="00646A0A" w:rsidSect="00012552">
          <w:headerReference w:type="even" r:id="rId19"/>
          <w:headerReference w:type="default" r:id="rId20"/>
          <w:footerReference w:type="default" r:id="rId21"/>
          <w:headerReference w:type="first" r:id="rId22"/>
          <w:pgSz w:w="11907" w:h="16840" w:code="9"/>
          <w:pgMar w:top="1134" w:right="1134" w:bottom="1134" w:left="1134" w:header="720" w:footer="720" w:gutter="0"/>
          <w:cols w:space="720"/>
          <w:docGrid w:linePitch="360"/>
        </w:sectPr>
      </w:pPr>
    </w:p>
    <w:p w14:paraId="20517198" w14:textId="77777777" w:rsidR="00C425F1" w:rsidRPr="00646A0A" w:rsidRDefault="00C425F1" w:rsidP="00C425F1">
      <w:pPr>
        <w:ind w:right="521"/>
        <w:jc w:val="center"/>
        <w:rPr>
          <w:rFonts w:ascii="Calibri" w:hAnsi="Calibri"/>
          <w:b/>
          <w:sz w:val="24"/>
          <w:szCs w:val="24"/>
        </w:rPr>
      </w:pPr>
    </w:p>
    <w:p w14:paraId="6F7F952E" w14:textId="77777777" w:rsidR="00C425F1" w:rsidRPr="00646A0A" w:rsidRDefault="00C425F1" w:rsidP="00C425F1">
      <w:pPr>
        <w:ind w:right="521"/>
        <w:jc w:val="center"/>
        <w:rPr>
          <w:rFonts w:ascii="Calibri" w:hAnsi="Calibri"/>
          <w:b/>
          <w:sz w:val="24"/>
          <w:szCs w:val="24"/>
        </w:rPr>
      </w:pPr>
    </w:p>
    <w:p w14:paraId="0C8AF210" w14:textId="77777777" w:rsidR="00C425F1" w:rsidRPr="00646A0A" w:rsidRDefault="00C425F1" w:rsidP="00C425F1">
      <w:pPr>
        <w:ind w:right="521"/>
        <w:jc w:val="center"/>
        <w:rPr>
          <w:rFonts w:ascii="Calibri" w:hAnsi="Calibri"/>
          <w:b/>
          <w:sz w:val="24"/>
          <w:szCs w:val="24"/>
        </w:rPr>
      </w:pPr>
    </w:p>
    <w:p w14:paraId="4974F61A" w14:textId="77777777" w:rsidR="00C425F1" w:rsidRPr="00646A0A" w:rsidRDefault="00C425F1" w:rsidP="00C425F1">
      <w:pPr>
        <w:ind w:right="521"/>
        <w:jc w:val="center"/>
        <w:rPr>
          <w:rFonts w:ascii="Calibri" w:hAnsi="Calibri"/>
          <w:b/>
          <w:sz w:val="24"/>
          <w:szCs w:val="24"/>
        </w:rPr>
      </w:pPr>
    </w:p>
    <w:p w14:paraId="27121651" w14:textId="77777777" w:rsidR="00C425F1" w:rsidRPr="00646A0A" w:rsidRDefault="00C425F1" w:rsidP="00C425F1">
      <w:pPr>
        <w:ind w:right="521"/>
        <w:jc w:val="center"/>
        <w:rPr>
          <w:rFonts w:ascii="Calibri" w:hAnsi="Calibri"/>
          <w:b/>
          <w:sz w:val="24"/>
          <w:szCs w:val="24"/>
        </w:rPr>
      </w:pPr>
    </w:p>
    <w:p w14:paraId="7BEEF737" w14:textId="77777777" w:rsidR="00C425F1" w:rsidRPr="00646A0A" w:rsidRDefault="00C425F1" w:rsidP="00C425F1">
      <w:pPr>
        <w:ind w:right="521"/>
        <w:jc w:val="center"/>
        <w:rPr>
          <w:rFonts w:ascii="Calibri" w:hAnsi="Calibri"/>
          <w:b/>
          <w:sz w:val="24"/>
          <w:szCs w:val="24"/>
        </w:rPr>
      </w:pPr>
    </w:p>
    <w:p w14:paraId="198EF85C" w14:textId="77777777" w:rsidR="00C425F1" w:rsidRPr="00646A0A" w:rsidRDefault="00C425F1" w:rsidP="00C425F1">
      <w:pPr>
        <w:ind w:right="521"/>
        <w:jc w:val="center"/>
        <w:rPr>
          <w:rFonts w:ascii="Calibri" w:hAnsi="Calibri"/>
          <w:b/>
          <w:sz w:val="24"/>
          <w:szCs w:val="24"/>
        </w:rPr>
      </w:pPr>
    </w:p>
    <w:p w14:paraId="1CDAB32C" w14:textId="44A70D72" w:rsidR="00C425F1" w:rsidRPr="00646A0A" w:rsidRDefault="00C425F1" w:rsidP="00C425F1">
      <w:pPr>
        <w:ind w:right="521"/>
        <w:jc w:val="center"/>
        <w:rPr>
          <w:rFonts w:ascii="Calibri" w:hAnsi="Calibri"/>
          <w:b/>
          <w:sz w:val="24"/>
          <w:szCs w:val="24"/>
        </w:rPr>
      </w:pPr>
    </w:p>
    <w:p w14:paraId="57BBAC73" w14:textId="3477ACB5" w:rsidR="00E04DF1" w:rsidRPr="00646A0A" w:rsidRDefault="00E04DF1" w:rsidP="00C425F1">
      <w:pPr>
        <w:ind w:right="521"/>
        <w:jc w:val="center"/>
        <w:rPr>
          <w:rFonts w:ascii="Calibri" w:hAnsi="Calibri"/>
          <w:b/>
          <w:sz w:val="24"/>
          <w:szCs w:val="24"/>
        </w:rPr>
      </w:pPr>
    </w:p>
    <w:p w14:paraId="6E29736B" w14:textId="2F9D6BA9" w:rsidR="00E04DF1" w:rsidRPr="00646A0A" w:rsidRDefault="00E04DF1" w:rsidP="00C425F1">
      <w:pPr>
        <w:ind w:right="521"/>
        <w:jc w:val="center"/>
        <w:rPr>
          <w:rFonts w:ascii="Calibri" w:hAnsi="Calibri"/>
          <w:b/>
          <w:sz w:val="24"/>
          <w:szCs w:val="24"/>
        </w:rPr>
      </w:pPr>
    </w:p>
    <w:p w14:paraId="4537F23C" w14:textId="77777777" w:rsidR="00E04DF1" w:rsidRPr="00646A0A" w:rsidRDefault="00E04DF1" w:rsidP="00C425F1">
      <w:pPr>
        <w:ind w:right="521"/>
        <w:jc w:val="center"/>
        <w:rPr>
          <w:rFonts w:ascii="Calibri" w:hAnsi="Calibri"/>
          <w:b/>
          <w:sz w:val="24"/>
          <w:szCs w:val="24"/>
        </w:rPr>
      </w:pPr>
    </w:p>
    <w:p w14:paraId="0D1858FB" w14:textId="77777777" w:rsidR="00C425F1" w:rsidRPr="00646A0A" w:rsidRDefault="00C425F1" w:rsidP="00C425F1">
      <w:pPr>
        <w:ind w:right="521"/>
        <w:jc w:val="center"/>
        <w:rPr>
          <w:rFonts w:ascii="Calibri" w:hAnsi="Calibri"/>
          <w:b/>
          <w:sz w:val="24"/>
          <w:szCs w:val="24"/>
        </w:rPr>
      </w:pPr>
    </w:p>
    <w:p w14:paraId="7A1A5F49" w14:textId="7777777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6A0A" w:rsidRDefault="00C425F1" w:rsidP="00C425F1">
      <w:pPr>
        <w:ind w:right="521"/>
        <w:jc w:val="center"/>
        <w:rPr>
          <w:rFonts w:ascii="Calibri" w:hAnsi="Calibri"/>
          <w:b/>
          <w:sz w:val="24"/>
          <w:szCs w:val="24"/>
        </w:rPr>
      </w:pPr>
    </w:p>
    <w:p w14:paraId="3644498C" w14:textId="77777777" w:rsidR="00C425F1" w:rsidRPr="00646A0A" w:rsidRDefault="00C425F1" w:rsidP="00C425F1">
      <w:pPr>
        <w:ind w:right="521"/>
        <w:jc w:val="center"/>
        <w:rPr>
          <w:rFonts w:ascii="Calibri" w:hAnsi="Calibri"/>
          <w:b/>
          <w:sz w:val="24"/>
          <w:szCs w:val="24"/>
        </w:rPr>
      </w:pPr>
    </w:p>
    <w:p w14:paraId="74C64C22" w14:textId="77777777" w:rsidR="00C425F1" w:rsidRPr="00646A0A" w:rsidRDefault="00C425F1" w:rsidP="00C425F1">
      <w:pPr>
        <w:ind w:right="521"/>
        <w:jc w:val="center"/>
        <w:rPr>
          <w:rFonts w:ascii="Calibri" w:hAnsi="Calibri"/>
          <w:b/>
          <w:sz w:val="24"/>
          <w:szCs w:val="24"/>
        </w:rPr>
      </w:pPr>
    </w:p>
    <w:p w14:paraId="7663B11B" w14:textId="77777777" w:rsidR="00C425F1" w:rsidRPr="00646A0A" w:rsidRDefault="00C425F1" w:rsidP="00C425F1">
      <w:pPr>
        <w:ind w:right="521"/>
        <w:jc w:val="center"/>
        <w:rPr>
          <w:rFonts w:ascii="Calibri" w:hAnsi="Calibri"/>
          <w:b/>
          <w:sz w:val="24"/>
          <w:szCs w:val="24"/>
        </w:rPr>
      </w:pPr>
    </w:p>
    <w:p w14:paraId="698E4348" w14:textId="77777777" w:rsidR="00C425F1" w:rsidRPr="00646A0A" w:rsidRDefault="00C425F1" w:rsidP="00C425F1">
      <w:pPr>
        <w:ind w:right="521"/>
        <w:jc w:val="center"/>
        <w:rPr>
          <w:rFonts w:ascii="Calibri" w:hAnsi="Calibri"/>
          <w:b/>
          <w:sz w:val="24"/>
          <w:szCs w:val="24"/>
        </w:rPr>
      </w:pPr>
    </w:p>
    <w:p w14:paraId="11B7FF58" w14:textId="77777777" w:rsidR="00C425F1" w:rsidRPr="00646A0A" w:rsidRDefault="00C425F1" w:rsidP="00C425F1">
      <w:pPr>
        <w:ind w:right="521"/>
        <w:jc w:val="center"/>
        <w:rPr>
          <w:rFonts w:ascii="Calibri" w:hAnsi="Calibri"/>
          <w:b/>
          <w:sz w:val="24"/>
          <w:szCs w:val="24"/>
        </w:rPr>
      </w:pPr>
    </w:p>
    <w:p w14:paraId="5ACB92CE" w14:textId="77777777" w:rsidR="00C425F1" w:rsidRPr="00646A0A" w:rsidRDefault="00C425F1" w:rsidP="00C425F1">
      <w:pPr>
        <w:ind w:right="521"/>
        <w:jc w:val="center"/>
        <w:rPr>
          <w:rFonts w:ascii="Calibri" w:hAnsi="Calibri"/>
          <w:b/>
          <w:sz w:val="24"/>
          <w:szCs w:val="24"/>
        </w:rPr>
      </w:pPr>
    </w:p>
    <w:p w14:paraId="4ECBDFBF" w14:textId="0C8917C7" w:rsidR="00C425F1" w:rsidRPr="00646A0A" w:rsidRDefault="00C425F1" w:rsidP="003A32CD">
      <w:pPr>
        <w:pStyle w:val="SectionTitle"/>
        <w:outlineLvl w:val="0"/>
      </w:pPr>
      <w:bookmarkStart w:id="70" w:name="_Toc97296112"/>
      <w:r w:rsidRPr="00646A0A">
        <w:t>General Regulations</w:t>
      </w:r>
      <w:bookmarkEnd w:id="70"/>
    </w:p>
    <w:p w14:paraId="7E538656" w14:textId="77777777" w:rsidR="00C425F1" w:rsidRPr="00646A0A" w:rsidRDefault="00C425F1" w:rsidP="00C425F1">
      <w:pPr>
        <w:ind w:right="521"/>
        <w:jc w:val="center"/>
        <w:rPr>
          <w:rFonts w:ascii="Calibri" w:hAnsi="Calibri"/>
          <w:b/>
          <w:sz w:val="24"/>
          <w:szCs w:val="24"/>
        </w:rPr>
      </w:pPr>
    </w:p>
    <w:p w14:paraId="65559D48" w14:textId="77777777" w:rsidR="00C425F1" w:rsidRPr="00646A0A" w:rsidRDefault="00C425F1" w:rsidP="00C425F1">
      <w:pPr>
        <w:ind w:right="521"/>
        <w:jc w:val="center"/>
        <w:rPr>
          <w:rFonts w:ascii="Calibri" w:hAnsi="Calibri"/>
          <w:b/>
          <w:sz w:val="24"/>
          <w:szCs w:val="24"/>
        </w:rPr>
      </w:pPr>
    </w:p>
    <w:p w14:paraId="1821E894" w14:textId="6DAD6656" w:rsidR="007150C2" w:rsidRPr="00646A0A" w:rsidRDefault="007150C2">
      <w:pPr>
        <w:spacing w:after="200" w:line="276" w:lineRule="auto"/>
        <w:rPr>
          <w:sz w:val="22"/>
        </w:rPr>
      </w:pPr>
      <w:r w:rsidRPr="00646A0A">
        <w:br w:type="page"/>
      </w:r>
    </w:p>
    <w:p w14:paraId="081AC834" w14:textId="6312EC5B" w:rsidR="007150C2" w:rsidRPr="00646A0A" w:rsidRDefault="007150C2" w:rsidP="007F0024">
      <w:pPr>
        <w:pStyle w:val="Article"/>
        <w:numPr>
          <w:ilvl w:val="0"/>
          <w:numId w:val="16"/>
        </w:numPr>
        <w:ind w:left="0" w:firstLine="0"/>
      </w:pPr>
      <w:r w:rsidRPr="00646A0A">
        <w:lastRenderedPageBreak/>
        <w:t xml:space="preserve"> </w:t>
      </w:r>
      <w:bookmarkStart w:id="71" w:name="_Toc97296113"/>
      <w:r w:rsidRPr="00646A0A">
        <w:t>- Application</w:t>
      </w:r>
      <w:bookmarkEnd w:id="71"/>
    </w:p>
    <w:p w14:paraId="557446E4" w14:textId="42303775" w:rsidR="007150C2" w:rsidRPr="00646A0A" w:rsidRDefault="007150C2" w:rsidP="00C72FF2">
      <w:pPr>
        <w:pStyle w:val="Corpsdetexte"/>
      </w:pPr>
      <w:r w:rsidRPr="00646A0A">
        <w:t>These General Regulations will apply to the operations of IALA.</w:t>
      </w:r>
    </w:p>
    <w:p w14:paraId="68D0791C" w14:textId="63065511" w:rsidR="007150C2" w:rsidRPr="00646A0A" w:rsidRDefault="007150C2" w:rsidP="00C72FF2">
      <w:pPr>
        <w:pStyle w:val="Corpsdetexte"/>
      </w:pPr>
      <w:r w:rsidRPr="00646A0A">
        <w:t>The General Regulations are subject to the provisions of the Constitution. Where there is a conflict between the Constitution and any of the other documents, the Constitution shall prevail. If there is a conflict between any of the basic documents, the conflict should be brought to the attention of the Council.</w:t>
      </w:r>
    </w:p>
    <w:p w14:paraId="5E690260" w14:textId="6E3FF52E" w:rsidR="007150C2" w:rsidRPr="00646A0A" w:rsidRDefault="007150C2" w:rsidP="007F0024">
      <w:pPr>
        <w:pStyle w:val="Article"/>
        <w:ind w:left="0" w:firstLine="0"/>
      </w:pPr>
      <w:r w:rsidRPr="00646A0A">
        <w:t xml:space="preserve"> </w:t>
      </w:r>
      <w:bookmarkStart w:id="72" w:name="_Toc97296114"/>
      <w:r w:rsidRPr="00646A0A">
        <w:t>- Membership</w:t>
      </w:r>
      <w:bookmarkEnd w:id="72"/>
    </w:p>
    <w:p w14:paraId="2825EB03" w14:textId="722B0403" w:rsidR="007150C2" w:rsidRPr="00646A0A" w:rsidRDefault="007150C2" w:rsidP="00753C9B">
      <w:pPr>
        <w:pStyle w:val="ArticleHeading2"/>
        <w:numPr>
          <w:ilvl w:val="0"/>
          <w:numId w:val="84"/>
        </w:numPr>
        <w:tabs>
          <w:tab w:val="clear" w:pos="851"/>
        </w:tabs>
        <w:ind w:left="851" w:hanging="851"/>
      </w:pPr>
      <w:bookmarkStart w:id="73" w:name="_Toc84434537"/>
      <w:bookmarkStart w:id="74" w:name="_Toc97296115"/>
      <w:r w:rsidRPr="00646A0A">
        <w:t>Membership Categories</w:t>
      </w:r>
      <w:bookmarkEnd w:id="73"/>
      <w:bookmarkEnd w:id="74"/>
    </w:p>
    <w:p w14:paraId="17A9B8BC" w14:textId="77777777" w:rsidR="007150C2" w:rsidRPr="00646A0A" w:rsidRDefault="007150C2" w:rsidP="007150C2">
      <w:pPr>
        <w:pStyle w:val="Heading2separationline"/>
      </w:pPr>
    </w:p>
    <w:p w14:paraId="3CCED1F8" w14:textId="12EC8B53" w:rsidR="007150C2" w:rsidRPr="00646A0A" w:rsidRDefault="007150C2" w:rsidP="007150C2">
      <w:pPr>
        <w:pStyle w:val="Corpsdetexte"/>
      </w:pPr>
      <w:r w:rsidRPr="00646A0A">
        <w:t>IALA comprises National members, Associate members, Industrial members and Honorary members as stipulated in the Constitution.</w:t>
      </w:r>
    </w:p>
    <w:p w14:paraId="43D0B147" w14:textId="4E044939" w:rsidR="007150C2" w:rsidRPr="00646A0A" w:rsidRDefault="007150C2" w:rsidP="00753C9B">
      <w:pPr>
        <w:pStyle w:val="ArticleHeading2"/>
        <w:numPr>
          <w:ilvl w:val="0"/>
          <w:numId w:val="84"/>
        </w:numPr>
        <w:tabs>
          <w:tab w:val="clear" w:pos="851"/>
        </w:tabs>
        <w:ind w:left="851" w:hanging="851"/>
      </w:pPr>
      <w:bookmarkStart w:id="75" w:name="_Toc84434538"/>
      <w:bookmarkStart w:id="76" w:name="_Toc97296116"/>
      <w:r w:rsidRPr="00646A0A">
        <w:t>Application for Membership</w:t>
      </w:r>
      <w:bookmarkEnd w:id="75"/>
      <w:bookmarkEnd w:id="76"/>
    </w:p>
    <w:p w14:paraId="6E152788" w14:textId="77777777" w:rsidR="007150C2" w:rsidRPr="00646A0A" w:rsidRDefault="007150C2" w:rsidP="007150C2">
      <w:pPr>
        <w:pStyle w:val="Heading2separationline"/>
      </w:pPr>
    </w:p>
    <w:p w14:paraId="4D341802" w14:textId="1E1B669F" w:rsidR="007150C2" w:rsidRPr="00646A0A" w:rsidRDefault="007150C2" w:rsidP="00300BD6">
      <w:pPr>
        <w:pStyle w:val="List1"/>
        <w:numPr>
          <w:ilvl w:val="0"/>
          <w:numId w:val="18"/>
        </w:numPr>
      </w:pPr>
      <w:r w:rsidRPr="00646A0A">
        <w:t>Application for membership in categories other than Honorary must be made in writing to the Secretariat and should be accompanied by the following documentation:</w:t>
      </w:r>
    </w:p>
    <w:p w14:paraId="6289F0FF" w14:textId="3582DABD" w:rsidR="007150C2" w:rsidRPr="00646A0A" w:rsidRDefault="007150C2" w:rsidP="00193286">
      <w:pPr>
        <w:pStyle w:val="Lista"/>
      </w:pPr>
      <w:r w:rsidRPr="00646A0A">
        <w:t xml:space="preserve">the </w:t>
      </w:r>
      <w:r w:rsidR="00BC740F" w:rsidRPr="00646A0A">
        <w:t>membership application form;</w:t>
      </w:r>
      <w:r w:rsidR="00562142" w:rsidRPr="00646A0A">
        <w:t xml:space="preserve"> and</w:t>
      </w:r>
    </w:p>
    <w:p w14:paraId="60EF5288" w14:textId="5C302B94" w:rsidR="007150C2" w:rsidRPr="00646A0A" w:rsidRDefault="007150C2" w:rsidP="00193286">
      <w:pPr>
        <w:pStyle w:val="Lista"/>
      </w:pPr>
      <w:r w:rsidRPr="00646A0A">
        <w:t>additional information about the activity of the applicant to determine the appropriate membership category if requested by the Secretariat.</w:t>
      </w:r>
    </w:p>
    <w:p w14:paraId="583E1AD3" w14:textId="2014BB97" w:rsidR="007150C2" w:rsidRPr="00646A0A" w:rsidRDefault="007150C2" w:rsidP="00193286">
      <w:pPr>
        <w:pStyle w:val="List1"/>
      </w:pPr>
      <w:r w:rsidRPr="00646A0A">
        <w:t>The Secretariat will submit all applications for membership to the Council for acceptance.</w:t>
      </w:r>
    </w:p>
    <w:p w14:paraId="6197EE50" w14:textId="4CD05715" w:rsidR="007150C2" w:rsidRPr="00646A0A" w:rsidRDefault="007150C2" w:rsidP="00193286">
      <w:pPr>
        <w:pStyle w:val="List1"/>
      </w:pPr>
      <w:r w:rsidRPr="00646A0A">
        <w:t xml:space="preserve">In cases where there is a delay of more than three months before the next Council meeting the Secretariat may send a provisional acceptance to the applicant, subject to support from a </w:t>
      </w:r>
      <w:r w:rsidR="00386310">
        <w:t>n</w:t>
      </w:r>
      <w:r w:rsidRPr="00646A0A">
        <w:t xml:space="preserve">ational </w:t>
      </w:r>
      <w:r w:rsidR="00386310">
        <w:t>a</w:t>
      </w:r>
      <w:r w:rsidRPr="00646A0A">
        <w:t>uthority of the area where the applicant carries out its activities or has its principal place of business.</w:t>
      </w:r>
    </w:p>
    <w:p w14:paraId="1C9E4EDA" w14:textId="3CBC3783" w:rsidR="007150C2" w:rsidRPr="00646A0A" w:rsidRDefault="007150C2" w:rsidP="00193286">
      <w:pPr>
        <w:pStyle w:val="List1"/>
      </w:pPr>
      <w:r w:rsidRPr="00646A0A">
        <w:t>Accepted applications will take effect as follows:</w:t>
      </w:r>
    </w:p>
    <w:p w14:paraId="0043C83B" w14:textId="6FA9B1D8" w:rsidR="007150C2" w:rsidRPr="00646A0A" w:rsidRDefault="007150C2" w:rsidP="00193286">
      <w:pPr>
        <w:pStyle w:val="Lista"/>
      </w:pPr>
      <w:r w:rsidRPr="00646A0A">
        <w:t>for National members, on 1</w:t>
      </w:r>
      <w:r w:rsidR="00193286" w:rsidRPr="00646A0A">
        <w:t xml:space="preserve"> </w:t>
      </w:r>
      <w:r w:rsidRPr="00646A0A">
        <w:t>January of the year of application;</w:t>
      </w:r>
    </w:p>
    <w:p w14:paraId="43653A67" w14:textId="4FCB5CC3" w:rsidR="007150C2" w:rsidRPr="00646A0A" w:rsidRDefault="007150C2" w:rsidP="00193286">
      <w:pPr>
        <w:pStyle w:val="Lista"/>
      </w:pPr>
      <w:r w:rsidRPr="00646A0A">
        <w:t>for Industrial or Associate members, 1</w:t>
      </w:r>
      <w:r w:rsidR="00193286" w:rsidRPr="00646A0A">
        <w:t xml:space="preserve"> </w:t>
      </w:r>
      <w:r w:rsidRPr="00646A0A">
        <w:t>January if appli</w:t>
      </w:r>
      <w:r w:rsidR="00122265" w:rsidRPr="00646A0A">
        <w:t>cation is accepted between 1</w:t>
      </w:r>
      <w:r w:rsidR="00193286" w:rsidRPr="00646A0A">
        <w:t xml:space="preserve"> </w:t>
      </w:r>
      <w:r w:rsidRPr="00646A0A">
        <w:t>January and 30</w:t>
      </w:r>
      <w:r w:rsidR="00193286" w:rsidRPr="00646A0A">
        <w:t xml:space="preserve"> </w:t>
      </w:r>
      <w:r w:rsidRPr="00646A0A">
        <w:t>June; or 1</w:t>
      </w:r>
      <w:r w:rsidR="00193286" w:rsidRPr="00646A0A">
        <w:t xml:space="preserve"> </w:t>
      </w:r>
      <w:r w:rsidRPr="00646A0A">
        <w:t>July if application is accepted between 1</w:t>
      </w:r>
      <w:r w:rsidR="00193286" w:rsidRPr="00646A0A">
        <w:t xml:space="preserve"> </w:t>
      </w:r>
      <w:r w:rsidRPr="00646A0A">
        <w:t>July and 31</w:t>
      </w:r>
      <w:r w:rsidR="00193286" w:rsidRPr="00646A0A">
        <w:t xml:space="preserve"> </w:t>
      </w:r>
      <w:r w:rsidRPr="00646A0A">
        <w:t>December; and</w:t>
      </w:r>
    </w:p>
    <w:p w14:paraId="1D7E5963" w14:textId="67963DCD" w:rsidR="007150C2" w:rsidRPr="00646A0A" w:rsidRDefault="007150C2" w:rsidP="00193286">
      <w:pPr>
        <w:pStyle w:val="Lista"/>
      </w:pPr>
      <w:r w:rsidRPr="00646A0A">
        <w:t>for Honorary members, on the date of acceptance.</w:t>
      </w:r>
    </w:p>
    <w:p w14:paraId="1337F645" w14:textId="65C81679" w:rsidR="007150C2" w:rsidRPr="00646A0A" w:rsidRDefault="007150C2" w:rsidP="00193286">
      <w:pPr>
        <w:pStyle w:val="List1"/>
      </w:pPr>
      <w:r w:rsidRPr="00646A0A">
        <w:t xml:space="preserve">The Council may require aspects of an application for Industrial or Associate membership to be reviewed by a </w:t>
      </w:r>
      <w:r w:rsidR="00386310">
        <w:t>n</w:t>
      </w:r>
      <w:r w:rsidRPr="00646A0A">
        <w:t xml:space="preserve">ational </w:t>
      </w:r>
      <w:r w:rsidR="00386310">
        <w:t>a</w:t>
      </w:r>
      <w:r w:rsidRPr="00646A0A">
        <w:t xml:space="preserve">uthority in accordance with </w:t>
      </w:r>
      <w:r w:rsidR="00025F71" w:rsidRPr="00646A0A">
        <w:t xml:space="preserve">Article </w:t>
      </w:r>
      <w:r w:rsidR="00EF435C" w:rsidRPr="00646A0A">
        <w:t>2.2.</w:t>
      </w:r>
      <w:r w:rsidR="00BC740F" w:rsidRPr="00646A0A">
        <w:t>3</w:t>
      </w:r>
      <w:r w:rsidRPr="00646A0A">
        <w:t xml:space="preserve"> above, but the decision on membership will remain with the Council.</w:t>
      </w:r>
    </w:p>
    <w:p w14:paraId="64EF7D98" w14:textId="481302CA" w:rsidR="007150C2" w:rsidRPr="00646A0A" w:rsidRDefault="007150C2" w:rsidP="00193286">
      <w:pPr>
        <w:pStyle w:val="List1"/>
      </w:pPr>
      <w:r w:rsidRPr="00646A0A">
        <w:t xml:space="preserve">The Council, having received a written proposal from at least two </w:t>
      </w:r>
      <w:r w:rsidR="00386310">
        <w:t>c</w:t>
      </w:r>
      <w:r w:rsidRPr="00646A0A">
        <w:t>ouncillors, may confer Honorary membership upon an individual in recognition of that person’s contribution to the</w:t>
      </w:r>
      <w:r w:rsidR="00122265" w:rsidRPr="00646A0A">
        <w:t xml:space="preserve"> work </w:t>
      </w:r>
      <w:r w:rsidR="00B42293" w:rsidRPr="00646A0A">
        <w:t xml:space="preserve">of </w:t>
      </w:r>
      <w:r w:rsidR="00122265" w:rsidRPr="00646A0A">
        <w:t>IALA.</w:t>
      </w:r>
    </w:p>
    <w:p w14:paraId="52B229D4" w14:textId="119D37C4" w:rsidR="007150C2" w:rsidRPr="00646A0A" w:rsidRDefault="007150C2" w:rsidP="00753C9B">
      <w:pPr>
        <w:pStyle w:val="ArticleHeading2"/>
        <w:numPr>
          <w:ilvl w:val="0"/>
          <w:numId w:val="84"/>
        </w:numPr>
        <w:tabs>
          <w:tab w:val="clear" w:pos="851"/>
        </w:tabs>
        <w:ind w:left="851" w:hanging="851"/>
      </w:pPr>
      <w:bookmarkStart w:id="77" w:name="_Toc84434539"/>
      <w:bookmarkStart w:id="78" w:name="_Toc97296117"/>
      <w:r w:rsidRPr="00646A0A">
        <w:t>Membership Rights and Benefits</w:t>
      </w:r>
      <w:bookmarkEnd w:id="77"/>
      <w:bookmarkEnd w:id="78"/>
    </w:p>
    <w:p w14:paraId="0AF20809" w14:textId="77777777" w:rsidR="00122265" w:rsidRPr="00646A0A" w:rsidRDefault="00122265" w:rsidP="00122265">
      <w:pPr>
        <w:pStyle w:val="Heading2separationline"/>
      </w:pPr>
    </w:p>
    <w:p w14:paraId="25DBE74B" w14:textId="1C5EC944" w:rsidR="007150C2" w:rsidRPr="00646A0A" w:rsidRDefault="007150C2" w:rsidP="00300BD6">
      <w:pPr>
        <w:pStyle w:val="List1"/>
        <w:numPr>
          <w:ilvl w:val="0"/>
          <w:numId w:val="19"/>
        </w:numPr>
      </w:pPr>
      <w:r w:rsidRPr="00646A0A">
        <w:t>Membership rights an</w:t>
      </w:r>
      <w:r w:rsidR="00BC740F" w:rsidRPr="00646A0A">
        <w:t xml:space="preserve">d benefits are listed in </w:t>
      </w:r>
      <w:r w:rsidR="00675C1F" w:rsidRPr="00646A0A">
        <w:t>annex A</w:t>
      </w:r>
      <w:r w:rsidRPr="00646A0A">
        <w:t>.</w:t>
      </w:r>
    </w:p>
    <w:p w14:paraId="0044FBDF" w14:textId="7B5BECEC" w:rsidR="007150C2" w:rsidRPr="00646A0A" w:rsidRDefault="007150C2" w:rsidP="00300BD6">
      <w:pPr>
        <w:pStyle w:val="List1"/>
        <w:numPr>
          <w:ilvl w:val="0"/>
          <w:numId w:val="19"/>
        </w:numPr>
      </w:pPr>
      <w:r w:rsidRPr="00646A0A">
        <w:t>In addition to those rights and benefits, Industrial members are represented by the Industrial Members</w:t>
      </w:r>
      <w:r w:rsidR="00BC740F" w:rsidRPr="00646A0A">
        <w:t>’</w:t>
      </w:r>
      <w:r w:rsidRPr="00646A0A">
        <w:t xml:space="preserve"> Committee, in accordance with its </w:t>
      </w:r>
      <w:r w:rsidR="00133BA9" w:rsidRPr="00646A0A">
        <w:t>C</w:t>
      </w:r>
      <w:r w:rsidRPr="00646A0A">
        <w:t xml:space="preserve">onstitution and </w:t>
      </w:r>
      <w:r w:rsidR="00133BA9" w:rsidRPr="00646A0A">
        <w:t>B</w:t>
      </w:r>
      <w:r w:rsidRPr="00646A0A">
        <w:t>ye-</w:t>
      </w:r>
      <w:r w:rsidR="00133BA9" w:rsidRPr="00646A0A">
        <w:t>L</w:t>
      </w:r>
      <w:r w:rsidRPr="00646A0A">
        <w:t>aws</w:t>
      </w:r>
      <w:r w:rsidR="0099446C" w:rsidRPr="00646A0A">
        <w:t xml:space="preserve"> </w:t>
      </w:r>
      <w:r w:rsidRPr="00646A0A">
        <w:t xml:space="preserve">as approved by the General Assembly of Industrial </w:t>
      </w:r>
      <w:r w:rsidR="00F10697" w:rsidRPr="00646A0A">
        <w:t>m</w:t>
      </w:r>
      <w:r w:rsidRPr="00646A0A">
        <w:t>embers.</w:t>
      </w:r>
    </w:p>
    <w:p w14:paraId="118BC828" w14:textId="77777777" w:rsidR="00122265" w:rsidRPr="00646A0A" w:rsidRDefault="00122265">
      <w:pPr>
        <w:spacing w:after="200" w:line="276" w:lineRule="auto"/>
        <w:rPr>
          <w:rFonts w:asciiTheme="majorHAnsi" w:eastAsiaTheme="majorEastAsia" w:hAnsiTheme="majorHAnsi" w:cstheme="majorBidi"/>
          <w:b/>
          <w:bCs/>
          <w:caps/>
          <w:color w:val="407EC9"/>
          <w:sz w:val="24"/>
          <w:szCs w:val="24"/>
        </w:rPr>
      </w:pPr>
      <w:r w:rsidRPr="00646A0A">
        <w:br w:type="page"/>
      </w:r>
    </w:p>
    <w:p w14:paraId="717F4265" w14:textId="50E146D4" w:rsidR="007150C2" w:rsidRPr="00646A0A" w:rsidRDefault="007150C2" w:rsidP="00753C9B">
      <w:pPr>
        <w:pStyle w:val="ArticleHeading2"/>
        <w:numPr>
          <w:ilvl w:val="0"/>
          <w:numId w:val="84"/>
        </w:numPr>
        <w:tabs>
          <w:tab w:val="clear" w:pos="851"/>
        </w:tabs>
        <w:ind w:left="851" w:hanging="851"/>
      </w:pPr>
      <w:bookmarkStart w:id="79" w:name="_Toc84434540"/>
      <w:bookmarkStart w:id="80" w:name="_Toc97296118"/>
      <w:r w:rsidRPr="00646A0A">
        <w:lastRenderedPageBreak/>
        <w:t>Member Contributions</w:t>
      </w:r>
      <w:bookmarkEnd w:id="79"/>
      <w:bookmarkEnd w:id="80"/>
    </w:p>
    <w:p w14:paraId="6D8DB8C4" w14:textId="77777777" w:rsidR="00122265" w:rsidRPr="00646A0A" w:rsidRDefault="00122265" w:rsidP="00122265">
      <w:pPr>
        <w:pStyle w:val="Heading2separationline"/>
      </w:pPr>
    </w:p>
    <w:p w14:paraId="252508C6" w14:textId="77777777" w:rsidR="002B1FB8" w:rsidRPr="00646A0A" w:rsidRDefault="007150C2" w:rsidP="00562142">
      <w:pPr>
        <w:pStyle w:val="List1"/>
        <w:numPr>
          <w:ilvl w:val="0"/>
          <w:numId w:val="20"/>
        </w:numPr>
      </w:pPr>
      <w:r w:rsidRPr="00646A0A">
        <w:t>All m</w:t>
      </w:r>
      <w:r w:rsidR="00636E01" w:rsidRPr="00646A0A">
        <w:t xml:space="preserve">embers shall pay contributions </w:t>
      </w:r>
      <w:r w:rsidRPr="00646A0A">
        <w:t>on an annual basis in the amount determined by the Council on recommendation from the Finance and Audit Committee.</w:t>
      </w:r>
      <w:r w:rsidR="00562142" w:rsidRPr="00646A0A">
        <w:t xml:space="preserve"> </w:t>
      </w:r>
    </w:p>
    <w:p w14:paraId="6F8B8395" w14:textId="109D14EB" w:rsidR="007150C2" w:rsidRPr="00646A0A" w:rsidRDefault="00562142" w:rsidP="00562142">
      <w:pPr>
        <w:pStyle w:val="List1"/>
        <w:numPr>
          <w:ilvl w:val="0"/>
          <w:numId w:val="20"/>
        </w:numPr>
      </w:pPr>
      <w:r w:rsidRPr="00646A0A">
        <w:t xml:space="preserve">Contributions may be determined as different amounts for each membership category but shall be the same for each </w:t>
      </w:r>
      <w:r w:rsidR="003266C7">
        <w:t>m</w:t>
      </w:r>
      <w:r w:rsidRPr="00646A0A">
        <w:t>ember within each membership category.</w:t>
      </w:r>
    </w:p>
    <w:p w14:paraId="5643F033" w14:textId="7856242B" w:rsidR="007150C2" w:rsidRPr="00646A0A" w:rsidRDefault="007150C2" w:rsidP="00193286">
      <w:pPr>
        <w:pStyle w:val="List1"/>
      </w:pPr>
      <w:r w:rsidRPr="00646A0A">
        <w:t>Contributions are levied</w:t>
      </w:r>
      <w:r w:rsidR="00562142" w:rsidRPr="00646A0A">
        <w:t xml:space="preserve"> for membership cat</w:t>
      </w:r>
      <w:r w:rsidR="002B1FB8" w:rsidRPr="00646A0A">
        <w:t>e</w:t>
      </w:r>
      <w:r w:rsidR="00562142" w:rsidRPr="00646A0A">
        <w:t>gories</w:t>
      </w:r>
      <w:r w:rsidRPr="00646A0A">
        <w:t xml:space="preserve"> in accordance with the Financial Regulations.</w:t>
      </w:r>
    </w:p>
    <w:p w14:paraId="5ECA9970" w14:textId="3F4E4E5E" w:rsidR="007150C2" w:rsidRPr="00646A0A" w:rsidRDefault="007150C2" w:rsidP="00911311">
      <w:pPr>
        <w:pStyle w:val="List1"/>
        <w:tabs>
          <w:tab w:val="clear" w:pos="0"/>
        </w:tabs>
      </w:pPr>
      <w:r w:rsidRPr="00646A0A">
        <w:t>Failure to comply with the deadline for payment of contributions may result in</w:t>
      </w:r>
      <w:r w:rsidR="00897C7D" w:rsidRPr="00646A0A">
        <w:t xml:space="preserve"> </w:t>
      </w:r>
      <w:r w:rsidRPr="00646A0A">
        <w:t xml:space="preserve">suspension of membership rights </w:t>
      </w:r>
      <w:r w:rsidR="00EF435C" w:rsidRPr="00646A0A">
        <w:t xml:space="preserve">or termination of membership </w:t>
      </w:r>
      <w:r w:rsidRPr="00646A0A">
        <w:t>in accordance with Article 5</w:t>
      </w:r>
      <w:r w:rsidR="00EF435C" w:rsidRPr="00646A0A">
        <w:t>.3</w:t>
      </w:r>
      <w:r w:rsidRPr="00646A0A">
        <w:t xml:space="preserve"> of the Constitution and </w:t>
      </w:r>
      <w:r w:rsidR="00EF435C" w:rsidRPr="00646A0A">
        <w:t xml:space="preserve">Article 10 of </w:t>
      </w:r>
      <w:r w:rsidRPr="00646A0A">
        <w:t>the Financial Regulations.</w:t>
      </w:r>
    </w:p>
    <w:p w14:paraId="1D6D5128" w14:textId="7F120CA1" w:rsidR="007150C2" w:rsidRPr="00646A0A" w:rsidRDefault="007150C2" w:rsidP="00753C9B">
      <w:pPr>
        <w:pStyle w:val="ArticleHeading2"/>
        <w:numPr>
          <w:ilvl w:val="0"/>
          <w:numId w:val="84"/>
        </w:numPr>
        <w:tabs>
          <w:tab w:val="clear" w:pos="851"/>
        </w:tabs>
        <w:ind w:left="851" w:hanging="851"/>
      </w:pPr>
      <w:bookmarkStart w:id="81" w:name="_Toc84434541"/>
      <w:bookmarkStart w:id="82" w:name="_Toc97296119"/>
      <w:r w:rsidRPr="00646A0A">
        <w:t>Suspension and Reinstatement of Membership</w:t>
      </w:r>
      <w:bookmarkEnd w:id="81"/>
      <w:bookmarkEnd w:id="82"/>
    </w:p>
    <w:p w14:paraId="2E6C4438" w14:textId="77777777" w:rsidR="00636E01" w:rsidRPr="00646A0A" w:rsidRDefault="00636E01" w:rsidP="00636E01">
      <w:pPr>
        <w:pStyle w:val="Heading2separationline"/>
      </w:pPr>
    </w:p>
    <w:p w14:paraId="755E4779" w14:textId="0D41D84C" w:rsidR="007150C2" w:rsidRPr="00646A0A" w:rsidRDefault="007150C2" w:rsidP="00300BD6">
      <w:pPr>
        <w:pStyle w:val="List1"/>
        <w:numPr>
          <w:ilvl w:val="0"/>
          <w:numId w:val="21"/>
        </w:numPr>
      </w:pPr>
      <w:r w:rsidRPr="00646A0A">
        <w:t xml:space="preserve">The Secretary-General may recommend that the Council suspend, and the Council may suspend, a membership for non-payment of contributions according to the escalation procedure established in </w:t>
      </w:r>
      <w:r w:rsidR="002B1FB8" w:rsidRPr="00646A0A">
        <w:t xml:space="preserve">Article 10 of </w:t>
      </w:r>
      <w:r w:rsidRPr="00646A0A">
        <w:t>the Financial Regulations.</w:t>
      </w:r>
    </w:p>
    <w:p w14:paraId="3CE8EE95" w14:textId="1BE67133" w:rsidR="007150C2" w:rsidRPr="00646A0A" w:rsidRDefault="007150C2" w:rsidP="00193286">
      <w:pPr>
        <w:pStyle w:val="List1"/>
      </w:pPr>
      <w:r w:rsidRPr="00646A0A">
        <w:t>The Secretary-General may recommend that the Council suspend, and the Council may suspend a membership for any justifiable cause in the best interest of IALA.</w:t>
      </w:r>
    </w:p>
    <w:p w14:paraId="4F15AD42" w14:textId="75384685" w:rsidR="007150C2" w:rsidRPr="00646A0A" w:rsidRDefault="007150C2" w:rsidP="00193286">
      <w:pPr>
        <w:pStyle w:val="List1"/>
      </w:pPr>
      <w:r w:rsidRPr="00646A0A">
        <w:t xml:space="preserve">The Secretary-General may reinstate a </w:t>
      </w:r>
      <w:r w:rsidR="00981FB7" w:rsidRPr="00646A0A">
        <w:t>m</w:t>
      </w:r>
      <w:r w:rsidRPr="00646A0A">
        <w:t xml:space="preserve">embership suspended under </w:t>
      </w:r>
      <w:r w:rsidR="00897C7D" w:rsidRPr="00646A0A">
        <w:t>2.4.</w:t>
      </w:r>
      <w:r w:rsidR="002B1FB8" w:rsidRPr="00646A0A">
        <w:t>4</w:t>
      </w:r>
      <w:r w:rsidRPr="00646A0A">
        <w:t xml:space="preserve"> above when the member has paid advised arrears of contribution. The Secretary-General must advise the Council of such action at the next Council meeting.</w:t>
      </w:r>
    </w:p>
    <w:p w14:paraId="0DA4A2BC" w14:textId="4FB15F77" w:rsidR="007150C2" w:rsidRPr="00646A0A" w:rsidRDefault="007150C2" w:rsidP="00193286">
      <w:pPr>
        <w:pStyle w:val="List1"/>
      </w:pPr>
      <w:r w:rsidRPr="00646A0A">
        <w:t>The Council may reinstate a suspended membership when the member has met the requirements of the Council.</w:t>
      </w:r>
    </w:p>
    <w:p w14:paraId="28120897" w14:textId="7936061D" w:rsidR="007150C2" w:rsidRPr="00646A0A" w:rsidRDefault="007150C2" w:rsidP="00753C9B">
      <w:pPr>
        <w:pStyle w:val="ArticleHeading2"/>
        <w:numPr>
          <w:ilvl w:val="0"/>
          <w:numId w:val="84"/>
        </w:numPr>
        <w:tabs>
          <w:tab w:val="clear" w:pos="851"/>
        </w:tabs>
        <w:ind w:left="851" w:hanging="851"/>
      </w:pPr>
      <w:bookmarkStart w:id="83" w:name="_Toc84434542"/>
      <w:bookmarkStart w:id="84" w:name="_Toc97296120"/>
      <w:r w:rsidRPr="00646A0A">
        <w:t>Termination of Membership</w:t>
      </w:r>
      <w:bookmarkEnd w:id="83"/>
      <w:bookmarkEnd w:id="84"/>
    </w:p>
    <w:p w14:paraId="09608A03" w14:textId="77777777" w:rsidR="00636E01" w:rsidRPr="00646A0A" w:rsidRDefault="00636E01" w:rsidP="00636E01">
      <w:pPr>
        <w:pStyle w:val="Heading2separationline"/>
      </w:pPr>
    </w:p>
    <w:p w14:paraId="74E757D2" w14:textId="77777777" w:rsidR="007150C2" w:rsidRPr="00646A0A" w:rsidRDefault="007150C2" w:rsidP="00753C9B">
      <w:pPr>
        <w:pStyle w:val="Corpsdetexte"/>
        <w:numPr>
          <w:ilvl w:val="0"/>
          <w:numId w:val="74"/>
        </w:numPr>
        <w:ind w:left="567" w:hanging="567"/>
      </w:pPr>
      <w:r w:rsidRPr="00646A0A">
        <w:t>Membership may be terminated:</w:t>
      </w:r>
    </w:p>
    <w:p w14:paraId="0DA8ABFB" w14:textId="579B40C6" w:rsidR="007150C2" w:rsidRPr="00646A0A" w:rsidRDefault="007150C2" w:rsidP="009B6530">
      <w:pPr>
        <w:pStyle w:val="Lista"/>
      </w:pPr>
      <w:r w:rsidRPr="00646A0A">
        <w:t>By the member by notice in writing to the Secretariat at any time noting that no refund of contributions already made will be given. Such termination will take effect:</w:t>
      </w:r>
    </w:p>
    <w:p w14:paraId="1ADA74AF" w14:textId="62740554" w:rsidR="007150C2" w:rsidRPr="00646A0A" w:rsidRDefault="007150C2" w:rsidP="00911311">
      <w:pPr>
        <w:pStyle w:val="Listi"/>
        <w:rPr>
          <w:sz w:val="22"/>
        </w:rPr>
      </w:pPr>
      <w:r w:rsidRPr="00646A0A">
        <w:rPr>
          <w:sz w:val="22"/>
        </w:rPr>
        <w:t>on the date specified in the notice of termination; or</w:t>
      </w:r>
    </w:p>
    <w:p w14:paraId="49BB0F67" w14:textId="7F238EF7" w:rsidR="007150C2" w:rsidRPr="00646A0A" w:rsidRDefault="007150C2" w:rsidP="00911311">
      <w:pPr>
        <w:pStyle w:val="Listi"/>
        <w:rPr>
          <w:sz w:val="22"/>
        </w:rPr>
      </w:pPr>
      <w:r w:rsidRPr="00646A0A">
        <w:rPr>
          <w:sz w:val="22"/>
        </w:rPr>
        <w:t>if no date is specified, 30 days after the notice is received by the Secretariat.</w:t>
      </w:r>
    </w:p>
    <w:p w14:paraId="284AB43E" w14:textId="30E2848B" w:rsidR="007150C2" w:rsidRPr="00646A0A" w:rsidRDefault="007150C2" w:rsidP="00911311">
      <w:pPr>
        <w:pStyle w:val="Lista"/>
      </w:pPr>
      <w:r w:rsidRPr="00646A0A">
        <w:t xml:space="preserve">By the Council where a suspended member has not paid contributions within </w:t>
      </w:r>
      <w:r w:rsidR="00061168" w:rsidRPr="00646A0A">
        <w:t xml:space="preserve">six </w:t>
      </w:r>
      <w:r w:rsidRPr="00646A0A">
        <w:t>months of suspension for that non-payment.</w:t>
      </w:r>
    </w:p>
    <w:p w14:paraId="54F16F7C" w14:textId="727D010B" w:rsidR="007150C2" w:rsidRPr="00646A0A" w:rsidRDefault="007150C2" w:rsidP="00911311">
      <w:pPr>
        <w:pStyle w:val="Listi"/>
        <w:ind w:left="1418" w:hanging="284"/>
        <w:rPr>
          <w:sz w:val="22"/>
        </w:rPr>
      </w:pPr>
      <w:r w:rsidRPr="00646A0A">
        <w:rPr>
          <w:sz w:val="22"/>
        </w:rPr>
        <w:t>The Secretary-General will notify the Council of any such qualifying event at</w:t>
      </w:r>
      <w:r w:rsidR="00BC740F" w:rsidRPr="00646A0A">
        <w:rPr>
          <w:sz w:val="22"/>
        </w:rPr>
        <w:t xml:space="preserve"> its next occurring meeting;</w:t>
      </w:r>
      <w:r w:rsidR="004352C8" w:rsidRPr="00646A0A">
        <w:rPr>
          <w:sz w:val="22"/>
        </w:rPr>
        <w:t xml:space="preserve"> and</w:t>
      </w:r>
    </w:p>
    <w:p w14:paraId="4D4ED465" w14:textId="62A8AE74" w:rsidR="007150C2" w:rsidRPr="00646A0A" w:rsidRDefault="007150C2" w:rsidP="00911311">
      <w:pPr>
        <w:pStyle w:val="Listi"/>
        <w:ind w:left="1418" w:hanging="284"/>
        <w:rPr>
          <w:sz w:val="22"/>
        </w:rPr>
      </w:pPr>
      <w:r w:rsidRPr="00646A0A">
        <w:rPr>
          <w:sz w:val="22"/>
        </w:rPr>
        <w:t>such termination will take effect from the date of the meeting at which the Council terminates the membership.</w:t>
      </w:r>
    </w:p>
    <w:p w14:paraId="6436F331" w14:textId="7C398CA7" w:rsidR="007150C2" w:rsidRPr="00646A0A" w:rsidRDefault="007150C2" w:rsidP="00911311">
      <w:pPr>
        <w:pStyle w:val="Lista"/>
      </w:pPr>
      <w:r w:rsidRPr="00646A0A">
        <w:t>By the Council, for any justifiable cause in the best interest of IALA.</w:t>
      </w:r>
    </w:p>
    <w:p w14:paraId="23DDC23A" w14:textId="2A6ED1EB" w:rsidR="00D13C89" w:rsidRPr="00646A0A" w:rsidRDefault="007150C2" w:rsidP="00753C9B">
      <w:pPr>
        <w:pStyle w:val="Corpsdetexte"/>
        <w:numPr>
          <w:ilvl w:val="0"/>
          <w:numId w:val="74"/>
        </w:numPr>
        <w:ind w:left="567" w:hanging="567"/>
      </w:pPr>
      <w:r w:rsidRPr="00646A0A">
        <w:t>The Secretary-General must notify the member of the reason for termination and the date of effect of termination, such notification to be at least 30 days before the termination shall take effect.</w:t>
      </w:r>
    </w:p>
    <w:p w14:paraId="0B9CB60D" w14:textId="13A13E19" w:rsidR="007150C2" w:rsidRPr="00646A0A" w:rsidRDefault="00750072" w:rsidP="00A4584E">
      <w:pPr>
        <w:pStyle w:val="Article"/>
        <w:keepNext/>
        <w:keepLines/>
        <w:ind w:left="0" w:firstLine="0"/>
      </w:pPr>
      <w:r w:rsidRPr="00646A0A">
        <w:lastRenderedPageBreak/>
        <w:t xml:space="preserve"> </w:t>
      </w:r>
      <w:bookmarkStart w:id="85" w:name="_Toc97296121"/>
      <w:r w:rsidR="00E837CE" w:rsidRPr="00646A0A">
        <w:t xml:space="preserve">- </w:t>
      </w:r>
      <w:r w:rsidR="007150C2" w:rsidRPr="00646A0A">
        <w:t>General Assembly</w:t>
      </w:r>
      <w:bookmarkEnd w:id="85"/>
    </w:p>
    <w:p w14:paraId="3992C63F" w14:textId="5B5C5222" w:rsidR="007150C2" w:rsidRPr="00646A0A" w:rsidRDefault="007150C2" w:rsidP="00675C1F">
      <w:pPr>
        <w:pStyle w:val="ArticleHeading2"/>
        <w:numPr>
          <w:ilvl w:val="0"/>
          <w:numId w:val="85"/>
        </w:numPr>
        <w:ind w:hanging="4265"/>
      </w:pPr>
      <w:bookmarkStart w:id="86" w:name="_Toc84434543"/>
      <w:bookmarkStart w:id="87" w:name="_Toc97296122"/>
      <w:r w:rsidRPr="00646A0A">
        <w:t>Convening</w:t>
      </w:r>
      <w:bookmarkEnd w:id="86"/>
      <w:bookmarkEnd w:id="87"/>
    </w:p>
    <w:p w14:paraId="07A821BB" w14:textId="77777777" w:rsidR="00E837CE" w:rsidRPr="00646A0A" w:rsidRDefault="00E837CE" w:rsidP="00A4584E">
      <w:pPr>
        <w:pStyle w:val="Heading2separationline"/>
        <w:keepNext/>
        <w:keepLines/>
      </w:pPr>
    </w:p>
    <w:p w14:paraId="0C6100F8" w14:textId="26EE1205" w:rsidR="007150C2" w:rsidRPr="00646A0A" w:rsidRDefault="007150C2" w:rsidP="00A4584E">
      <w:pPr>
        <w:pStyle w:val="List1"/>
        <w:keepNext/>
        <w:keepLines/>
        <w:numPr>
          <w:ilvl w:val="0"/>
          <w:numId w:val="22"/>
        </w:numPr>
      </w:pPr>
      <w:r w:rsidRPr="00646A0A">
        <w:t>The General Assembly shall generally be convened every four years</w:t>
      </w:r>
      <w:r w:rsidR="00562142" w:rsidRPr="00646A0A">
        <w:t>.</w:t>
      </w:r>
    </w:p>
    <w:p w14:paraId="006EE1EB" w14:textId="1589D5F6" w:rsidR="007150C2" w:rsidRPr="00646A0A" w:rsidRDefault="007150C2" w:rsidP="00A4584E">
      <w:pPr>
        <w:pStyle w:val="List1"/>
        <w:keepNext/>
        <w:keepLines/>
      </w:pPr>
      <w:r w:rsidRPr="00646A0A">
        <w:t>The General Assembly shall, where possible be convened during the same period and at the same location as a</w:t>
      </w:r>
      <w:r w:rsidR="00750072" w:rsidRPr="00646A0A">
        <w:t xml:space="preserve"> </w:t>
      </w:r>
      <w:r w:rsidRPr="00646A0A">
        <w:t>Conference, but in any case must be held no earlier than June of the General Assembly year.</w:t>
      </w:r>
    </w:p>
    <w:p w14:paraId="38DDB436" w14:textId="429901A5" w:rsidR="007150C2" w:rsidRPr="00646A0A" w:rsidRDefault="007150C2" w:rsidP="00193286">
      <w:pPr>
        <w:pStyle w:val="List1"/>
      </w:pPr>
      <w:r w:rsidRPr="00646A0A">
        <w:t>For reasons of necessity, the Council may determine an alternate time, in which case the General Assembly will be convened at a location determined by the Council.</w:t>
      </w:r>
    </w:p>
    <w:p w14:paraId="2C574C2B" w14:textId="7AAAA44D" w:rsidR="007150C2" w:rsidRPr="00646A0A" w:rsidRDefault="007150C2" w:rsidP="00193286">
      <w:pPr>
        <w:pStyle w:val="List1"/>
      </w:pPr>
      <w:r w:rsidRPr="00646A0A">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r w:rsidR="00562142" w:rsidRPr="00646A0A">
        <w:t xml:space="preserve"> for the purpose of the General Assembly</w:t>
      </w:r>
      <w:r w:rsidRPr="00646A0A">
        <w:t>.</w:t>
      </w:r>
    </w:p>
    <w:p w14:paraId="2C11D6AD" w14:textId="0BC6CBB8" w:rsidR="007150C2" w:rsidRPr="00646A0A" w:rsidRDefault="007150C2" w:rsidP="00193286">
      <w:pPr>
        <w:pStyle w:val="List1"/>
      </w:pPr>
      <w:r w:rsidRPr="00646A0A">
        <w:t>The Council may convene an extraordinary session of the General Assembly at which time and place as it determines.</w:t>
      </w:r>
    </w:p>
    <w:p w14:paraId="2932BF04" w14:textId="0AF663A4" w:rsidR="007150C2" w:rsidRPr="00646A0A" w:rsidRDefault="002B1FB8" w:rsidP="002B1FB8">
      <w:pPr>
        <w:pStyle w:val="List1"/>
      </w:pPr>
      <w:r w:rsidRPr="00646A0A">
        <w:t xml:space="preserve">The Council shall convene an extraordinary session of the General Assembly within 120 days of receipt by the Secretary-General of a request to do so from a majority of National members. The </w:t>
      </w:r>
      <w:r w:rsidR="00001C9F" w:rsidRPr="00646A0A">
        <w:t>C</w:t>
      </w:r>
      <w:r w:rsidRPr="00646A0A">
        <w:t>ouncil shall determine the time and place of the extraordinary session.</w:t>
      </w:r>
    </w:p>
    <w:p w14:paraId="1AD6C37D" w14:textId="78D10C7C" w:rsidR="007150C2" w:rsidRPr="00646A0A" w:rsidRDefault="00E837CE" w:rsidP="00753C9B">
      <w:pPr>
        <w:pStyle w:val="ArticleHeading2"/>
        <w:numPr>
          <w:ilvl w:val="0"/>
          <w:numId w:val="85"/>
        </w:numPr>
        <w:ind w:hanging="4265"/>
      </w:pPr>
      <w:bookmarkStart w:id="88" w:name="_Toc84434544"/>
      <w:bookmarkStart w:id="89" w:name="_Toc97296123"/>
      <w:r w:rsidRPr="00646A0A">
        <w:t>Attendanc</w:t>
      </w:r>
      <w:r w:rsidR="00206FF6" w:rsidRPr="00646A0A">
        <w:t>e</w:t>
      </w:r>
      <w:bookmarkEnd w:id="88"/>
      <w:bookmarkEnd w:id="89"/>
    </w:p>
    <w:p w14:paraId="4DE33378" w14:textId="77777777" w:rsidR="00E837CE" w:rsidRPr="00646A0A" w:rsidRDefault="00E837CE" w:rsidP="00E837CE">
      <w:pPr>
        <w:pStyle w:val="Heading2separationline"/>
      </w:pPr>
    </w:p>
    <w:p w14:paraId="3EA35A34" w14:textId="6F13111C" w:rsidR="007150C2" w:rsidRPr="00646A0A" w:rsidRDefault="007150C2" w:rsidP="00E03073">
      <w:pPr>
        <w:pStyle w:val="List1"/>
        <w:numPr>
          <w:ilvl w:val="0"/>
          <w:numId w:val="23"/>
        </w:numPr>
      </w:pPr>
      <w:r w:rsidRPr="00646A0A">
        <w:t>All members are entitled to attend the General Assembly and are responsible for their own travelling and accommodation expenses should they chose to attend.</w:t>
      </w:r>
    </w:p>
    <w:p w14:paraId="1BC8602C" w14:textId="73DFBF25" w:rsidR="007150C2" w:rsidRPr="00646A0A" w:rsidRDefault="007150C2" w:rsidP="00193286">
      <w:pPr>
        <w:pStyle w:val="List1"/>
      </w:pPr>
      <w:r w:rsidRPr="00646A0A">
        <w:t>The Secretary-General is authorised to invite, on behalf of the Council, any expert or any representatives of a non-member government or of an organization to participate as an observer at the General Assembly.</w:t>
      </w:r>
    </w:p>
    <w:p w14:paraId="711E454F" w14:textId="29593FDB" w:rsidR="007150C2" w:rsidRPr="00646A0A" w:rsidRDefault="007150C2" w:rsidP="00193286">
      <w:pPr>
        <w:pStyle w:val="List1"/>
      </w:pPr>
      <w:r w:rsidRPr="00646A0A">
        <w:t>Each National member shall communicate in writing to the Secretary-General the names of the persons composing its delegation to the General Assembly, indicating which of these is to be regarded as its principal delegate. 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6A0A" w:rsidRDefault="00BD2209" w:rsidP="00193286">
      <w:pPr>
        <w:pStyle w:val="List1"/>
      </w:pPr>
      <w:r w:rsidRPr="00646A0A">
        <w:t>To record attendance and verify the quorum required in Article 7 o</w:t>
      </w:r>
      <w:r w:rsidR="0064343F" w:rsidRPr="00646A0A">
        <w:t>f</w:t>
      </w:r>
      <w:r w:rsidRPr="00646A0A">
        <w:t xml:space="preserve"> the Constitution each National member shall confirm its attendance on the day of the General Assembly by </w:t>
      </w:r>
      <w:r w:rsidR="003D3886" w:rsidRPr="00646A0A">
        <w:t>signing</w:t>
      </w:r>
      <w:r w:rsidRPr="00646A0A">
        <w:t xml:space="preserve"> a registration sheet </w:t>
      </w:r>
      <w:r w:rsidR="003D3886" w:rsidRPr="00646A0A">
        <w:t>prepared by the Secretariat.</w:t>
      </w:r>
    </w:p>
    <w:p w14:paraId="3155D2EC" w14:textId="5FF36DA7" w:rsidR="007150C2" w:rsidRPr="00646A0A" w:rsidRDefault="00F67AE2" w:rsidP="00753C9B">
      <w:pPr>
        <w:pStyle w:val="ArticleHeading2"/>
        <w:numPr>
          <w:ilvl w:val="0"/>
          <w:numId w:val="85"/>
        </w:numPr>
        <w:ind w:hanging="4265"/>
      </w:pPr>
      <w:bookmarkStart w:id="90" w:name="_Toc97296124"/>
      <w:bookmarkStart w:id="91" w:name="_Toc84434545"/>
      <w:r w:rsidRPr="00646A0A">
        <w:t>Organization</w:t>
      </w:r>
      <w:r w:rsidR="00E07838" w:rsidRPr="00646A0A">
        <w:t xml:space="preserve"> of meetings</w:t>
      </w:r>
      <w:bookmarkEnd w:id="90"/>
      <w:bookmarkEnd w:id="91"/>
    </w:p>
    <w:p w14:paraId="71EBEC2B" w14:textId="77777777" w:rsidR="00E837CE" w:rsidRPr="00646A0A" w:rsidRDefault="00E837CE" w:rsidP="00E837CE">
      <w:pPr>
        <w:pStyle w:val="Heading2separationline"/>
      </w:pPr>
    </w:p>
    <w:p w14:paraId="69D53ABA" w14:textId="18C2893F" w:rsidR="007150C2" w:rsidRPr="00646A0A" w:rsidRDefault="007150C2" w:rsidP="00E03073">
      <w:pPr>
        <w:pStyle w:val="List1"/>
        <w:numPr>
          <w:ilvl w:val="0"/>
          <w:numId w:val="24"/>
        </w:numPr>
      </w:pPr>
      <w:r w:rsidRPr="00646A0A">
        <w:t xml:space="preserve">The General Assembly is to be prepared and </w:t>
      </w:r>
      <w:r w:rsidR="00FA1F7C" w:rsidRPr="00646A0A">
        <w:t>organized</w:t>
      </w:r>
      <w:r w:rsidRPr="00646A0A">
        <w:t xml:space="preserve"> by the Secretary-General using the resources of the Secretariat and those other resources as agreed in writing with the </w:t>
      </w:r>
      <w:r w:rsidR="001D4CCA" w:rsidRPr="00646A0A">
        <w:t>National member</w:t>
      </w:r>
      <w:r w:rsidR="00A160F0" w:rsidRPr="00646A0A">
        <w:t xml:space="preserve"> hosting the General Assembly</w:t>
      </w:r>
      <w:r w:rsidRPr="00646A0A">
        <w:t>.</w:t>
      </w:r>
    </w:p>
    <w:p w14:paraId="343AEC3B" w14:textId="6684B23C" w:rsidR="007150C2" w:rsidRPr="00646A0A" w:rsidRDefault="007150C2" w:rsidP="00193286">
      <w:pPr>
        <w:pStyle w:val="List1"/>
      </w:pPr>
      <w:r w:rsidRPr="00646A0A">
        <w:t>The business of the General Assembly shall be conducted in the English, French and Spanish languages.</w:t>
      </w:r>
    </w:p>
    <w:p w14:paraId="5385542C" w14:textId="7A17E6BD" w:rsidR="007150C2" w:rsidRPr="00646A0A" w:rsidRDefault="007150C2" w:rsidP="00193286">
      <w:pPr>
        <w:pStyle w:val="List1"/>
      </w:pPr>
      <w:r w:rsidRPr="00646A0A">
        <w:t xml:space="preserve">Six months before the opening of the </w:t>
      </w:r>
      <w:r w:rsidR="002B1FB8" w:rsidRPr="00646A0A">
        <w:t xml:space="preserve">ordinary </w:t>
      </w:r>
      <w:r w:rsidRPr="00646A0A">
        <w:t>General Assembly the Secretariat shall invite National members to submit proposals that they wish to discuss at the General Assembly. These will be received by the Secretariat for the next two months.</w:t>
      </w:r>
    </w:p>
    <w:p w14:paraId="3CFAF36D" w14:textId="01FBCAFD" w:rsidR="007150C2" w:rsidRPr="00646A0A" w:rsidRDefault="007150C2" w:rsidP="00193286">
      <w:pPr>
        <w:pStyle w:val="List1"/>
      </w:pPr>
      <w:r w:rsidRPr="00646A0A">
        <w:t xml:space="preserve">Four months before the opening of the </w:t>
      </w:r>
      <w:r w:rsidR="002B1FB8" w:rsidRPr="00646A0A">
        <w:t xml:space="preserve">ordinary </w:t>
      </w:r>
      <w:r w:rsidRPr="00646A0A">
        <w:t xml:space="preserve">General Assembly submitted proposals together with those prepared by the Council shall be circulated to all National members, who shall be invited to </w:t>
      </w:r>
      <w:r w:rsidRPr="00646A0A">
        <w:lastRenderedPageBreak/>
        <w:t>forward their comments to the Secretariat within two months. After this date no proposals shall be accepted unless:</w:t>
      </w:r>
    </w:p>
    <w:p w14:paraId="02597577" w14:textId="7D9D3F65" w:rsidR="007150C2" w:rsidRPr="00646A0A" w:rsidRDefault="007150C2" w:rsidP="00193286">
      <w:pPr>
        <w:pStyle w:val="Lista"/>
      </w:pPr>
      <w:r w:rsidRPr="00646A0A">
        <w:t>there are exceptional circumstances, in which case the proposal should be approved by the General Assembly for inclusion; or</w:t>
      </w:r>
    </w:p>
    <w:p w14:paraId="3CFC1A0B" w14:textId="1495F9E8" w:rsidR="007150C2" w:rsidRPr="00646A0A" w:rsidRDefault="007150C2" w:rsidP="00193286">
      <w:pPr>
        <w:pStyle w:val="Lista"/>
      </w:pPr>
      <w:r w:rsidRPr="00646A0A">
        <w:t>the proposal amends or provides an alternative to a proposal already submitted, in which case it may be received until one month before the General Assembly.</w:t>
      </w:r>
    </w:p>
    <w:p w14:paraId="2E7FDA3D" w14:textId="550A5C86" w:rsidR="007150C2" w:rsidRPr="00646A0A" w:rsidRDefault="007150C2" w:rsidP="00193286">
      <w:pPr>
        <w:pStyle w:val="List1"/>
      </w:pPr>
      <w:r w:rsidRPr="00646A0A">
        <w:t xml:space="preserve">All final papers, including the provisional agenda but excluding any amending or alternative proposals, shall be circulated to National members at least two months before the opening of the </w:t>
      </w:r>
      <w:r w:rsidR="002B1FB8" w:rsidRPr="00646A0A">
        <w:t>ordinary</w:t>
      </w:r>
      <w:r w:rsidR="00285F87" w:rsidRPr="00646A0A">
        <w:t xml:space="preserve"> </w:t>
      </w:r>
      <w:r w:rsidRPr="00646A0A">
        <w:t>General Assembly.</w:t>
      </w:r>
    </w:p>
    <w:p w14:paraId="79E41027" w14:textId="1FA13B37" w:rsidR="007150C2" w:rsidRPr="00646A0A" w:rsidRDefault="007150C2" w:rsidP="00193286">
      <w:pPr>
        <w:pStyle w:val="List1"/>
      </w:pPr>
      <w:r w:rsidRPr="00646A0A">
        <w:t>The provisional agenda for an ordina</w:t>
      </w:r>
      <w:r w:rsidR="005D196B" w:rsidRPr="00646A0A">
        <w:t xml:space="preserve">ry session of </w:t>
      </w:r>
      <w:r w:rsidR="00584F66" w:rsidRPr="00646A0A">
        <w:t xml:space="preserve">the </w:t>
      </w:r>
      <w:r w:rsidR="005D196B" w:rsidRPr="00646A0A">
        <w:t xml:space="preserve">General Assembly </w:t>
      </w:r>
      <w:r w:rsidRPr="00646A0A">
        <w:t>shall be prepared by the Secretariat for approval by the Council and shall normally include:</w:t>
      </w:r>
    </w:p>
    <w:p w14:paraId="3D4C98A3" w14:textId="33A6F5CC" w:rsidR="007150C2" w:rsidRPr="00646A0A" w:rsidRDefault="007150C2" w:rsidP="00193286">
      <w:pPr>
        <w:pStyle w:val="Lista"/>
      </w:pPr>
      <w:r w:rsidRPr="00646A0A">
        <w:t>Approval of the Agenda</w:t>
      </w:r>
    </w:p>
    <w:p w14:paraId="3E88716B" w14:textId="27305B32" w:rsidR="007150C2" w:rsidRPr="00646A0A" w:rsidRDefault="007150C2" w:rsidP="00193286">
      <w:pPr>
        <w:pStyle w:val="Lista"/>
      </w:pPr>
      <w:r w:rsidRPr="00646A0A">
        <w:t>Report of the President/Secretary-General</w:t>
      </w:r>
    </w:p>
    <w:p w14:paraId="1373E54C" w14:textId="05274D9B" w:rsidR="007150C2" w:rsidRPr="00646A0A" w:rsidRDefault="007150C2" w:rsidP="00193286">
      <w:pPr>
        <w:pStyle w:val="Lista"/>
      </w:pPr>
      <w:r w:rsidRPr="00646A0A">
        <w:t>Finance Report</w:t>
      </w:r>
    </w:p>
    <w:p w14:paraId="60305CC4" w14:textId="4FD8EEE0" w:rsidR="007150C2" w:rsidRPr="00646A0A" w:rsidRDefault="007150C2" w:rsidP="00193286">
      <w:pPr>
        <w:pStyle w:val="Lista"/>
      </w:pPr>
      <w:r w:rsidRPr="00646A0A">
        <w:t>Approval of amendments to the Constitution</w:t>
      </w:r>
    </w:p>
    <w:p w14:paraId="3A63A1F9" w14:textId="5050F0B9" w:rsidR="007150C2" w:rsidRPr="00646A0A" w:rsidRDefault="007150C2" w:rsidP="00193286">
      <w:pPr>
        <w:pStyle w:val="Lista"/>
      </w:pPr>
      <w:r w:rsidRPr="00646A0A">
        <w:t xml:space="preserve">Approval of </w:t>
      </w:r>
      <w:r w:rsidR="00C75076" w:rsidRPr="00646A0A">
        <w:t>s</w:t>
      </w:r>
      <w:r w:rsidRPr="00646A0A">
        <w:t>tandards and the Strategic Vision</w:t>
      </w:r>
    </w:p>
    <w:p w14:paraId="1B498DF9" w14:textId="4C2FD1E2" w:rsidR="007150C2" w:rsidRPr="00646A0A" w:rsidRDefault="007150C2" w:rsidP="00193286">
      <w:pPr>
        <w:pStyle w:val="Lista"/>
      </w:pPr>
      <w:r w:rsidRPr="00646A0A">
        <w:t>Consideration of proposals received from members</w:t>
      </w:r>
    </w:p>
    <w:p w14:paraId="6FD84BFE" w14:textId="61939B6C" w:rsidR="007150C2" w:rsidRPr="00646A0A" w:rsidRDefault="00BC740F" w:rsidP="00193286">
      <w:pPr>
        <w:pStyle w:val="Lista"/>
      </w:pPr>
      <w:r w:rsidRPr="00646A0A">
        <w:t>Any other business</w:t>
      </w:r>
    </w:p>
    <w:p w14:paraId="57E83480" w14:textId="76BE73A5" w:rsidR="007150C2" w:rsidRPr="00646A0A" w:rsidRDefault="007150C2" w:rsidP="00193286">
      <w:pPr>
        <w:pStyle w:val="Lista"/>
      </w:pPr>
      <w:r w:rsidRPr="00646A0A">
        <w:t>Election of the Council</w:t>
      </w:r>
    </w:p>
    <w:p w14:paraId="0232FBA1" w14:textId="327A32E5" w:rsidR="007150C2" w:rsidRPr="00646A0A" w:rsidRDefault="007150C2" w:rsidP="00193286">
      <w:pPr>
        <w:pStyle w:val="List1"/>
      </w:pPr>
      <w:r w:rsidRPr="00646A0A">
        <w:t>The provisional agenda for an extraordinary session of General Assembly shall be prepared by the Secretariat for approval by the Council and shall include consideration of the question(s) for which the session was convened.</w:t>
      </w:r>
    </w:p>
    <w:p w14:paraId="78EBFCE4" w14:textId="17A7979C" w:rsidR="007150C2" w:rsidRPr="00646A0A" w:rsidRDefault="007150C2" w:rsidP="00753C9B">
      <w:pPr>
        <w:pStyle w:val="ArticleHeading2"/>
        <w:numPr>
          <w:ilvl w:val="0"/>
          <w:numId w:val="85"/>
        </w:numPr>
        <w:ind w:hanging="4265"/>
      </w:pPr>
      <w:bookmarkStart w:id="92" w:name="_Toc84434546"/>
      <w:bookmarkStart w:id="93" w:name="_Toc97296125"/>
      <w:r w:rsidRPr="00646A0A">
        <w:t>Rules of Procedure</w:t>
      </w:r>
      <w:bookmarkEnd w:id="92"/>
      <w:bookmarkEnd w:id="93"/>
    </w:p>
    <w:p w14:paraId="5D59A337" w14:textId="77777777" w:rsidR="00E837CE" w:rsidRPr="00646A0A" w:rsidRDefault="00E837CE" w:rsidP="00E837CE">
      <w:pPr>
        <w:pStyle w:val="Heading2separationline"/>
      </w:pPr>
    </w:p>
    <w:p w14:paraId="2A54D1AB" w14:textId="2AD64537" w:rsidR="007150C2" w:rsidRPr="00646A0A" w:rsidRDefault="007150C2" w:rsidP="00E837CE">
      <w:pPr>
        <w:pStyle w:val="Corpsdetexte"/>
      </w:pPr>
      <w:r w:rsidRPr="00646A0A">
        <w:t xml:space="preserve">The following Rules of Procedure shall apply to </w:t>
      </w:r>
      <w:r w:rsidR="003C5405" w:rsidRPr="00646A0A">
        <w:t xml:space="preserve">the </w:t>
      </w:r>
      <w:r w:rsidRPr="00646A0A">
        <w:t>conduct of the business of the General Assembly:</w:t>
      </w:r>
    </w:p>
    <w:p w14:paraId="7620F2E4" w14:textId="7EC2DA17" w:rsidR="007150C2" w:rsidRPr="00646A0A" w:rsidRDefault="007150C2" w:rsidP="00753C9B">
      <w:pPr>
        <w:pStyle w:val="ArticleHeading3"/>
        <w:numPr>
          <w:ilvl w:val="0"/>
          <w:numId w:val="86"/>
        </w:numPr>
        <w:ind w:hanging="4265"/>
      </w:pPr>
      <w:bookmarkStart w:id="94" w:name="_Toc84434547"/>
      <w:r w:rsidRPr="00646A0A">
        <w:t>The Role of the Chair</w:t>
      </w:r>
      <w:bookmarkEnd w:id="94"/>
    </w:p>
    <w:p w14:paraId="69131A7F" w14:textId="5C317403" w:rsidR="007150C2" w:rsidRPr="00646A0A" w:rsidRDefault="007150C2" w:rsidP="00E03073">
      <w:pPr>
        <w:pStyle w:val="List1"/>
        <w:numPr>
          <w:ilvl w:val="0"/>
          <w:numId w:val="25"/>
        </w:numPr>
      </w:pPr>
      <w:r w:rsidRPr="00646A0A">
        <w:t>The President, or in his/her absence, the Vice President, shall be the Chair of the General Assembly.</w:t>
      </w:r>
    </w:p>
    <w:p w14:paraId="1CEC7C24" w14:textId="221A2301" w:rsidR="007150C2" w:rsidRPr="00646A0A" w:rsidRDefault="007150C2" w:rsidP="00193286">
      <w:pPr>
        <w:pStyle w:val="List1"/>
      </w:pPr>
      <w:r w:rsidRPr="00646A0A">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6A0A" w:rsidRDefault="007150C2" w:rsidP="00193286">
      <w:pPr>
        <w:pStyle w:val="List1"/>
      </w:pPr>
      <w:r w:rsidRPr="00646A0A">
        <w:t>The Chair will have control over the proceedings and may rule on points of order and shall have the power to propose adjournment or closure of debates or adjournment or suspension of the meeting.</w:t>
      </w:r>
    </w:p>
    <w:p w14:paraId="7255C38E" w14:textId="14359C52" w:rsidR="007150C2" w:rsidRPr="00646A0A" w:rsidRDefault="007150C2" w:rsidP="00753C9B">
      <w:pPr>
        <w:pStyle w:val="ArticleHeading3"/>
        <w:numPr>
          <w:ilvl w:val="0"/>
          <w:numId w:val="86"/>
        </w:numPr>
        <w:ind w:hanging="4265"/>
      </w:pPr>
      <w:bookmarkStart w:id="95" w:name="_Toc84434548"/>
      <w:r w:rsidRPr="00646A0A">
        <w:t>Conduct of meetings</w:t>
      </w:r>
      <w:bookmarkEnd w:id="95"/>
    </w:p>
    <w:p w14:paraId="5F3C1C2A" w14:textId="036772FC" w:rsidR="007150C2" w:rsidRPr="00646A0A" w:rsidRDefault="007150C2" w:rsidP="00E03073">
      <w:pPr>
        <w:pStyle w:val="List1"/>
        <w:numPr>
          <w:ilvl w:val="0"/>
          <w:numId w:val="26"/>
        </w:numPr>
      </w:pPr>
      <w:r w:rsidRPr="00646A0A">
        <w:t xml:space="preserve">No person may address the General Assembly without having obtained the permission of the Chair. Subject to rules </w:t>
      </w:r>
      <w:r w:rsidR="00BC740F" w:rsidRPr="00646A0A">
        <w:t>2, 3</w:t>
      </w:r>
      <w:r w:rsidRPr="00646A0A">
        <w:t xml:space="preserve">, </w:t>
      </w:r>
      <w:r w:rsidR="00BC740F" w:rsidRPr="00646A0A">
        <w:t>7</w:t>
      </w:r>
      <w:r w:rsidRPr="00646A0A">
        <w:t xml:space="preserve"> and </w:t>
      </w:r>
      <w:r w:rsidR="00BC740F" w:rsidRPr="00646A0A">
        <w:t>9</w:t>
      </w:r>
      <w:r w:rsidRPr="00646A0A">
        <w:t xml:space="preserve"> below, the Chair shall call upon speakers in the order in which they signify their desire to speak.</w:t>
      </w:r>
      <w:r w:rsidR="005D196B" w:rsidRPr="00646A0A">
        <w:t xml:space="preserve"> </w:t>
      </w:r>
      <w:r w:rsidRPr="00646A0A">
        <w:t>The Chair may call a speaker to order if the remarks of such speaker are not relevant to the subject under discussion.</w:t>
      </w:r>
    </w:p>
    <w:p w14:paraId="20116195" w14:textId="32B2F2B5" w:rsidR="007150C2" w:rsidRPr="00646A0A" w:rsidRDefault="00841484" w:rsidP="00193286">
      <w:pPr>
        <w:pStyle w:val="List1"/>
      </w:pPr>
      <w:r w:rsidRPr="00646A0A">
        <w:t xml:space="preserve">The Chair of a </w:t>
      </w:r>
      <w:r w:rsidR="00632388">
        <w:t>c</w:t>
      </w:r>
      <w:r w:rsidR="007150C2" w:rsidRPr="00646A0A">
        <w:t>ommittee or his or her representative, or the delegate of a subsidiary body may be accorded precedence for the purpose of explaining the conclusion arrived at by that committee or subsidiary body.</w:t>
      </w:r>
    </w:p>
    <w:p w14:paraId="55D9614D" w14:textId="5DC44092" w:rsidR="007150C2" w:rsidRPr="00646A0A" w:rsidRDefault="007150C2" w:rsidP="00193286">
      <w:pPr>
        <w:pStyle w:val="List1"/>
      </w:pPr>
      <w:r w:rsidRPr="00646A0A">
        <w:t xml:space="preserve">During the discussion of any matter, a delegate may rise to a point of order and the point of order shall immediately be decided by the Chair in accordance with the Rules of Procedure. A delegate may appeal </w:t>
      </w:r>
      <w:r w:rsidRPr="00646A0A">
        <w:lastRenderedPageBreak/>
        <w:t>against the ruling of the Chair. The appeal shall immediately be put to the vote and the Chair’s ruling shall stand unless overruled by the majority of the delegates present and voting.</w:t>
      </w:r>
      <w:r w:rsidR="005D196B" w:rsidRPr="00646A0A">
        <w:t xml:space="preserve"> </w:t>
      </w:r>
      <w:r w:rsidRPr="00646A0A">
        <w:t>A delegate rising to a point of order may not speak on the substance of the matter under discussion.</w:t>
      </w:r>
    </w:p>
    <w:p w14:paraId="0F76AE74" w14:textId="4CEDF9AE" w:rsidR="007150C2" w:rsidRPr="00646A0A" w:rsidRDefault="007150C2" w:rsidP="00193286">
      <w:pPr>
        <w:pStyle w:val="List1"/>
      </w:pPr>
      <w:r w:rsidRPr="00646A0A">
        <w:t xml:space="preserve">The General Assembly may, on the proposal of the Chair, limit the time to be allowed to each speaker on any particular subject under discussion. When the debate is </w:t>
      </w:r>
      <w:r w:rsidR="0095715E" w:rsidRPr="00646A0A">
        <w:t>limited,</w:t>
      </w:r>
      <w:r w:rsidRPr="00646A0A">
        <w:t xml:space="preserve"> and a delegate has spoken for the allotted time, the Chair shall call such delegate to order without delay.</w:t>
      </w:r>
    </w:p>
    <w:p w14:paraId="570F45B2" w14:textId="60905D7A" w:rsidR="007150C2" w:rsidRPr="00646A0A" w:rsidRDefault="007150C2" w:rsidP="00193286">
      <w:pPr>
        <w:pStyle w:val="List1"/>
      </w:pPr>
      <w:r w:rsidRPr="00646A0A">
        <w:t>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p w14:paraId="7FF1A849" w14:textId="2921317D" w:rsidR="007150C2" w:rsidRPr="00646A0A" w:rsidRDefault="007150C2" w:rsidP="00193286">
      <w:pPr>
        <w:pStyle w:val="List1"/>
      </w:pPr>
      <w:r w:rsidRPr="00646A0A">
        <w:t>During the discussion of any matter, a delegate may move the adjournment of the debate on the question under discussion.</w:t>
      </w:r>
      <w:r w:rsidR="00BC740F" w:rsidRPr="00646A0A">
        <w:t xml:space="preserve"> </w:t>
      </w:r>
      <w:r w:rsidRPr="00646A0A">
        <w:t>In addition to the proposer of the motion, two delegates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74D1E490" w14:textId="6266622B" w:rsidR="007150C2" w:rsidRPr="00646A0A" w:rsidRDefault="007150C2" w:rsidP="00193286">
      <w:pPr>
        <w:pStyle w:val="List1"/>
      </w:pPr>
      <w:r w:rsidRPr="00646A0A">
        <w:t>A delegate may, at any time, move the closure of the debate on 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p w14:paraId="333A65D2" w14:textId="0CD0E71D" w:rsidR="007150C2" w:rsidRPr="00646A0A" w:rsidRDefault="007150C2" w:rsidP="00193286">
      <w:pPr>
        <w:pStyle w:val="List1"/>
      </w:pPr>
      <w:r w:rsidRPr="00646A0A">
        <w:t xml:space="preserve">During the discussion of any matter, a delegate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6260E65B" w14:textId="4E29E23C" w:rsidR="007150C2" w:rsidRPr="00646A0A" w:rsidRDefault="007150C2" w:rsidP="00193286">
      <w:pPr>
        <w:pStyle w:val="List1"/>
      </w:pPr>
      <w:r w:rsidRPr="00646A0A">
        <w:t xml:space="preserve">Subject to rule </w:t>
      </w:r>
      <w:r w:rsidR="00BC740F" w:rsidRPr="00646A0A">
        <w:t>3</w:t>
      </w:r>
      <w:r w:rsidRPr="00646A0A">
        <w:t xml:space="preserve"> above, the following motions shall have precedence in the following order over all the other proposals or motions before the meeting:</w:t>
      </w:r>
    </w:p>
    <w:p w14:paraId="3A720C52" w14:textId="67C9EB9B" w:rsidR="007150C2" w:rsidRPr="00646A0A" w:rsidRDefault="007150C2" w:rsidP="00AF504E">
      <w:pPr>
        <w:pStyle w:val="Lista"/>
      </w:pPr>
      <w:r w:rsidRPr="00646A0A">
        <w:t>to suspend the meeting;</w:t>
      </w:r>
    </w:p>
    <w:p w14:paraId="444F88C5" w14:textId="4860850E" w:rsidR="007150C2" w:rsidRPr="00646A0A" w:rsidRDefault="007150C2" w:rsidP="00AF504E">
      <w:pPr>
        <w:pStyle w:val="Lista"/>
      </w:pPr>
      <w:r w:rsidRPr="00646A0A">
        <w:t>to adjourn the meeting;</w:t>
      </w:r>
    </w:p>
    <w:p w14:paraId="3A3EC562" w14:textId="06D9C547" w:rsidR="007150C2" w:rsidRPr="00646A0A" w:rsidRDefault="007150C2" w:rsidP="00AF504E">
      <w:pPr>
        <w:pStyle w:val="Lista"/>
      </w:pPr>
      <w:r w:rsidRPr="00646A0A">
        <w:t>to adjourn the debate on the questio</w:t>
      </w:r>
      <w:r w:rsidR="00BC740F" w:rsidRPr="00646A0A">
        <w:t>n under discussion;</w:t>
      </w:r>
      <w:r w:rsidR="004352C8" w:rsidRPr="00646A0A">
        <w:t xml:space="preserve"> and</w:t>
      </w:r>
    </w:p>
    <w:p w14:paraId="152715F3" w14:textId="79A8DF93" w:rsidR="007150C2" w:rsidRPr="00646A0A" w:rsidRDefault="007150C2" w:rsidP="00AF504E">
      <w:pPr>
        <w:pStyle w:val="Lista"/>
      </w:pPr>
      <w:r w:rsidRPr="00646A0A">
        <w:t>for the closure of the debate on the question under discussion.</w:t>
      </w:r>
    </w:p>
    <w:p w14:paraId="1781BA7C" w14:textId="26274F79" w:rsidR="007150C2" w:rsidRPr="00646A0A" w:rsidRDefault="00BC740F" w:rsidP="00193286">
      <w:pPr>
        <w:pStyle w:val="List1"/>
      </w:pPr>
      <w:r w:rsidRPr="00646A0A">
        <w:t>Subject to rule 3</w:t>
      </w:r>
      <w:r w:rsidR="007150C2" w:rsidRPr="00646A0A">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1A57EE1F" w:rsidR="007150C2" w:rsidRPr="00646A0A" w:rsidRDefault="007150C2" w:rsidP="0019328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delegate.</w:t>
      </w:r>
    </w:p>
    <w:p w14:paraId="1DD93BA5" w14:textId="3A56CB5E" w:rsidR="007150C2" w:rsidRPr="00646A0A" w:rsidRDefault="007150C2" w:rsidP="00193286">
      <w:pPr>
        <w:pStyle w:val="List1"/>
      </w:pPr>
      <w:r w:rsidRPr="00646A0A">
        <w:t>When a proposal has been adopted or rejected it may not be reconsidered unless the General Assembly, by a majority of the representatives present and voting, so decides. Permission to speak on a motion to reconsider shall be accorded only to the mover and one other supporter and to two speakers opposing the motion, after which it shall be put immediately to the vote.</w:t>
      </w:r>
    </w:p>
    <w:p w14:paraId="31D1E1D0" w14:textId="67BAA1EB" w:rsidR="007150C2" w:rsidRPr="00646A0A" w:rsidRDefault="007150C2" w:rsidP="00675C1F">
      <w:pPr>
        <w:pStyle w:val="ArticleHeading3"/>
        <w:numPr>
          <w:ilvl w:val="0"/>
          <w:numId w:val="86"/>
        </w:numPr>
        <w:ind w:hanging="4265"/>
      </w:pPr>
      <w:bookmarkStart w:id="96" w:name="_Toc84434549"/>
      <w:r w:rsidRPr="00646A0A">
        <w:lastRenderedPageBreak/>
        <w:t>Voting during meetings</w:t>
      </w:r>
      <w:bookmarkEnd w:id="96"/>
    </w:p>
    <w:p w14:paraId="5BD0BD3B" w14:textId="4840CB30" w:rsidR="007150C2" w:rsidRPr="00646A0A" w:rsidRDefault="007150C2" w:rsidP="00A4584E">
      <w:pPr>
        <w:pStyle w:val="List1"/>
        <w:keepNext/>
        <w:keepLines/>
        <w:numPr>
          <w:ilvl w:val="0"/>
          <w:numId w:val="27"/>
        </w:numPr>
      </w:pPr>
      <w:r w:rsidRPr="00646A0A">
        <w:t xml:space="preserve">The General Assembly will normally vote by show of hands overseen by </w:t>
      </w:r>
      <w:r w:rsidR="00ED7C67" w:rsidRPr="00646A0A">
        <w:t xml:space="preserve">two </w:t>
      </w:r>
      <w:r w:rsidRPr="00646A0A">
        <w:t>scrutineers</w:t>
      </w:r>
      <w:r w:rsidR="00ED7C67" w:rsidRPr="00646A0A">
        <w:t xml:space="preserve"> appointed by the Chair</w:t>
      </w:r>
      <w:r w:rsidRPr="00646A0A">
        <w:t>. However, any National member may request a roll-call vote, which shall be taken in English alphabetical order of the name of National members present, commencing with the National member whose name is drawn by lot by the Chair. The vote of each National member in any roll-call shall be noted in the meeting record.</w:t>
      </w:r>
    </w:p>
    <w:p w14:paraId="71F86403" w14:textId="2A7ECA4F" w:rsidR="007150C2" w:rsidRPr="00646A0A" w:rsidRDefault="007150C2" w:rsidP="00A4584E">
      <w:pPr>
        <w:pStyle w:val="List1"/>
        <w:keepNext/>
        <w:keepLines/>
      </w:pPr>
      <w:r w:rsidRPr="00646A0A">
        <w:t>A representative of one National member shall not vote on behalf of another National member.</w:t>
      </w:r>
    </w:p>
    <w:p w14:paraId="6121B04A" w14:textId="3DAD7732" w:rsidR="007150C2" w:rsidRPr="00646A0A" w:rsidRDefault="007150C2" w:rsidP="00753C9B">
      <w:pPr>
        <w:pStyle w:val="ArticleHeading3"/>
        <w:numPr>
          <w:ilvl w:val="0"/>
          <w:numId w:val="86"/>
        </w:numPr>
        <w:ind w:hanging="4265"/>
      </w:pPr>
      <w:bookmarkStart w:id="97" w:name="_Toc84434550"/>
      <w:r w:rsidRPr="00646A0A">
        <w:t>Decision making and reporting</w:t>
      </w:r>
      <w:bookmarkEnd w:id="97"/>
    </w:p>
    <w:p w14:paraId="6474E19E" w14:textId="78BFD42A" w:rsidR="007150C2" w:rsidRPr="00646A0A" w:rsidRDefault="007150C2" w:rsidP="00E03073">
      <w:pPr>
        <w:pStyle w:val="List1"/>
        <w:numPr>
          <w:ilvl w:val="0"/>
          <w:numId w:val="28"/>
        </w:numPr>
      </w:pPr>
      <w:r w:rsidRPr="00646A0A">
        <w:t>Where the General Assembly is requested to make a decision, that request shall be put to the meeting in the form of a General Assembly Resolution.</w:t>
      </w:r>
      <w:r w:rsidR="001B241C" w:rsidRPr="00646A0A">
        <w:t xml:space="preserve"> </w:t>
      </w:r>
      <w:r w:rsidRPr="00646A0A">
        <w:t>Each Resolution should include an implementation date, if relevant, and for convenience, the Chair may aggregate Resolutions for approval and reporting purposes.</w:t>
      </w:r>
    </w:p>
    <w:p w14:paraId="73006953" w14:textId="47D7C191" w:rsidR="007150C2" w:rsidRPr="00646A0A" w:rsidRDefault="007150C2" w:rsidP="00AF504E">
      <w:pPr>
        <w:pStyle w:val="List1"/>
      </w:pPr>
      <w:r w:rsidRPr="00646A0A">
        <w:t>The Secretariat shall arrange for the substance of all discussions of the General Assembly to be recorded in a general summary of the work of the meeting. These minutes shall be distributed to all National member delegations, which may submit their proposed corrections in writing to the Chair.</w:t>
      </w:r>
      <w:r w:rsidR="0042072D" w:rsidRPr="00646A0A">
        <w:t xml:space="preserve"> </w:t>
      </w:r>
      <w:r w:rsidRPr="00646A0A">
        <w:t>Any disagreement on the proposed corrections shall be decided by the Chair after consultation with the members concerned.</w:t>
      </w:r>
    </w:p>
    <w:p w14:paraId="71D589D0" w14:textId="3A5F5AA7" w:rsidR="007150C2" w:rsidRPr="00646A0A" w:rsidRDefault="007150C2" w:rsidP="00AF504E">
      <w:pPr>
        <w:pStyle w:val="List1"/>
      </w:pPr>
      <w:r w:rsidRPr="00646A0A">
        <w:t>The minutes will be adopted by the General Assembly in session, or if necessary, by correspondence.</w:t>
      </w:r>
    </w:p>
    <w:p w14:paraId="2814E9B9" w14:textId="77258372" w:rsidR="007150C2" w:rsidRPr="00646A0A" w:rsidRDefault="007150C2" w:rsidP="00AF504E">
      <w:pPr>
        <w:pStyle w:val="List1"/>
      </w:pPr>
      <w:r w:rsidRPr="00646A0A">
        <w:t>Members who made statements during debate may request that such statement be attached to the minutes.</w:t>
      </w:r>
    </w:p>
    <w:p w14:paraId="45572D1B" w14:textId="753090E4" w:rsidR="007150C2" w:rsidRPr="00646A0A" w:rsidRDefault="007150C2" w:rsidP="00AF504E">
      <w:pPr>
        <w:pStyle w:val="List1"/>
      </w:pPr>
      <w:r w:rsidRPr="00646A0A">
        <w:t>The minutes, together with all relevant documents, shall be made available to the members within two weeks after their approval by the General Assembly.</w:t>
      </w:r>
    </w:p>
    <w:p w14:paraId="3C6A48EA" w14:textId="63336AFE" w:rsidR="007150C2" w:rsidRPr="00646A0A" w:rsidRDefault="007150C2" w:rsidP="00AF504E">
      <w:pPr>
        <w:pStyle w:val="List1"/>
      </w:pPr>
      <w:r w:rsidRPr="00646A0A">
        <w:t>Audio recordings of General Assembly sessions may be made and shall be retained by the Secretariat for record purposes.</w:t>
      </w:r>
    </w:p>
    <w:p w14:paraId="3508F63B" w14:textId="273F0AF9" w:rsidR="007150C2" w:rsidRPr="00646A0A" w:rsidRDefault="007150C2" w:rsidP="00753C9B">
      <w:pPr>
        <w:pStyle w:val="ArticleHeading2"/>
        <w:numPr>
          <w:ilvl w:val="0"/>
          <w:numId w:val="85"/>
        </w:numPr>
        <w:ind w:hanging="4265"/>
      </w:pPr>
      <w:bookmarkStart w:id="98" w:name="_Toc84434551"/>
      <w:bookmarkStart w:id="99" w:name="_Toc97296126"/>
      <w:r w:rsidRPr="00646A0A">
        <w:t>Election of the Council</w:t>
      </w:r>
      <w:bookmarkEnd w:id="98"/>
      <w:bookmarkEnd w:id="99"/>
    </w:p>
    <w:p w14:paraId="4B18D94A" w14:textId="77777777" w:rsidR="00C8646A" w:rsidRPr="00646A0A" w:rsidRDefault="00C8646A" w:rsidP="00C8646A">
      <w:pPr>
        <w:pStyle w:val="Heading2separationline"/>
      </w:pPr>
    </w:p>
    <w:p w14:paraId="76197FC5" w14:textId="3B29C406" w:rsidR="007150C2" w:rsidRPr="00646A0A" w:rsidRDefault="007150C2" w:rsidP="007150C2">
      <w:pPr>
        <w:pStyle w:val="Corpsdetexte"/>
      </w:pPr>
      <w:r w:rsidRPr="00646A0A">
        <w:t xml:space="preserve">The election of </w:t>
      </w:r>
      <w:r w:rsidR="00386310">
        <w:t>c</w:t>
      </w:r>
      <w:r w:rsidRPr="00646A0A">
        <w:t>ouncillors shall be conducted as follows:</w:t>
      </w:r>
    </w:p>
    <w:p w14:paraId="4B47AADE" w14:textId="4C51E6AE" w:rsidR="007150C2" w:rsidRPr="00646A0A" w:rsidRDefault="007150C2" w:rsidP="00E03073">
      <w:pPr>
        <w:pStyle w:val="List1"/>
        <w:numPr>
          <w:ilvl w:val="0"/>
          <w:numId w:val="29"/>
        </w:numPr>
      </w:pPr>
      <w:r w:rsidRPr="00646A0A">
        <w:t>The Secretary-General will invite National members to declare their candidacy for the Council, according to Article 8 of the Constitution six months before the opening of the General Assembly. Nominations will be received by the Secretariat for the next four months. Nominations should include:</w:t>
      </w:r>
    </w:p>
    <w:p w14:paraId="1772DBB2" w14:textId="66731C9A" w:rsidR="007150C2" w:rsidRPr="00646A0A" w:rsidRDefault="007150C2" w:rsidP="00AF504E">
      <w:pPr>
        <w:pStyle w:val="Lista"/>
      </w:pPr>
      <w:r w:rsidRPr="00646A0A">
        <w:t>the name of the National member being nominated;</w:t>
      </w:r>
    </w:p>
    <w:p w14:paraId="2C62F55C" w14:textId="5FBDA884" w:rsidR="007150C2" w:rsidRPr="00646A0A" w:rsidRDefault="007150C2" w:rsidP="00AF504E">
      <w:pPr>
        <w:pStyle w:val="Lista"/>
      </w:pPr>
      <w:r w:rsidRPr="00646A0A">
        <w:t>a statement, in the form provided by the Secretariat, outlining the credentials of the National member fo</w:t>
      </w:r>
      <w:r w:rsidR="001B241C" w:rsidRPr="00646A0A">
        <w:t>r a position on the Council;</w:t>
      </w:r>
      <w:r w:rsidR="004352C8" w:rsidRPr="00646A0A">
        <w:t xml:space="preserve"> and</w:t>
      </w:r>
    </w:p>
    <w:p w14:paraId="6B6B9F03" w14:textId="57EDB621" w:rsidR="007150C2" w:rsidRPr="00646A0A" w:rsidRDefault="007150C2" w:rsidP="00AF504E">
      <w:pPr>
        <w:pStyle w:val="Lista"/>
      </w:pPr>
      <w:r w:rsidRPr="00646A0A">
        <w:t>a statement, in the form provided by the Secretariat, outlining the credentials of the person to represent the National member.</w:t>
      </w:r>
    </w:p>
    <w:p w14:paraId="1AC03911" w14:textId="7D0B8C81" w:rsidR="007150C2" w:rsidRPr="00646A0A" w:rsidRDefault="007150C2" w:rsidP="00AF504E">
      <w:pPr>
        <w:pStyle w:val="List1"/>
      </w:pPr>
      <w:r w:rsidRPr="00646A0A">
        <w:t>Two months before the opening of the General Assembly all nominations shall be collated and circulated to all National members by the Secretariat. After this date no nominations shall be accepted unless there are exceptional circumstances, in which case the nomination should be approved by the General Assembly for inclusion in the election.</w:t>
      </w:r>
    </w:p>
    <w:p w14:paraId="5B5A0822" w14:textId="3F1A3543" w:rsidR="007150C2" w:rsidRPr="00646A0A" w:rsidRDefault="007150C2" w:rsidP="00AF504E">
      <w:pPr>
        <w:pStyle w:val="List1"/>
      </w:pPr>
      <w:r w:rsidRPr="00646A0A">
        <w:t xml:space="preserve">A vote to elect </w:t>
      </w:r>
      <w:r w:rsidR="00386310">
        <w:t>c</w:t>
      </w:r>
      <w:r w:rsidRPr="00646A0A">
        <w:t>ouncillors from amongst those nominated will be conducted by secret ballot.</w:t>
      </w:r>
    </w:p>
    <w:p w14:paraId="27F6DAB8" w14:textId="01706731" w:rsidR="007150C2" w:rsidRPr="00646A0A" w:rsidRDefault="007150C2" w:rsidP="00AF504E">
      <w:pPr>
        <w:pStyle w:val="List1"/>
      </w:pPr>
      <w:r w:rsidRPr="00646A0A">
        <w:t>The Secretariat shall produce a ballot form for nominees for the Council and each National member shall have one vote for each vacant seat on the Council.</w:t>
      </w:r>
    </w:p>
    <w:p w14:paraId="44317A91" w14:textId="6B7A23AE" w:rsidR="007150C2" w:rsidRPr="00646A0A" w:rsidRDefault="007150C2" w:rsidP="00AF504E">
      <w:pPr>
        <w:pStyle w:val="List1"/>
      </w:pPr>
      <w:r w:rsidRPr="00646A0A">
        <w:t>The Chair shall appoint two scrutineers from amongst the members who have not been nominated for the Council, who shall proceed to scrutini</w:t>
      </w:r>
      <w:r w:rsidR="000B0300" w:rsidRPr="00646A0A">
        <w:t>z</w:t>
      </w:r>
      <w:r w:rsidRPr="00646A0A">
        <w:t>e the votes cast and the counting of votes by the Secretariat.</w:t>
      </w:r>
    </w:p>
    <w:p w14:paraId="3937EF95" w14:textId="3291FD7D" w:rsidR="00C8646A" w:rsidRPr="00646A0A" w:rsidRDefault="007150C2" w:rsidP="00AF504E">
      <w:pPr>
        <w:pStyle w:val="List1"/>
      </w:pPr>
      <w:r w:rsidRPr="00646A0A">
        <w:lastRenderedPageBreak/>
        <w:t xml:space="preserve">If two or more candidates obtain the same number for the last seat or seats to be filled, there shall be a further ballot from among these candidates only. Should the votes again be divided equally, the Chair shall </w:t>
      </w:r>
      <w:r w:rsidR="00C8646A" w:rsidRPr="00646A0A">
        <w:rPr>
          <w:rFonts w:ascii="Calibri" w:hAnsi="Calibri"/>
        </w:rPr>
        <w:t>draw by ballot the name of the candidate to be eliminated in the subsequent ballot.</w:t>
      </w:r>
    </w:p>
    <w:p w14:paraId="31EEF7FA" w14:textId="7AAE270E" w:rsidR="007150C2" w:rsidRPr="00646A0A" w:rsidRDefault="007150C2" w:rsidP="00AF504E">
      <w:pPr>
        <w:pStyle w:val="List1"/>
      </w:pPr>
      <w:r w:rsidRPr="00646A0A">
        <w:t>When voting and counting are completed the Chair shall confirm the election and invite the newly elected Council to take up their duties.</w:t>
      </w:r>
    </w:p>
    <w:p w14:paraId="37AC0B49" w14:textId="6C9A60CB" w:rsidR="007150C2" w:rsidRPr="00646A0A" w:rsidRDefault="007150C2" w:rsidP="00AF504E">
      <w:pPr>
        <w:pStyle w:val="List1"/>
      </w:pPr>
      <w:r w:rsidRPr="00646A0A">
        <w:t>The term of the Council is from confirmation of its election until the election of a new Council at the following ordinary General Assembly.</w:t>
      </w:r>
    </w:p>
    <w:p w14:paraId="5E39C4B6" w14:textId="6795612F" w:rsidR="007150C2" w:rsidRPr="00646A0A" w:rsidRDefault="007150C2" w:rsidP="00AF504E">
      <w:pPr>
        <w:pStyle w:val="List1"/>
      </w:pPr>
      <w:r w:rsidRPr="00646A0A">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42072D" w:rsidRPr="00646A0A">
        <w:t xml:space="preserve"> </w:t>
      </w:r>
      <w:r w:rsidRPr="00646A0A">
        <w:t xml:space="preserve">The Secretary-General shall invite nominations from all eligible National members, conduct the vote electronically and rules </w:t>
      </w:r>
      <w:r w:rsidR="001B241C" w:rsidRPr="00646A0A">
        <w:t>5</w:t>
      </w:r>
      <w:r w:rsidRPr="00646A0A">
        <w:t xml:space="preserve"> </w:t>
      </w:r>
      <w:r w:rsidR="001B241C" w:rsidRPr="00646A0A">
        <w:t>–</w:t>
      </w:r>
      <w:r w:rsidR="00584F66" w:rsidRPr="00646A0A">
        <w:t xml:space="preserve"> </w:t>
      </w:r>
      <w:r w:rsidR="001B241C" w:rsidRPr="00646A0A">
        <w:t>8</w:t>
      </w:r>
      <w:r w:rsidRPr="00646A0A">
        <w:t xml:space="preserve"> above will apply. The term of office of any National member so elected will be the same as that of the National member being replaced.</w:t>
      </w:r>
    </w:p>
    <w:p w14:paraId="693C681C" w14:textId="4A89B40A" w:rsidR="007150C2" w:rsidRPr="00646A0A" w:rsidRDefault="007150C2" w:rsidP="00AF504E">
      <w:pPr>
        <w:pStyle w:val="List1"/>
      </w:pPr>
      <w:r w:rsidRPr="00646A0A">
        <w:t>National members are to advise the Secretary-General in cases where the person representing the National member at the Council changes.</w:t>
      </w:r>
    </w:p>
    <w:p w14:paraId="387EBAFA" w14:textId="52225979" w:rsidR="007150C2" w:rsidRPr="00646A0A" w:rsidRDefault="00C8646A" w:rsidP="007F0024">
      <w:pPr>
        <w:pStyle w:val="Article"/>
        <w:ind w:left="0" w:firstLine="0"/>
      </w:pPr>
      <w:r w:rsidRPr="00646A0A">
        <w:t xml:space="preserve"> </w:t>
      </w:r>
      <w:bookmarkStart w:id="100" w:name="_Toc97296127"/>
      <w:r w:rsidRPr="00646A0A">
        <w:t xml:space="preserve">- </w:t>
      </w:r>
      <w:r w:rsidR="007150C2" w:rsidRPr="00646A0A">
        <w:t>Council</w:t>
      </w:r>
      <w:bookmarkEnd w:id="100"/>
    </w:p>
    <w:p w14:paraId="69C77555" w14:textId="2672091F" w:rsidR="00496274" w:rsidRPr="00646A0A" w:rsidRDefault="007150C2" w:rsidP="00753C9B">
      <w:pPr>
        <w:pStyle w:val="ArticleHeading2"/>
        <w:numPr>
          <w:ilvl w:val="0"/>
          <w:numId w:val="87"/>
        </w:numPr>
        <w:ind w:hanging="4265"/>
      </w:pPr>
      <w:bookmarkStart w:id="101" w:name="_Toc84434552"/>
      <w:bookmarkStart w:id="102" w:name="_Toc97296128"/>
      <w:r w:rsidRPr="00646A0A">
        <w:t>Functions</w:t>
      </w:r>
      <w:bookmarkEnd w:id="101"/>
      <w:bookmarkEnd w:id="102"/>
    </w:p>
    <w:p w14:paraId="0AB30957" w14:textId="77777777" w:rsidR="00C8646A" w:rsidRPr="00646A0A" w:rsidRDefault="00C8646A">
      <w:pPr>
        <w:pStyle w:val="Heading2separationline"/>
      </w:pPr>
    </w:p>
    <w:p w14:paraId="78A280DC" w14:textId="06443910" w:rsidR="007150C2" w:rsidRPr="00646A0A" w:rsidRDefault="007150C2" w:rsidP="00300BD6">
      <w:pPr>
        <w:pStyle w:val="List1"/>
        <w:numPr>
          <w:ilvl w:val="0"/>
          <w:numId w:val="17"/>
        </w:numPr>
      </w:pPr>
      <w:r w:rsidRPr="00646A0A">
        <w:t>The Council, in fulfilling its obligation to administer IALA will carry out the functions</w:t>
      </w:r>
      <w:r w:rsidR="001B241C" w:rsidRPr="00646A0A">
        <w:t xml:space="preserve"> a</w:t>
      </w:r>
      <w:r w:rsidR="00A43E51" w:rsidRPr="00646A0A">
        <w:t xml:space="preserve">ssigned to it by Article </w:t>
      </w:r>
      <w:r w:rsidR="00CE12FE" w:rsidRPr="00646A0A">
        <w:fldChar w:fldCharType="begin"/>
      </w:r>
      <w:r w:rsidR="00CE12FE" w:rsidRPr="00646A0A">
        <w:instrText xml:space="preserve"> REF _Ref457818933 \w \h </w:instrText>
      </w:r>
      <w:r w:rsidR="00CE12FE" w:rsidRPr="00646A0A">
        <w:fldChar w:fldCharType="separate"/>
      </w:r>
      <w:r w:rsidR="00E56BF4">
        <w:t>8.2.3</w:t>
      </w:r>
      <w:r w:rsidR="00CE12FE" w:rsidRPr="00646A0A">
        <w:fldChar w:fldCharType="end"/>
      </w:r>
      <w:r w:rsidRPr="00646A0A">
        <w:t xml:space="preserve"> of the Constitution.</w:t>
      </w:r>
    </w:p>
    <w:p w14:paraId="0D367AFA" w14:textId="68BE2BCD" w:rsidR="007150C2" w:rsidRPr="00646A0A" w:rsidRDefault="007150C2" w:rsidP="00193286">
      <w:pPr>
        <w:pStyle w:val="List1"/>
      </w:pPr>
      <w:r w:rsidRPr="00646A0A">
        <w:t>In the period between two General Assemblies, should no appropriate provision be made in the Constitution or these General Regulations, the Council shall make any administrative or technical decision which may be necessary. Any such decision must be referred to the next General Assembly for confirmation.</w:t>
      </w:r>
    </w:p>
    <w:p w14:paraId="7E187074" w14:textId="7F13BC4A" w:rsidR="007150C2" w:rsidRPr="00646A0A" w:rsidRDefault="007150C2" w:rsidP="00193286">
      <w:pPr>
        <w:pStyle w:val="List1"/>
      </w:pPr>
      <w:r w:rsidRPr="00646A0A">
        <w:t>The Council shall be guided by the approved Strategic Vision.</w:t>
      </w:r>
    </w:p>
    <w:p w14:paraId="0A9F15B8" w14:textId="62A34E9B" w:rsidR="007150C2" w:rsidRPr="00646A0A" w:rsidRDefault="007150C2" w:rsidP="00193286">
      <w:pPr>
        <w:pStyle w:val="List1"/>
      </w:pPr>
      <w:r w:rsidRPr="00646A0A">
        <w:t xml:space="preserve">If the Council considers that any question or issue should be referred to </w:t>
      </w:r>
      <w:r w:rsidR="00842928" w:rsidRPr="00646A0A">
        <w:t xml:space="preserve">the </w:t>
      </w:r>
      <w:r w:rsidRPr="00646A0A">
        <w:t xml:space="preserve">members, it shall direct the Secretary-General to send a circular </w:t>
      </w:r>
      <w:r w:rsidR="00C75076" w:rsidRPr="00646A0A">
        <w:t xml:space="preserve">letter </w:t>
      </w:r>
      <w:r w:rsidRPr="00646A0A">
        <w:t>to each member requesting them to notify the Secretariat of their opinion on the matter. The Council shall then decide the matter.</w:t>
      </w:r>
    </w:p>
    <w:p w14:paraId="1410E5D3" w14:textId="47387869" w:rsidR="007150C2" w:rsidRPr="00646A0A" w:rsidRDefault="007150C2" w:rsidP="00753C9B">
      <w:pPr>
        <w:pStyle w:val="ArticleHeading2"/>
        <w:numPr>
          <w:ilvl w:val="0"/>
          <w:numId w:val="87"/>
        </w:numPr>
        <w:ind w:hanging="4265"/>
      </w:pPr>
      <w:bookmarkStart w:id="103" w:name="_Toc84434553"/>
      <w:bookmarkStart w:id="104" w:name="_Toc97296129"/>
      <w:r w:rsidRPr="00646A0A">
        <w:t>Convening</w:t>
      </w:r>
      <w:bookmarkEnd w:id="103"/>
      <w:bookmarkEnd w:id="104"/>
    </w:p>
    <w:p w14:paraId="4AF83B70" w14:textId="77777777" w:rsidR="00AF504E" w:rsidRPr="00646A0A" w:rsidRDefault="00AF504E" w:rsidP="00AF504E">
      <w:pPr>
        <w:pStyle w:val="Heading2separationline"/>
      </w:pPr>
    </w:p>
    <w:p w14:paraId="248F7072" w14:textId="36E003A2" w:rsidR="007150C2" w:rsidRPr="00646A0A" w:rsidRDefault="007150C2" w:rsidP="00E03073">
      <w:pPr>
        <w:pStyle w:val="List1"/>
        <w:numPr>
          <w:ilvl w:val="0"/>
          <w:numId w:val="30"/>
        </w:numPr>
      </w:pPr>
      <w:r w:rsidRPr="00646A0A">
        <w:t>The Council will be convened, ordinarily twice a year by notice in writing by any of the following:</w:t>
      </w:r>
    </w:p>
    <w:p w14:paraId="2DD98C26" w14:textId="3D1A8603" w:rsidR="007150C2" w:rsidRPr="00646A0A" w:rsidRDefault="007150C2" w:rsidP="00AF504E">
      <w:pPr>
        <w:pStyle w:val="Lista"/>
      </w:pPr>
      <w:r w:rsidRPr="00646A0A">
        <w:t>the President or Vice President;</w:t>
      </w:r>
    </w:p>
    <w:p w14:paraId="0DE25344" w14:textId="3D93F72F" w:rsidR="007150C2" w:rsidRPr="00646A0A" w:rsidRDefault="007150C2" w:rsidP="00AF504E">
      <w:pPr>
        <w:pStyle w:val="Lista"/>
      </w:pPr>
      <w:r w:rsidRPr="00646A0A">
        <w:t>the Secretary-General; or</w:t>
      </w:r>
    </w:p>
    <w:p w14:paraId="3EA119CA" w14:textId="2E0B892B" w:rsidR="007150C2" w:rsidRPr="00646A0A" w:rsidRDefault="007150C2" w:rsidP="00AF504E">
      <w:pPr>
        <w:pStyle w:val="Lista"/>
      </w:pPr>
      <w:r w:rsidRPr="00646A0A">
        <w:t xml:space="preserve">at the request of two </w:t>
      </w:r>
      <w:r w:rsidR="00386310">
        <w:t>c</w:t>
      </w:r>
      <w:r w:rsidRPr="00646A0A">
        <w:t>ouncillors.</w:t>
      </w:r>
    </w:p>
    <w:p w14:paraId="45673C2A" w14:textId="0B9A0FF0" w:rsidR="007150C2" w:rsidRPr="00646A0A" w:rsidRDefault="007150C2" w:rsidP="00AF504E">
      <w:pPr>
        <w:pStyle w:val="List1"/>
      </w:pPr>
      <w:r w:rsidRPr="00646A0A">
        <w:t>The date of the meeting of the Council in ordinary meeting will be determined by decision of the Council at its previous meeting. The location will be the IALA Headquarters unless alternate arrangements are agreed, or if the meeting is to be held electronically.</w:t>
      </w:r>
    </w:p>
    <w:p w14:paraId="247BF2AC" w14:textId="7B5D682F" w:rsidR="007150C2" w:rsidRPr="00646A0A" w:rsidRDefault="007150C2" w:rsidP="00AF504E">
      <w:pPr>
        <w:pStyle w:val="List1"/>
      </w:pPr>
      <w:r w:rsidRPr="00646A0A">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30623172" w:rsidR="007150C2" w:rsidRPr="00646A0A" w:rsidRDefault="007150C2" w:rsidP="00AF504E">
      <w:pPr>
        <w:pStyle w:val="List1"/>
      </w:pPr>
      <w:r w:rsidRPr="00646A0A">
        <w:t xml:space="preserve">The Council may also determine that any National member, a representative of any </w:t>
      </w:r>
      <w:r w:rsidR="00632388">
        <w:t>c</w:t>
      </w:r>
      <w:r w:rsidRPr="00646A0A">
        <w:t>ommittee or other body established by it or of another organization may be present at a Council meeting.</w:t>
      </w:r>
    </w:p>
    <w:p w14:paraId="6691FE34" w14:textId="420FB24A" w:rsidR="007150C2" w:rsidRPr="00646A0A" w:rsidRDefault="00F67AE2">
      <w:pPr>
        <w:pStyle w:val="ArticleHeading2"/>
        <w:numPr>
          <w:ilvl w:val="0"/>
          <w:numId w:val="87"/>
        </w:numPr>
        <w:ind w:hanging="4265"/>
      </w:pPr>
      <w:bookmarkStart w:id="105" w:name="_Toc97296130"/>
      <w:bookmarkStart w:id="106" w:name="_Toc84434554"/>
      <w:r w:rsidRPr="00646A0A">
        <w:lastRenderedPageBreak/>
        <w:t>Organization</w:t>
      </w:r>
      <w:r w:rsidR="007150C2" w:rsidRPr="00646A0A">
        <w:t xml:space="preserve"> of meetings</w:t>
      </w:r>
      <w:bookmarkEnd w:id="105"/>
      <w:bookmarkEnd w:id="106"/>
    </w:p>
    <w:p w14:paraId="05565389" w14:textId="77777777" w:rsidR="00724E76" w:rsidRPr="00646A0A" w:rsidRDefault="00724E76" w:rsidP="00A4584E">
      <w:pPr>
        <w:pStyle w:val="Heading2separationline"/>
        <w:keepNext/>
        <w:keepLines/>
      </w:pPr>
    </w:p>
    <w:p w14:paraId="5A56DDDB" w14:textId="6F378C7C" w:rsidR="007150C2" w:rsidRPr="00646A0A" w:rsidRDefault="007150C2" w:rsidP="00A4584E">
      <w:pPr>
        <w:pStyle w:val="List1"/>
        <w:keepNext/>
        <w:keepLines/>
        <w:numPr>
          <w:ilvl w:val="0"/>
          <w:numId w:val="31"/>
        </w:numPr>
      </w:pPr>
      <w:r w:rsidRPr="00646A0A">
        <w:t xml:space="preserve">Council meetings are to be prepared and </w:t>
      </w:r>
      <w:r w:rsidR="00FA1F7C" w:rsidRPr="00646A0A">
        <w:t>organized</w:t>
      </w:r>
      <w:r w:rsidRPr="00646A0A">
        <w:t xml:space="preserve"> by the Secretary-General using the resources of the Secretariat.</w:t>
      </w:r>
    </w:p>
    <w:p w14:paraId="518A022F" w14:textId="445601C6" w:rsidR="007150C2" w:rsidRPr="00646A0A" w:rsidRDefault="007150C2" w:rsidP="00A4584E">
      <w:pPr>
        <w:pStyle w:val="List1"/>
        <w:keepNext/>
        <w:keepLines/>
      </w:pPr>
      <w:r w:rsidRPr="00646A0A">
        <w:t>The business of the Council shall be conducted in the English language.</w:t>
      </w:r>
    </w:p>
    <w:p w14:paraId="3682A6EE" w14:textId="41155573" w:rsidR="007150C2" w:rsidRPr="00646A0A" w:rsidRDefault="007150C2" w:rsidP="00724E76">
      <w:pPr>
        <w:pStyle w:val="List1"/>
      </w:pPr>
      <w:r w:rsidRPr="00646A0A">
        <w:t>Two months before a scheduled Council meeting the Secretariat shall invite Council members to submit papers addressing matters that they wish to discuss at the Council. These will be received by the Secretariat for the next two weeks.</w:t>
      </w:r>
    </w:p>
    <w:p w14:paraId="4D4ADAD7" w14:textId="2BB032FE" w:rsidR="007150C2" w:rsidRPr="00646A0A" w:rsidRDefault="007150C2" w:rsidP="00724E76">
      <w:pPr>
        <w:pStyle w:val="List1"/>
      </w:pPr>
      <w:r w:rsidRPr="00646A0A">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6A7C05E6" w:rsidR="007150C2" w:rsidRPr="00646A0A" w:rsidRDefault="007150C2" w:rsidP="00724E76">
      <w:pPr>
        <w:pStyle w:val="List1"/>
      </w:pPr>
      <w:r w:rsidRPr="00646A0A">
        <w:t xml:space="preserve">Four weeks before the Council the Secretariat shall provide </w:t>
      </w:r>
      <w:r w:rsidR="00386310">
        <w:t>c</w:t>
      </w:r>
      <w:r w:rsidRPr="00646A0A">
        <w:t>ouncillors with all papers and the provisional agenda for the meeting.</w:t>
      </w:r>
    </w:p>
    <w:p w14:paraId="46A4ABDE" w14:textId="3BB2CC87" w:rsidR="007150C2" w:rsidRPr="00646A0A" w:rsidRDefault="007150C2" w:rsidP="00724E76">
      <w:pPr>
        <w:pStyle w:val="List1"/>
      </w:pPr>
      <w:r w:rsidRPr="00646A0A">
        <w:t>The provisional agenda for an ordinary meeting of the Council shall normally include:</w:t>
      </w:r>
    </w:p>
    <w:p w14:paraId="36623638" w14:textId="32FB42B0" w:rsidR="007150C2" w:rsidRPr="00646A0A" w:rsidRDefault="007150C2" w:rsidP="00724E76">
      <w:pPr>
        <w:pStyle w:val="Lista"/>
      </w:pPr>
      <w:r w:rsidRPr="00646A0A">
        <w:t>Approval of the Agenda</w:t>
      </w:r>
    </w:p>
    <w:p w14:paraId="70C6E2A0" w14:textId="6C3A369F" w:rsidR="007150C2" w:rsidRPr="00646A0A" w:rsidRDefault="007150C2" w:rsidP="00724E76">
      <w:pPr>
        <w:pStyle w:val="Lista"/>
      </w:pPr>
      <w:r w:rsidRPr="00646A0A">
        <w:t>Report of the President/Secretary-General</w:t>
      </w:r>
    </w:p>
    <w:p w14:paraId="18F0FDA0" w14:textId="104E660E" w:rsidR="007150C2" w:rsidRPr="00646A0A" w:rsidRDefault="007150C2" w:rsidP="00724E76">
      <w:pPr>
        <w:pStyle w:val="Lista"/>
      </w:pPr>
      <w:r w:rsidRPr="00646A0A">
        <w:t>Report of the Finance and Audit Committee</w:t>
      </w:r>
    </w:p>
    <w:p w14:paraId="703EB35F" w14:textId="2AADD6F7" w:rsidR="007150C2" w:rsidRPr="00646A0A" w:rsidRDefault="007150C2" w:rsidP="00724E76">
      <w:pPr>
        <w:pStyle w:val="Lista"/>
      </w:pPr>
      <w:r w:rsidRPr="00646A0A">
        <w:t>Committee Reports</w:t>
      </w:r>
    </w:p>
    <w:p w14:paraId="0AC490EC" w14:textId="6A1C9E31" w:rsidR="00285F87" w:rsidRPr="00646A0A" w:rsidRDefault="00285F87" w:rsidP="00285F87">
      <w:pPr>
        <w:pStyle w:val="Lista"/>
      </w:pPr>
      <w:r w:rsidRPr="00646A0A">
        <w:t>Approval of recommendations, guidelines, manuals or other appropriate papers</w:t>
      </w:r>
    </w:p>
    <w:p w14:paraId="307431F5" w14:textId="66ED9D2F" w:rsidR="007150C2" w:rsidRPr="00646A0A" w:rsidRDefault="004453FC" w:rsidP="00724E76">
      <w:pPr>
        <w:pStyle w:val="Lista"/>
      </w:pPr>
      <w:r w:rsidRPr="00646A0A">
        <w:t>Any other business</w:t>
      </w:r>
    </w:p>
    <w:p w14:paraId="74AD53F3" w14:textId="44B3F6AE" w:rsidR="007150C2" w:rsidRPr="00646A0A" w:rsidRDefault="007150C2" w:rsidP="00724E76">
      <w:pPr>
        <w:pStyle w:val="Lista"/>
      </w:pPr>
      <w:r w:rsidRPr="00646A0A">
        <w:t>Date and time of next meeting</w:t>
      </w:r>
    </w:p>
    <w:p w14:paraId="387A8A36" w14:textId="555D2139" w:rsidR="007150C2" w:rsidRPr="00646A0A" w:rsidRDefault="007150C2" w:rsidP="00724E76">
      <w:pPr>
        <w:pStyle w:val="List1"/>
      </w:pPr>
      <w:r w:rsidRPr="00646A0A">
        <w:t>The provisional agenda for an extraordinary meeting of the Council shall normally include consideration of the question(s) for which the meeting was convened.</w:t>
      </w:r>
    </w:p>
    <w:p w14:paraId="50151A0D" w14:textId="04CF80CE" w:rsidR="007150C2" w:rsidRPr="00646A0A" w:rsidRDefault="007150C2" w:rsidP="00753C9B">
      <w:pPr>
        <w:pStyle w:val="ArticleHeading2"/>
        <w:numPr>
          <w:ilvl w:val="0"/>
          <w:numId w:val="87"/>
        </w:numPr>
        <w:ind w:hanging="4265"/>
      </w:pPr>
      <w:bookmarkStart w:id="107" w:name="_Toc84434555"/>
      <w:bookmarkStart w:id="108" w:name="_Toc97296131"/>
      <w:r w:rsidRPr="00646A0A">
        <w:t>Rules of Procedure</w:t>
      </w:r>
      <w:bookmarkEnd w:id="107"/>
      <w:bookmarkEnd w:id="108"/>
    </w:p>
    <w:p w14:paraId="79A59ABF" w14:textId="77777777" w:rsidR="00724E76" w:rsidRPr="00646A0A" w:rsidRDefault="00724E76" w:rsidP="00724E76">
      <w:pPr>
        <w:pStyle w:val="Heading2separationline"/>
      </w:pPr>
    </w:p>
    <w:p w14:paraId="057496BC" w14:textId="422D81B4" w:rsidR="007150C2" w:rsidRPr="00646A0A" w:rsidRDefault="007150C2" w:rsidP="007150C2">
      <w:pPr>
        <w:pStyle w:val="Corpsdetexte"/>
      </w:pPr>
      <w:r w:rsidRPr="00646A0A">
        <w:t>The following Rules of Procedure shall apply to the conduct of the business of the Council:</w:t>
      </w:r>
    </w:p>
    <w:p w14:paraId="64C74CB0" w14:textId="52FB6AE5" w:rsidR="007150C2" w:rsidRPr="00646A0A" w:rsidRDefault="007150C2" w:rsidP="00753C9B">
      <w:pPr>
        <w:pStyle w:val="ArticleHeading3"/>
        <w:numPr>
          <w:ilvl w:val="0"/>
          <w:numId w:val="88"/>
        </w:numPr>
        <w:ind w:hanging="4265"/>
      </w:pPr>
      <w:bookmarkStart w:id="109" w:name="_Toc84434556"/>
      <w:r w:rsidRPr="00646A0A">
        <w:t>The role of the Chair</w:t>
      </w:r>
      <w:bookmarkEnd w:id="109"/>
    </w:p>
    <w:p w14:paraId="4CD5E416" w14:textId="470B4C8C" w:rsidR="007150C2" w:rsidRPr="00646A0A" w:rsidRDefault="007150C2" w:rsidP="00E03073">
      <w:pPr>
        <w:pStyle w:val="List1"/>
        <w:numPr>
          <w:ilvl w:val="0"/>
          <w:numId w:val="32"/>
        </w:numPr>
      </w:pPr>
      <w:r w:rsidRPr="00646A0A">
        <w:t>The President, or in his/her absence, the Vice President, shall be the Chair of the Council.</w:t>
      </w:r>
      <w:r w:rsidR="00A1383F" w:rsidRPr="00646A0A">
        <w:t xml:space="preserve"> Only in </w:t>
      </w:r>
      <w:r w:rsidR="00344B67" w:rsidRPr="00646A0A">
        <w:t xml:space="preserve">the </w:t>
      </w:r>
      <w:r w:rsidR="00A1383F" w:rsidRPr="00646A0A">
        <w:t>exceptional circumstance that neither the President nor the Vice President is present</w:t>
      </w:r>
      <w:r w:rsidR="00344B67" w:rsidRPr="00646A0A">
        <w:t>,</w:t>
      </w:r>
      <w:r w:rsidR="00A1383F" w:rsidRPr="00646A0A">
        <w:t xml:space="preserve"> those </w:t>
      </w:r>
      <w:r w:rsidR="00386310">
        <w:t>c</w:t>
      </w:r>
      <w:r w:rsidR="00A1383F" w:rsidRPr="00646A0A">
        <w:t>ouncillors present shall elect from among them a Chair for the duration of the meeting.</w:t>
      </w:r>
    </w:p>
    <w:p w14:paraId="449C0C43" w14:textId="59F7F900" w:rsidR="007150C2" w:rsidRPr="00646A0A" w:rsidRDefault="007150C2" w:rsidP="00724E76">
      <w:pPr>
        <w:pStyle w:val="List1"/>
      </w:pPr>
      <w:r w:rsidRPr="00646A0A">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6A0A" w:rsidRDefault="007150C2" w:rsidP="00724E76">
      <w:pPr>
        <w:pStyle w:val="List1"/>
      </w:pPr>
      <w:r w:rsidRPr="00646A0A">
        <w:t>The Chair will have control over the proceedings and may rule on points of order and shall have the power to propose adjournment or closure of debates or adjournment or suspension of the meeting.</w:t>
      </w:r>
    </w:p>
    <w:p w14:paraId="6252B737" w14:textId="1240AD7C" w:rsidR="007150C2" w:rsidRPr="00646A0A" w:rsidRDefault="007150C2" w:rsidP="00753C9B">
      <w:pPr>
        <w:pStyle w:val="ArticleHeading3"/>
        <w:numPr>
          <w:ilvl w:val="0"/>
          <w:numId w:val="88"/>
        </w:numPr>
        <w:ind w:hanging="4265"/>
      </w:pPr>
      <w:bookmarkStart w:id="110" w:name="_Toc84434557"/>
      <w:r w:rsidRPr="00646A0A">
        <w:t>Conduct of meetings</w:t>
      </w:r>
      <w:bookmarkEnd w:id="110"/>
    </w:p>
    <w:p w14:paraId="1A4B96A5" w14:textId="514E58E5" w:rsidR="007150C2" w:rsidRPr="00646A0A" w:rsidRDefault="007150C2" w:rsidP="00E03073">
      <w:pPr>
        <w:pStyle w:val="List1"/>
        <w:numPr>
          <w:ilvl w:val="0"/>
          <w:numId w:val="33"/>
        </w:numPr>
      </w:pPr>
      <w:r w:rsidRPr="00646A0A">
        <w:t xml:space="preserve">No person may address the Council without having obtained the permission of the Chair. Subject to rules </w:t>
      </w:r>
      <w:r w:rsidR="00724E76" w:rsidRPr="00646A0A">
        <w:t>2</w:t>
      </w:r>
      <w:r w:rsidRPr="00646A0A">
        <w:t xml:space="preserve">, </w:t>
      </w:r>
      <w:r w:rsidR="00724E76" w:rsidRPr="00646A0A">
        <w:t>5</w:t>
      </w:r>
      <w:r w:rsidRPr="00646A0A">
        <w:t xml:space="preserve">, </w:t>
      </w:r>
      <w:r w:rsidR="00724E76" w:rsidRPr="00646A0A">
        <w:t>6</w:t>
      </w:r>
      <w:r w:rsidRPr="00646A0A">
        <w:t xml:space="preserve"> and </w:t>
      </w:r>
      <w:r w:rsidR="00724E76" w:rsidRPr="00646A0A">
        <w:t>7</w:t>
      </w:r>
      <w:r w:rsidRPr="00646A0A">
        <w:t xml:space="preserve"> below, the Chair shall call upon speakers in the order in which they signify their desire to speak. The Chair may call a speaker to order if the remarks of such speaker are not relevant to the subject under discussion.</w:t>
      </w:r>
    </w:p>
    <w:p w14:paraId="60DEED5D" w14:textId="65C1362B" w:rsidR="007150C2" w:rsidRPr="00646A0A" w:rsidRDefault="007150C2" w:rsidP="00724E76">
      <w:pPr>
        <w:pStyle w:val="List1"/>
      </w:pPr>
      <w:r w:rsidRPr="00646A0A">
        <w:t xml:space="preserve">During the discussion of any matter, a Councillor may rise to a point of order and the point of order shall immediately be decided by the Chair. A Councillor may appeal against the ruling of the Chair. The appeal shall immediately be put to the vote and the Chair’s ruling shall stand unless overruled by the </w:t>
      </w:r>
      <w:r w:rsidRPr="00646A0A">
        <w:lastRenderedPageBreak/>
        <w:t>majority of the Council present and voting. A Councillor rising to a point of order may not speak on the substance of the matter under discussion.</w:t>
      </w:r>
    </w:p>
    <w:p w14:paraId="6344F62E" w14:textId="4047EF9B" w:rsidR="007150C2" w:rsidRPr="00646A0A" w:rsidRDefault="007150C2" w:rsidP="00724E76">
      <w:pPr>
        <w:pStyle w:val="List1"/>
      </w:pPr>
      <w:r w:rsidRPr="00646A0A">
        <w:t xml:space="preserve">The Council may, on the proposal of the Chair, limit the time to be allowed to each speaker on any particular subject under discussion. When the debate is </w:t>
      </w:r>
      <w:r w:rsidR="0095715E" w:rsidRPr="00646A0A">
        <w:t>limited,</w:t>
      </w:r>
      <w:r w:rsidRPr="00646A0A">
        <w:t xml:space="preserve"> and a Councillor has spoken for the allotted time, the Chair shall call the Councillor to order without delay.</w:t>
      </w:r>
    </w:p>
    <w:p w14:paraId="67A5240A" w14:textId="22BFDAF0" w:rsidR="007150C2" w:rsidRPr="00646A0A" w:rsidRDefault="007150C2" w:rsidP="00724E76">
      <w:pPr>
        <w:pStyle w:val="List1"/>
      </w:pPr>
      <w:r w:rsidRPr="00646A0A">
        <w:t>During the course of a debate, the Chair may announce the list of speakers and, with the consent of the Council, declare the list closed. The Chair may, however, accord the right of reply to any Councillor if a speech delivered after the closure of the list makes this desirable.</w:t>
      </w:r>
    </w:p>
    <w:p w14:paraId="456491F6" w14:textId="233D5E4B" w:rsidR="007150C2" w:rsidRPr="00646A0A" w:rsidRDefault="007150C2" w:rsidP="00724E76">
      <w:pPr>
        <w:pStyle w:val="List1"/>
      </w:pPr>
      <w:r w:rsidRPr="00646A0A">
        <w:t xml:space="preserve">During the discussion of any matter, a Councillor may move the adjournment of the debate on the question under discussion. In addition to the proposer of the motion, two </w:t>
      </w:r>
      <w:r w:rsidR="00386310">
        <w:t>c</w:t>
      </w:r>
      <w:r w:rsidRPr="00646A0A">
        <w:t>ouncillors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3E406DA6" w14:textId="4A07C30F" w:rsidR="007150C2" w:rsidRPr="00646A0A" w:rsidRDefault="007150C2" w:rsidP="00724E76">
      <w:pPr>
        <w:pStyle w:val="List1"/>
      </w:pPr>
      <w:r w:rsidRPr="00646A0A">
        <w:t>A Councillor may, at any time, move the closure of the debate on the question under discussion, whether or not any other Councillor has signified his wish to speak. Permission to speak on the closure of the debate shall be accorded only to two speakers opposing the closure, after which the motion shall be immediately put to the vote.</w:t>
      </w:r>
      <w:r w:rsidR="0042072D" w:rsidRPr="00646A0A">
        <w:t xml:space="preserve"> </w:t>
      </w:r>
      <w:r w:rsidRPr="00646A0A">
        <w:t>If the Council is in favour of the closure, the Chair shall declare the closure of the debate. The Chair may limit the time to be allowed to speakers under this rule.</w:t>
      </w:r>
    </w:p>
    <w:p w14:paraId="48BB46A1" w14:textId="26D2E25A" w:rsidR="007150C2" w:rsidRPr="00646A0A" w:rsidRDefault="007150C2" w:rsidP="00724E76">
      <w:pPr>
        <w:pStyle w:val="List1"/>
      </w:pPr>
      <w:r w:rsidRPr="00646A0A">
        <w:t xml:space="preserve">During the discussion of any matter, a Councillor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539179B6" w14:textId="72A649ED" w:rsidR="007150C2" w:rsidRPr="00646A0A" w:rsidRDefault="007150C2" w:rsidP="00724E76">
      <w:pPr>
        <w:pStyle w:val="List1"/>
      </w:pPr>
      <w:r w:rsidRPr="00646A0A">
        <w:t xml:space="preserve">Subject to rule </w:t>
      </w:r>
      <w:r w:rsidR="00584F66" w:rsidRPr="00646A0A">
        <w:t>2</w:t>
      </w:r>
      <w:r w:rsidRPr="00646A0A">
        <w:t xml:space="preserve"> above, the following motions shall have precedence in the following order over all the other proposals or motions before the meeting:</w:t>
      </w:r>
    </w:p>
    <w:p w14:paraId="0EF71230" w14:textId="7510F881" w:rsidR="007150C2" w:rsidRPr="00646A0A" w:rsidRDefault="007150C2" w:rsidP="00724E76">
      <w:pPr>
        <w:pStyle w:val="Lista"/>
      </w:pPr>
      <w:r w:rsidRPr="00646A0A">
        <w:t>to suspend the meeting;</w:t>
      </w:r>
    </w:p>
    <w:p w14:paraId="37817176" w14:textId="271A5FBB" w:rsidR="007150C2" w:rsidRPr="00646A0A" w:rsidRDefault="007150C2" w:rsidP="00724E76">
      <w:pPr>
        <w:pStyle w:val="Lista"/>
      </w:pPr>
      <w:r w:rsidRPr="00646A0A">
        <w:t>to adjourn the meeting;</w:t>
      </w:r>
    </w:p>
    <w:p w14:paraId="7BEA9447" w14:textId="78DB6D8C" w:rsidR="007150C2" w:rsidRPr="00646A0A" w:rsidRDefault="007150C2" w:rsidP="00724E76">
      <w:pPr>
        <w:pStyle w:val="Lista"/>
      </w:pPr>
      <w:r w:rsidRPr="00646A0A">
        <w:t>to adjourn the debate on th</w:t>
      </w:r>
      <w:r w:rsidR="004453FC" w:rsidRPr="00646A0A">
        <w:t>e question under discussion;</w:t>
      </w:r>
      <w:r w:rsidR="004352C8" w:rsidRPr="00646A0A">
        <w:t xml:space="preserve"> and</w:t>
      </w:r>
    </w:p>
    <w:p w14:paraId="714774E1" w14:textId="13D5FB8F" w:rsidR="007150C2" w:rsidRPr="00646A0A" w:rsidRDefault="007150C2" w:rsidP="00724E76">
      <w:pPr>
        <w:pStyle w:val="Lista"/>
      </w:pPr>
      <w:r w:rsidRPr="00646A0A">
        <w:t>for the closure of the debate on the question under discussion.</w:t>
      </w:r>
    </w:p>
    <w:p w14:paraId="5D5BDD23" w14:textId="74FF69CD" w:rsidR="007150C2" w:rsidRPr="00646A0A" w:rsidRDefault="007150C2" w:rsidP="00724E76">
      <w:pPr>
        <w:pStyle w:val="List1"/>
      </w:pPr>
      <w:r w:rsidRPr="00646A0A">
        <w:t xml:space="preserve">Subject to rule </w:t>
      </w:r>
      <w:r w:rsidR="004453FC" w:rsidRPr="00646A0A">
        <w:t>2</w:t>
      </w:r>
      <w:r w:rsidRPr="00646A0A">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26E6E950" w:rsidR="007150C2" w:rsidRPr="00646A0A" w:rsidRDefault="007150C2" w:rsidP="00724E7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Councillor.</w:t>
      </w:r>
    </w:p>
    <w:p w14:paraId="268DA838" w14:textId="7E9BDD7A" w:rsidR="007150C2" w:rsidRPr="00646A0A" w:rsidRDefault="007150C2" w:rsidP="00724E76">
      <w:pPr>
        <w:pStyle w:val="List1"/>
      </w:pPr>
      <w:r w:rsidRPr="00646A0A">
        <w:t xml:space="preserve">When a proposal has been adopted or rejected it may not be reconsidered unless the Council, by a majority of the </w:t>
      </w:r>
      <w:r w:rsidR="00386310">
        <w:t>c</w:t>
      </w:r>
      <w:r w:rsidRPr="00646A0A">
        <w:t>ouncillors present and voting, so decides. Permission to speak on a motion to reconsider shall be accorded only to the mover and one other supporter and to two speakers opposing the motion, after which it shall be put immediately to the vote.</w:t>
      </w:r>
    </w:p>
    <w:p w14:paraId="237B3C72" w14:textId="564C1CCD" w:rsidR="007150C2" w:rsidRPr="00646A0A" w:rsidRDefault="007150C2" w:rsidP="009D7E97">
      <w:pPr>
        <w:pStyle w:val="ArticleHeading3"/>
        <w:numPr>
          <w:ilvl w:val="0"/>
          <w:numId w:val="88"/>
        </w:numPr>
        <w:ind w:hanging="4265"/>
      </w:pPr>
      <w:bookmarkStart w:id="111" w:name="_Toc84434558"/>
      <w:r w:rsidRPr="00646A0A">
        <w:lastRenderedPageBreak/>
        <w:t>Voting</w:t>
      </w:r>
      <w:bookmarkEnd w:id="111"/>
    </w:p>
    <w:p w14:paraId="49CA9B8F" w14:textId="7EECB32C" w:rsidR="007150C2" w:rsidRPr="00646A0A" w:rsidRDefault="007150C2" w:rsidP="00A4584E">
      <w:pPr>
        <w:pStyle w:val="List1"/>
        <w:keepNext/>
        <w:keepLines/>
        <w:numPr>
          <w:ilvl w:val="0"/>
          <w:numId w:val="34"/>
        </w:numPr>
      </w:pPr>
      <w:r w:rsidRPr="00646A0A">
        <w:t>In ordinary meetings the Council shall vote by show of hands and otherwis</w:t>
      </w:r>
      <w:r w:rsidR="004453FC" w:rsidRPr="00646A0A">
        <w:t xml:space="preserve">e in accordance with Article </w:t>
      </w:r>
      <w:r w:rsidR="004453FC" w:rsidRPr="00646A0A">
        <w:fldChar w:fldCharType="begin"/>
      </w:r>
      <w:r w:rsidR="004453FC" w:rsidRPr="00646A0A">
        <w:instrText xml:space="preserve"> REF _Ref457819160 \w \h </w:instrText>
      </w:r>
      <w:r w:rsidR="004453FC" w:rsidRPr="00646A0A">
        <w:fldChar w:fldCharType="separate"/>
      </w:r>
      <w:r w:rsidR="00E56BF4">
        <w:t>0</w:t>
      </w:r>
      <w:r w:rsidR="004453FC" w:rsidRPr="00646A0A">
        <w:fldChar w:fldCharType="end"/>
      </w:r>
      <w:r w:rsidRPr="00646A0A">
        <w:t xml:space="preserve"> of the Constitution.</w:t>
      </w:r>
    </w:p>
    <w:p w14:paraId="7CBE94FD" w14:textId="3C8C9D36" w:rsidR="007150C2" w:rsidRPr="00646A0A" w:rsidRDefault="007150C2" w:rsidP="00A4584E">
      <w:pPr>
        <w:pStyle w:val="List1"/>
        <w:keepNext/>
        <w:keepLines/>
      </w:pPr>
      <w:r w:rsidRPr="00646A0A">
        <w:t>The Chair may decide to call an out of session postal or electronic vote by the Council. Postal or electronic votes will be determined by simple majority of votes cast, with nil returns being counted as votes in favour of the proposal, unless otherwise notified when the vote is called.</w:t>
      </w:r>
    </w:p>
    <w:p w14:paraId="36669829" w14:textId="4A00BDF9" w:rsidR="007150C2" w:rsidRPr="00646A0A" w:rsidRDefault="007150C2" w:rsidP="00753C9B">
      <w:pPr>
        <w:pStyle w:val="ArticleHeading3"/>
        <w:numPr>
          <w:ilvl w:val="0"/>
          <w:numId w:val="88"/>
        </w:numPr>
        <w:ind w:hanging="4265"/>
      </w:pPr>
      <w:bookmarkStart w:id="112" w:name="_Toc84434559"/>
      <w:r w:rsidRPr="00646A0A">
        <w:t>Decision making and reporting</w:t>
      </w:r>
      <w:bookmarkEnd w:id="112"/>
    </w:p>
    <w:p w14:paraId="18E82641" w14:textId="7977FF40" w:rsidR="007150C2" w:rsidRPr="00646A0A" w:rsidRDefault="007150C2" w:rsidP="00E03073">
      <w:pPr>
        <w:pStyle w:val="List1"/>
        <w:numPr>
          <w:ilvl w:val="0"/>
          <w:numId w:val="35"/>
        </w:numPr>
      </w:pPr>
      <w:r w:rsidRPr="00646A0A">
        <w:t>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p w14:paraId="1D10386C" w14:textId="2EB9549B" w:rsidR="007150C2" w:rsidRPr="00646A0A" w:rsidRDefault="007150C2" w:rsidP="00017CBE">
      <w:pPr>
        <w:pStyle w:val="List1"/>
      </w:pPr>
      <w:r w:rsidRPr="00646A0A">
        <w:t xml:space="preserve">The Secretary-General shall arrange for the substance of all discussions of the Council to be recorded in a general summary of the work of the meeting. The minutes shall be distributed to all </w:t>
      </w:r>
      <w:r w:rsidR="00386310">
        <w:t>c</w:t>
      </w:r>
      <w:r w:rsidRPr="00646A0A">
        <w:t>ouncillors present at the meeting, who may submit their proposed corrections in writing to the Chair. Any disagreement on the proposed corrections shall be decided by the Chair after consultation with the Councillor(s) concerned.</w:t>
      </w:r>
    </w:p>
    <w:p w14:paraId="1251528A" w14:textId="16EF869E" w:rsidR="007150C2" w:rsidRPr="00646A0A" w:rsidRDefault="007150C2" w:rsidP="00017CBE">
      <w:pPr>
        <w:pStyle w:val="List1"/>
      </w:pPr>
      <w:r w:rsidRPr="00646A0A">
        <w:t>The minutes will be approved by the Council in meeting, or, if necessary, by correspondence. The agreed minutes, including the text of all Resolutions, will be made available to all members.</w:t>
      </w:r>
    </w:p>
    <w:p w14:paraId="54D840AA" w14:textId="721737C2" w:rsidR="007150C2" w:rsidRPr="00646A0A" w:rsidRDefault="007150C2" w:rsidP="00017CBE">
      <w:pPr>
        <w:pStyle w:val="List1"/>
      </w:pPr>
      <w:r w:rsidRPr="00646A0A">
        <w:t xml:space="preserve">Documents relevant to the implementation of decisions shall be distributed to members as </w:t>
      </w:r>
      <w:r w:rsidR="00476508" w:rsidRPr="00646A0A">
        <w:t>appropriate</w:t>
      </w:r>
      <w:r w:rsidR="0059713F" w:rsidRPr="00646A0A">
        <w:t>.</w:t>
      </w:r>
    </w:p>
    <w:p w14:paraId="07358D02" w14:textId="573CC954" w:rsidR="007150C2" w:rsidRPr="00646A0A" w:rsidRDefault="007150C2" w:rsidP="00753C9B">
      <w:pPr>
        <w:pStyle w:val="ArticleHeading2"/>
        <w:numPr>
          <w:ilvl w:val="0"/>
          <w:numId w:val="87"/>
        </w:numPr>
        <w:ind w:hanging="4265"/>
      </w:pPr>
      <w:bookmarkStart w:id="113" w:name="_Toc84434560"/>
      <w:bookmarkStart w:id="114" w:name="_Toc97296132"/>
      <w:r w:rsidRPr="00646A0A">
        <w:t>Election of the President and Vice President</w:t>
      </w:r>
      <w:bookmarkEnd w:id="113"/>
      <w:bookmarkEnd w:id="114"/>
    </w:p>
    <w:p w14:paraId="27DE49B0" w14:textId="77777777" w:rsidR="00017CBE" w:rsidRPr="00646A0A" w:rsidRDefault="00017CBE" w:rsidP="00017CBE">
      <w:pPr>
        <w:pStyle w:val="Heading2separationline"/>
      </w:pPr>
    </w:p>
    <w:p w14:paraId="1AE57B6E" w14:textId="7E0C253D" w:rsidR="00285F87" w:rsidRPr="00646A0A" w:rsidRDefault="007150C2" w:rsidP="00B41805">
      <w:pPr>
        <w:pStyle w:val="List1"/>
        <w:numPr>
          <w:ilvl w:val="0"/>
          <w:numId w:val="36"/>
        </w:numPr>
      </w:pPr>
      <w:r w:rsidRPr="00646A0A">
        <w:t xml:space="preserve">The Council shall, </w:t>
      </w:r>
      <w:r w:rsidR="00175379" w:rsidRPr="00646A0A">
        <w:t>at its first meeting following an ordinary session of the General Assembly</w:t>
      </w:r>
      <w:r w:rsidRPr="00646A0A">
        <w:t xml:space="preserve"> or as necessary, </w:t>
      </w:r>
      <w:r w:rsidR="00175379" w:rsidRPr="00646A0A">
        <w:t xml:space="preserve">elect </w:t>
      </w:r>
      <w:r w:rsidRPr="00646A0A">
        <w:t xml:space="preserve">from among its </w:t>
      </w:r>
      <w:r w:rsidR="00386310">
        <w:t>c</w:t>
      </w:r>
      <w:r w:rsidRPr="00646A0A">
        <w:t>ouncillors the President and Vice President</w:t>
      </w:r>
      <w:r w:rsidR="00285F87" w:rsidRPr="00646A0A">
        <w:t>.</w:t>
      </w:r>
    </w:p>
    <w:p w14:paraId="40CFFEA0" w14:textId="4EAE970C" w:rsidR="007150C2" w:rsidRPr="00646A0A" w:rsidRDefault="007150C2" w:rsidP="00B41805">
      <w:pPr>
        <w:pStyle w:val="List1"/>
        <w:numPr>
          <w:ilvl w:val="0"/>
          <w:numId w:val="36"/>
        </w:numPr>
      </w:pPr>
      <w:r w:rsidRPr="00646A0A">
        <w:t>The election will be by secret ballot, which shall be conducted by the Secretary-General.</w:t>
      </w:r>
    </w:p>
    <w:p w14:paraId="066813C0" w14:textId="32FD8272"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61CA5522" w14:textId="29895E45" w:rsidR="007150C2" w:rsidRPr="00646A0A" w:rsidRDefault="007150C2" w:rsidP="00017CBE">
      <w:pPr>
        <w:pStyle w:val="List1"/>
      </w:pPr>
      <w:r w:rsidRPr="00646A0A">
        <w:t>There shall be two ballots, the first to elect the President and the second to elect the Vice President.</w:t>
      </w:r>
    </w:p>
    <w:p w14:paraId="2A30F5E2" w14:textId="15F2514A" w:rsidR="007150C2" w:rsidRPr="00646A0A" w:rsidRDefault="007150C2" w:rsidP="00017CBE">
      <w:pPr>
        <w:pStyle w:val="List1"/>
      </w:pPr>
      <w:r w:rsidRPr="00646A0A">
        <w:t>Each Councillor is entitled to cast one vote in each ballot.</w:t>
      </w:r>
    </w:p>
    <w:p w14:paraId="3355B499" w14:textId="0C253DA8" w:rsidR="007150C2" w:rsidRPr="00646A0A" w:rsidRDefault="007150C2" w:rsidP="00017CBE">
      <w:pPr>
        <w:pStyle w:val="List1"/>
      </w:pPr>
      <w:r w:rsidRPr="00646A0A">
        <w:t>Election will be majority of votes cast, the counting of which will be done by the Secretary-General in view of the Council.</w:t>
      </w:r>
    </w:p>
    <w:p w14:paraId="79FE0EB8" w14:textId="42821339" w:rsidR="007150C2" w:rsidRPr="00646A0A" w:rsidRDefault="007150C2" w:rsidP="00017CBE">
      <w:pPr>
        <w:pStyle w:val="List1"/>
      </w:pPr>
      <w:r w:rsidRPr="00646A0A">
        <w:t>If no candidate 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2287B171" w14:textId="05F1191C" w:rsidR="007150C2" w:rsidRPr="00646A0A" w:rsidRDefault="00285F87" w:rsidP="00017CBE">
      <w:pPr>
        <w:pStyle w:val="List1"/>
      </w:pPr>
      <w:r w:rsidRPr="00646A0A">
        <w:t xml:space="preserve">The President and </w:t>
      </w:r>
      <w:r w:rsidR="009B6C75" w:rsidRPr="00646A0A">
        <w:t xml:space="preserve">the </w:t>
      </w:r>
      <w:r w:rsidRPr="00646A0A">
        <w:t xml:space="preserve">Vice President shall hold </w:t>
      </w:r>
      <w:r w:rsidR="009B6C75" w:rsidRPr="00646A0A">
        <w:t>the position</w:t>
      </w:r>
      <w:r w:rsidRPr="00646A0A">
        <w:t xml:space="preserve"> for one term, which is defined as the period from their election until the first Council meeting following the next ordinary session of the General Assembly</w:t>
      </w:r>
      <w:r w:rsidR="009B6C75" w:rsidRPr="00646A0A">
        <w:t>, and neither of them shall be eligible for immediate re-election to their former position.</w:t>
      </w:r>
    </w:p>
    <w:p w14:paraId="4AAEF49F" w14:textId="13285A4F" w:rsidR="007150C2" w:rsidRPr="00646A0A" w:rsidRDefault="007150C2" w:rsidP="00017CBE">
      <w:pPr>
        <w:pStyle w:val="List1"/>
      </w:pPr>
      <w:r w:rsidRPr="00646A0A">
        <w:t>The President and Vice President hold these positions personally. Should either cease to be the nominated representative of their National member, the position will fall vacant from date of them so ceasing.</w:t>
      </w:r>
    </w:p>
    <w:p w14:paraId="4372696F" w14:textId="0E1D520F" w:rsidR="007150C2" w:rsidRPr="00646A0A" w:rsidRDefault="00017CBE" w:rsidP="00017CBE">
      <w:pPr>
        <w:pStyle w:val="List1"/>
      </w:pPr>
      <w:r w:rsidRPr="00646A0A">
        <w:t>S</w:t>
      </w:r>
      <w:r w:rsidR="007150C2" w:rsidRPr="00646A0A">
        <w:t>hould t</w:t>
      </w:r>
      <w:r w:rsidRPr="00646A0A">
        <w:t>he position of President become</w:t>
      </w:r>
      <w:r w:rsidR="007150C2" w:rsidRPr="00646A0A">
        <w:t xml:space="preserve"> vacant the Vice President will assume this role and the position of Vice President will become vacant instead. In this event, the Secretary-General shall call for nominations to fill the vacant position and will conduct a ballot, either in session or electronically, in accord</w:t>
      </w:r>
      <w:r w:rsidRPr="00646A0A">
        <w:t>ance with the provisions above.</w:t>
      </w:r>
    </w:p>
    <w:p w14:paraId="1A9E6202" w14:textId="10091661" w:rsidR="007150C2" w:rsidRPr="00646A0A" w:rsidRDefault="00017CBE" w:rsidP="00A4584E">
      <w:pPr>
        <w:pStyle w:val="Article"/>
        <w:keepNext/>
        <w:keepLines/>
        <w:ind w:left="0" w:firstLine="0"/>
      </w:pPr>
      <w:r w:rsidRPr="00646A0A">
        <w:lastRenderedPageBreak/>
        <w:t xml:space="preserve"> </w:t>
      </w:r>
      <w:bookmarkStart w:id="115" w:name="_Toc97296133"/>
      <w:r w:rsidRPr="00646A0A">
        <w:t xml:space="preserve">- </w:t>
      </w:r>
      <w:r w:rsidR="007150C2" w:rsidRPr="00646A0A">
        <w:t>Finance and Audit Committee</w:t>
      </w:r>
      <w:bookmarkEnd w:id="115"/>
    </w:p>
    <w:p w14:paraId="502C26EE" w14:textId="7CC22337" w:rsidR="007150C2" w:rsidRPr="00646A0A" w:rsidRDefault="007150C2">
      <w:pPr>
        <w:pStyle w:val="ArticleHeading2"/>
        <w:numPr>
          <w:ilvl w:val="0"/>
          <w:numId w:val="89"/>
        </w:numPr>
        <w:ind w:hanging="4265"/>
      </w:pPr>
      <w:bookmarkStart w:id="116" w:name="_Toc84434561"/>
      <w:bookmarkStart w:id="117" w:name="_Toc97296134"/>
      <w:r w:rsidRPr="00646A0A">
        <w:t>Function</w:t>
      </w:r>
      <w:r w:rsidR="00D86DC2" w:rsidRPr="00646A0A">
        <w:t>s</w:t>
      </w:r>
      <w:bookmarkEnd w:id="116"/>
      <w:bookmarkEnd w:id="117"/>
    </w:p>
    <w:p w14:paraId="0F9A37A1" w14:textId="77777777" w:rsidR="00017CBE" w:rsidRPr="00646A0A" w:rsidRDefault="00017CBE" w:rsidP="00017CBE">
      <w:pPr>
        <w:pStyle w:val="Heading2separationline"/>
      </w:pPr>
    </w:p>
    <w:p w14:paraId="48DE6B40" w14:textId="2A54C380" w:rsidR="007150C2" w:rsidRPr="00646A0A" w:rsidRDefault="007150C2" w:rsidP="00E03073">
      <w:pPr>
        <w:pStyle w:val="List1"/>
        <w:numPr>
          <w:ilvl w:val="0"/>
          <w:numId w:val="37"/>
        </w:numPr>
      </w:pPr>
      <w:r w:rsidRPr="00646A0A">
        <w:t>The Council shall, upon election or as necessary, establish a Finance and Audit Committee to provide advice to the Council.</w:t>
      </w:r>
    </w:p>
    <w:p w14:paraId="17C55A95" w14:textId="6FB6BE36" w:rsidR="007150C2" w:rsidRPr="00646A0A" w:rsidRDefault="007150C2" w:rsidP="00E03073">
      <w:pPr>
        <w:pStyle w:val="List1"/>
        <w:numPr>
          <w:ilvl w:val="0"/>
          <w:numId w:val="37"/>
        </w:numPr>
      </w:pPr>
      <w:r w:rsidRPr="00646A0A">
        <w:t>The finances shall be managed by the Council, the Finance and Audit Committee and the Secretary-General in accordance with the Financial Regulations.</w:t>
      </w:r>
    </w:p>
    <w:p w14:paraId="2E8C52A0" w14:textId="6C836D8E" w:rsidR="007150C2" w:rsidRPr="00646A0A" w:rsidRDefault="007150C2" w:rsidP="00E03073">
      <w:pPr>
        <w:pStyle w:val="List1"/>
        <w:numPr>
          <w:ilvl w:val="0"/>
          <w:numId w:val="37"/>
        </w:numPr>
      </w:pPr>
      <w:r w:rsidRPr="00646A0A">
        <w:t>The Finance and Audit Committee shall assist the Council in the supervision of the financial administration.</w:t>
      </w:r>
    </w:p>
    <w:p w14:paraId="584AA06F" w14:textId="6722A3FF" w:rsidR="007150C2" w:rsidRPr="00646A0A" w:rsidRDefault="007150C2" w:rsidP="00753C9B">
      <w:pPr>
        <w:pStyle w:val="ArticleHeading2"/>
        <w:numPr>
          <w:ilvl w:val="0"/>
          <w:numId w:val="89"/>
        </w:numPr>
        <w:ind w:hanging="4265"/>
      </w:pPr>
      <w:bookmarkStart w:id="118" w:name="_Toc84419391"/>
      <w:bookmarkStart w:id="119" w:name="_Toc84421306"/>
      <w:bookmarkStart w:id="120" w:name="_Toc84430337"/>
      <w:bookmarkStart w:id="121" w:name="_Toc84434562"/>
      <w:bookmarkStart w:id="122" w:name="_Toc84434816"/>
      <w:bookmarkStart w:id="123" w:name="_Toc84434948"/>
      <w:bookmarkStart w:id="124" w:name="_Toc97121708"/>
      <w:bookmarkStart w:id="125" w:name="_Toc84419392"/>
      <w:bookmarkStart w:id="126" w:name="_Toc84421307"/>
      <w:bookmarkStart w:id="127" w:name="_Toc84430338"/>
      <w:bookmarkStart w:id="128" w:name="_Toc84434563"/>
      <w:bookmarkStart w:id="129" w:name="_Toc84434817"/>
      <w:bookmarkStart w:id="130" w:name="_Toc84434949"/>
      <w:bookmarkStart w:id="131" w:name="_Toc97121709"/>
      <w:bookmarkStart w:id="132" w:name="_Toc84434564"/>
      <w:bookmarkStart w:id="133" w:name="_Toc9729613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646A0A">
        <w:t>Election</w:t>
      </w:r>
      <w:bookmarkEnd w:id="132"/>
      <w:bookmarkEnd w:id="133"/>
    </w:p>
    <w:p w14:paraId="1F327CFB" w14:textId="77777777" w:rsidR="00017CBE" w:rsidRPr="00646A0A" w:rsidRDefault="00017CBE" w:rsidP="00017CBE">
      <w:pPr>
        <w:pStyle w:val="Heading2separationline"/>
      </w:pPr>
    </w:p>
    <w:p w14:paraId="41F9BA22" w14:textId="251B01E5" w:rsidR="007150C2" w:rsidRPr="00646A0A" w:rsidRDefault="007150C2" w:rsidP="00E03073">
      <w:pPr>
        <w:pStyle w:val="List1"/>
        <w:numPr>
          <w:ilvl w:val="0"/>
          <w:numId w:val="38"/>
        </w:numPr>
      </w:pPr>
      <w:r w:rsidRPr="00646A0A">
        <w:t xml:space="preserve">The Council shall, from among its </w:t>
      </w:r>
      <w:r w:rsidR="00386310">
        <w:t>c</w:t>
      </w:r>
      <w:r w:rsidRPr="00646A0A">
        <w:t xml:space="preserve">ouncillors elect at least three and no more than five </w:t>
      </w:r>
      <w:r w:rsidR="00386310">
        <w:t>c</w:t>
      </w:r>
      <w:r w:rsidRPr="00646A0A">
        <w:t xml:space="preserve">ouncillors to sit on the Finance and Audit Committee. The Council will then elect one of these </w:t>
      </w:r>
      <w:r w:rsidR="00386310">
        <w:t>c</w:t>
      </w:r>
      <w:r w:rsidRPr="00646A0A">
        <w:t>ouncillors, on a personal basis, to act as Treasurer and Committee Chair.</w:t>
      </w:r>
    </w:p>
    <w:p w14:paraId="24669534" w14:textId="51CC2A34" w:rsidR="007150C2" w:rsidRPr="00646A0A" w:rsidRDefault="007150C2" w:rsidP="00017CBE">
      <w:pPr>
        <w:pStyle w:val="List1"/>
      </w:pPr>
      <w:r w:rsidRPr="00646A0A">
        <w:t>The</w:t>
      </w:r>
      <w:r w:rsidR="004E349C" w:rsidRPr="00646A0A">
        <w:t>se</w:t>
      </w:r>
      <w:r w:rsidRPr="00646A0A">
        <w:t xml:space="preserve"> election</w:t>
      </w:r>
      <w:r w:rsidR="004E349C" w:rsidRPr="00646A0A">
        <w:t>s</w:t>
      </w:r>
      <w:r w:rsidRPr="00646A0A">
        <w:t xml:space="preserve"> will be by secret ballot, which shall be conducted by the Secretary-General.</w:t>
      </w:r>
    </w:p>
    <w:p w14:paraId="0E76A01E" w14:textId="182480D7"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77E96986" w14:textId="22EDBE2F" w:rsidR="007150C2" w:rsidRPr="00646A0A" w:rsidRDefault="007150C2" w:rsidP="00017CBE">
      <w:pPr>
        <w:pStyle w:val="List1"/>
      </w:pPr>
      <w:r w:rsidRPr="00646A0A">
        <w:t>There shall be two ballots, the first to elect the Committee members and the second to elect the Treasurer.</w:t>
      </w:r>
    </w:p>
    <w:p w14:paraId="50823696" w14:textId="4B6F78FE" w:rsidR="007150C2" w:rsidRPr="00646A0A" w:rsidRDefault="007150C2" w:rsidP="00017CBE">
      <w:pPr>
        <w:pStyle w:val="List1"/>
      </w:pPr>
      <w:r w:rsidRPr="00646A0A">
        <w:t xml:space="preserve">Each </w:t>
      </w:r>
      <w:r w:rsidR="00386310">
        <w:t>c</w:t>
      </w:r>
      <w:r w:rsidRPr="00646A0A">
        <w:t>ouncillor is entitled to cast one vote in each ballot.</w:t>
      </w:r>
    </w:p>
    <w:p w14:paraId="2E74EA8A" w14:textId="170FBD41" w:rsidR="007150C2" w:rsidRPr="00646A0A" w:rsidRDefault="007150C2" w:rsidP="00017CBE">
      <w:pPr>
        <w:pStyle w:val="List1"/>
      </w:pPr>
      <w:r w:rsidRPr="00646A0A">
        <w:t>Election will be simple majority of votes cast, the counting of which will be done by the Secretary-General in view of the Council.</w:t>
      </w:r>
    </w:p>
    <w:p w14:paraId="56568600" w14:textId="0E818DA8" w:rsidR="007150C2" w:rsidRPr="00646A0A" w:rsidRDefault="007150C2" w:rsidP="00017CBE">
      <w:pPr>
        <w:pStyle w:val="List1"/>
      </w:pPr>
      <w:r w:rsidRPr="00646A0A">
        <w:t>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p w14:paraId="505F8DFC" w14:textId="062C1BA6" w:rsidR="007150C2" w:rsidRPr="00646A0A" w:rsidRDefault="007150C2" w:rsidP="00017CBE">
      <w:pPr>
        <w:pStyle w:val="List1"/>
      </w:pPr>
      <w:r w:rsidRPr="00646A0A">
        <w:t>Should the number of candidates nominated be the same as the number of positions to be filled, those candidates will be appointed to the Committee without ballot.</w:t>
      </w:r>
    </w:p>
    <w:p w14:paraId="7CD6CA2B" w14:textId="652D65A0" w:rsidR="007150C2" w:rsidRPr="00646A0A" w:rsidRDefault="007150C2" w:rsidP="00017CBE">
      <w:pPr>
        <w:pStyle w:val="List1"/>
      </w:pPr>
      <w:r w:rsidRPr="00646A0A">
        <w:t>The Committee and the Treasurer shall hold office for the term of the Council unless replaced earlier by decision of the Council or through resignation.</w:t>
      </w:r>
    </w:p>
    <w:p w14:paraId="5716DAB7" w14:textId="1B24104B" w:rsidR="007150C2" w:rsidRPr="00646A0A" w:rsidRDefault="000259AD" w:rsidP="00017CBE">
      <w:pPr>
        <w:pStyle w:val="List1"/>
      </w:pPr>
      <w:r w:rsidRPr="00646A0A">
        <w:t xml:space="preserve">Should </w:t>
      </w:r>
      <w:r w:rsidR="007150C2" w:rsidRPr="00646A0A">
        <w:t xml:space="preserve">a member of the Finance and Audit Committee </w:t>
      </w:r>
      <w:r w:rsidR="0095715E" w:rsidRPr="00646A0A">
        <w:t>leave,</w:t>
      </w:r>
      <w:r w:rsidR="003F1192" w:rsidRPr="00646A0A">
        <w:t xml:space="preserve"> </w:t>
      </w:r>
      <w:r w:rsidR="007150C2" w:rsidRPr="00646A0A">
        <w:t xml:space="preserve">and the remaining </w:t>
      </w:r>
      <w:r w:rsidR="007B2BFB">
        <w:t>C</w:t>
      </w:r>
      <w:r w:rsidR="007150C2" w:rsidRPr="00646A0A">
        <w:t>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Pr="00646A0A" w:rsidRDefault="007150C2" w:rsidP="00017CBE">
      <w:pPr>
        <w:pStyle w:val="List1"/>
      </w:pPr>
      <w:r w:rsidRPr="00646A0A">
        <w:t>If the Treasurer cannot attend a meeting of the Finance and Audit Committee</w:t>
      </w:r>
      <w:r w:rsidR="004453FC" w:rsidRPr="00646A0A">
        <w:t>,</w:t>
      </w:r>
      <w:r w:rsidRPr="00646A0A">
        <w:t xml:space="preserve"> the Treasurer shall arrange for another member of the Committee to chair the meeting.</w:t>
      </w:r>
    </w:p>
    <w:p w14:paraId="3546C550" w14:textId="443C531A" w:rsidR="000259AD" w:rsidRDefault="000259AD" w:rsidP="00017CBE">
      <w:pPr>
        <w:pStyle w:val="List1"/>
      </w:pPr>
      <w:r w:rsidRPr="00646A0A">
        <w:t>Should the Treasurer leave the Secretary-General shall call for nominations to fill the vacant position and will conduct a ballot, either in session or electronically, in accordance with the provisions above.</w:t>
      </w:r>
    </w:p>
    <w:p w14:paraId="5BE1925A" w14:textId="67DCB2D3" w:rsidR="007150C2" w:rsidRPr="00646A0A" w:rsidRDefault="007150C2" w:rsidP="009D7E97">
      <w:pPr>
        <w:pStyle w:val="ArticleHeading2"/>
        <w:numPr>
          <w:ilvl w:val="0"/>
          <w:numId w:val="89"/>
        </w:numPr>
        <w:ind w:hanging="4265"/>
      </w:pPr>
      <w:bookmarkStart w:id="134" w:name="_Toc97121711"/>
      <w:bookmarkStart w:id="135" w:name="_Toc84434565"/>
      <w:bookmarkStart w:id="136" w:name="_Toc97296136"/>
      <w:bookmarkEnd w:id="134"/>
      <w:r w:rsidRPr="00646A0A">
        <w:lastRenderedPageBreak/>
        <w:t>Convening</w:t>
      </w:r>
      <w:bookmarkEnd w:id="135"/>
      <w:bookmarkEnd w:id="136"/>
    </w:p>
    <w:p w14:paraId="3209E634" w14:textId="77777777" w:rsidR="00017CBE" w:rsidRPr="00646A0A" w:rsidRDefault="00017CBE" w:rsidP="00A4584E">
      <w:pPr>
        <w:pStyle w:val="Heading2separationline"/>
        <w:keepNext/>
        <w:keepLines/>
      </w:pPr>
    </w:p>
    <w:p w14:paraId="77B87343" w14:textId="40D12EC2" w:rsidR="007150C2" w:rsidRPr="00646A0A" w:rsidRDefault="007150C2" w:rsidP="00A4584E">
      <w:pPr>
        <w:pStyle w:val="List1"/>
        <w:keepNext/>
        <w:keepLines/>
        <w:numPr>
          <w:ilvl w:val="0"/>
          <w:numId w:val="39"/>
        </w:numPr>
      </w:pPr>
      <w:r w:rsidRPr="00646A0A">
        <w:t>The Finance and Audit Committee will be convened, ordinarily twice a year by notice in writing by any of the following:</w:t>
      </w:r>
    </w:p>
    <w:p w14:paraId="7A2AD91B" w14:textId="0EBB459B" w:rsidR="007150C2" w:rsidRPr="00646A0A" w:rsidRDefault="007150C2" w:rsidP="00A4584E">
      <w:pPr>
        <w:pStyle w:val="Lista"/>
        <w:keepNext/>
        <w:keepLines/>
      </w:pPr>
      <w:r w:rsidRPr="00646A0A">
        <w:t>the President or Vice President;</w:t>
      </w:r>
    </w:p>
    <w:p w14:paraId="58D7E61B" w14:textId="4169F352" w:rsidR="007150C2" w:rsidRPr="00646A0A" w:rsidRDefault="007150C2" w:rsidP="00A4584E">
      <w:pPr>
        <w:pStyle w:val="Lista"/>
        <w:keepNext/>
        <w:keepLines/>
      </w:pPr>
      <w:r w:rsidRPr="00646A0A">
        <w:t>the Treasurer;</w:t>
      </w:r>
    </w:p>
    <w:p w14:paraId="6DA3790A" w14:textId="18A86A7B" w:rsidR="007150C2" w:rsidRPr="00646A0A" w:rsidRDefault="007150C2" w:rsidP="00A4584E">
      <w:pPr>
        <w:pStyle w:val="Lista"/>
        <w:keepNext/>
        <w:keepLines/>
      </w:pPr>
      <w:r w:rsidRPr="00646A0A">
        <w:t>the Secretary-General; or</w:t>
      </w:r>
    </w:p>
    <w:p w14:paraId="33676FAB" w14:textId="1A4AC234" w:rsidR="007150C2" w:rsidRPr="00646A0A" w:rsidRDefault="007150C2" w:rsidP="00A4584E">
      <w:pPr>
        <w:pStyle w:val="Lista"/>
        <w:keepNext/>
        <w:keepLines/>
      </w:pPr>
      <w:r w:rsidRPr="00646A0A">
        <w:t xml:space="preserve">at the request of two </w:t>
      </w:r>
      <w:r w:rsidR="00386310">
        <w:t>c</w:t>
      </w:r>
      <w:r w:rsidRPr="00646A0A">
        <w:t>ouncillors.</w:t>
      </w:r>
    </w:p>
    <w:p w14:paraId="2233B07D" w14:textId="62E4527B" w:rsidR="007150C2" w:rsidRPr="00646A0A" w:rsidRDefault="007150C2" w:rsidP="00017CBE">
      <w:pPr>
        <w:pStyle w:val="List1"/>
      </w:pPr>
      <w:r w:rsidRPr="00646A0A">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6A0A" w:rsidRDefault="007150C2" w:rsidP="00017CBE">
      <w:pPr>
        <w:pStyle w:val="List1"/>
      </w:pPr>
      <w:r w:rsidRPr="00646A0A">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6A0A" w:rsidRDefault="007150C2" w:rsidP="00017CBE">
      <w:pPr>
        <w:pStyle w:val="List1"/>
      </w:pPr>
      <w:r w:rsidRPr="00646A0A">
        <w:t>In the event that the Finance and Audit Committee cannot meet in regular or extraordinary meeting and approvals are required the Committee may convene out of session by electronic means.</w:t>
      </w:r>
    </w:p>
    <w:p w14:paraId="64512A36" w14:textId="7AB475D2" w:rsidR="00AB3701" w:rsidRPr="00646A0A" w:rsidRDefault="007150C2" w:rsidP="00911311">
      <w:pPr>
        <w:pStyle w:val="List1"/>
        <w:spacing w:after="200" w:line="276" w:lineRule="auto"/>
        <w:rPr>
          <w:b/>
          <w:color w:val="407EC9"/>
          <w:sz w:val="28"/>
        </w:rPr>
      </w:pPr>
      <w:r w:rsidRPr="00646A0A">
        <w:t xml:space="preserve">Meetings of the Finance and Audit Committee will be conducted in </w:t>
      </w:r>
      <w:r w:rsidR="00EB7DD5" w:rsidRPr="00646A0A">
        <w:t xml:space="preserve">the </w:t>
      </w:r>
      <w:r w:rsidRPr="00646A0A">
        <w:t>English</w:t>
      </w:r>
      <w:r w:rsidR="00EB7DD5" w:rsidRPr="00646A0A">
        <w:t xml:space="preserve"> language</w:t>
      </w:r>
      <w:r w:rsidRPr="00646A0A">
        <w:t>.</w:t>
      </w:r>
    </w:p>
    <w:p w14:paraId="6A6AB193" w14:textId="3D02D65A" w:rsidR="007150C2" w:rsidRPr="00646A0A" w:rsidRDefault="00AB66C7" w:rsidP="007F0024">
      <w:pPr>
        <w:pStyle w:val="Article"/>
        <w:ind w:left="0" w:firstLine="0"/>
      </w:pPr>
      <w:r w:rsidRPr="00646A0A">
        <w:t xml:space="preserve"> </w:t>
      </w:r>
      <w:bookmarkStart w:id="137" w:name="_Toc97296137"/>
      <w:r w:rsidRPr="00646A0A">
        <w:t xml:space="preserve">- </w:t>
      </w:r>
      <w:r w:rsidR="007150C2" w:rsidRPr="00646A0A">
        <w:t>Committees and other bodies</w:t>
      </w:r>
      <w:bookmarkEnd w:id="137"/>
    </w:p>
    <w:p w14:paraId="072F1FF7" w14:textId="20DE1745" w:rsidR="007150C2" w:rsidRPr="00646A0A" w:rsidRDefault="007150C2" w:rsidP="00753C9B">
      <w:pPr>
        <w:pStyle w:val="ArticleHeading2"/>
        <w:numPr>
          <w:ilvl w:val="0"/>
          <w:numId w:val="90"/>
        </w:numPr>
        <w:ind w:hanging="4265"/>
      </w:pPr>
      <w:bookmarkStart w:id="138" w:name="_Toc84434566"/>
      <w:bookmarkStart w:id="139" w:name="_Toc97296138"/>
      <w:r w:rsidRPr="00646A0A">
        <w:t>Establishment and functions</w:t>
      </w:r>
      <w:bookmarkEnd w:id="138"/>
      <w:bookmarkEnd w:id="139"/>
    </w:p>
    <w:p w14:paraId="0F674602" w14:textId="77777777" w:rsidR="00AB66C7" w:rsidRPr="00646A0A" w:rsidRDefault="00AB66C7" w:rsidP="00AB66C7">
      <w:pPr>
        <w:pStyle w:val="Heading2separationline"/>
      </w:pPr>
    </w:p>
    <w:p w14:paraId="35E9F423" w14:textId="5CA4D2F1" w:rsidR="007150C2" w:rsidRPr="00646A0A" w:rsidRDefault="00E503A8" w:rsidP="00E03073">
      <w:pPr>
        <w:pStyle w:val="List1"/>
        <w:numPr>
          <w:ilvl w:val="0"/>
          <w:numId w:val="40"/>
        </w:numPr>
      </w:pPr>
      <w:r w:rsidRPr="00646A0A">
        <w:t xml:space="preserve">The </w:t>
      </w:r>
      <w:r w:rsidR="007150C2" w:rsidRPr="00646A0A">
        <w:t xml:space="preserve">Council may establish the </w:t>
      </w:r>
      <w:r w:rsidR="007B2BFB">
        <w:t>c</w:t>
      </w:r>
      <w:r w:rsidR="007150C2" w:rsidRPr="00646A0A">
        <w:t xml:space="preserve">ommittees and other bodies it deems necessary to support the endeavours of IALA. In doing so, </w:t>
      </w:r>
      <w:r w:rsidRPr="00646A0A">
        <w:t xml:space="preserve">the </w:t>
      </w:r>
      <w:r w:rsidR="007150C2" w:rsidRPr="00646A0A">
        <w:t xml:space="preserve">Council will approve Terms of Reference for the </w:t>
      </w:r>
      <w:r w:rsidR="00C8142D">
        <w:t>committee</w:t>
      </w:r>
      <w:r w:rsidR="007150C2" w:rsidRPr="00646A0A">
        <w:t xml:space="preserve"> or other body, and all activity of the </w:t>
      </w:r>
      <w:r w:rsidR="00C8142D">
        <w:t>committee</w:t>
      </w:r>
      <w:r w:rsidR="007150C2" w:rsidRPr="00646A0A">
        <w:t xml:space="preserve"> or other body shall be conducted within those Terms of Reference.</w:t>
      </w:r>
    </w:p>
    <w:p w14:paraId="6B47BF66" w14:textId="6FDBF82D" w:rsidR="007150C2" w:rsidRPr="00646A0A" w:rsidRDefault="007150C2" w:rsidP="00AB66C7">
      <w:pPr>
        <w:pStyle w:val="List1"/>
      </w:pPr>
      <w:r w:rsidRPr="00646A0A">
        <w:t>Committees or other bodies may:</w:t>
      </w:r>
    </w:p>
    <w:p w14:paraId="3A86A058" w14:textId="7FE18CB0" w:rsidR="007150C2" w:rsidRPr="00646A0A" w:rsidRDefault="007150C2" w:rsidP="00AB66C7">
      <w:pPr>
        <w:pStyle w:val="Lista"/>
      </w:pPr>
      <w:r w:rsidRPr="00646A0A">
        <w:t xml:space="preserve">study matters relevant to the aims of IALA, with the objective of preparing </w:t>
      </w:r>
      <w:r w:rsidR="00393D67" w:rsidRPr="00646A0A">
        <w:t>s</w:t>
      </w:r>
      <w:r w:rsidRPr="00646A0A">
        <w:t xml:space="preserve">tandards, </w:t>
      </w:r>
      <w:r w:rsidR="00393D67" w:rsidRPr="00646A0A">
        <w:t>r</w:t>
      </w:r>
      <w:r w:rsidRPr="00646A0A">
        <w:t xml:space="preserve">ecommendations, </w:t>
      </w:r>
      <w:r w:rsidR="00393D67" w:rsidRPr="00646A0A">
        <w:t>g</w:t>
      </w:r>
      <w:r w:rsidRPr="00646A0A">
        <w:t xml:space="preserve">uidelines and </w:t>
      </w:r>
      <w:r w:rsidR="00393D67" w:rsidRPr="00646A0A">
        <w:t>m</w:t>
      </w:r>
      <w:r w:rsidRPr="00646A0A">
        <w:t>anuals, and submissions to other organi</w:t>
      </w:r>
      <w:r w:rsidR="00E503A8" w:rsidRPr="00646A0A">
        <w:t>z</w:t>
      </w:r>
      <w:r w:rsidRPr="00646A0A">
        <w:t xml:space="preserve">ations in accordance with the Work Programme approved by </w:t>
      </w:r>
      <w:r w:rsidR="00E503A8" w:rsidRPr="00646A0A">
        <w:t xml:space="preserve">the </w:t>
      </w:r>
      <w:r w:rsidRPr="00646A0A">
        <w:t>Council; or</w:t>
      </w:r>
    </w:p>
    <w:p w14:paraId="59C22636" w14:textId="1CC0560A" w:rsidR="007150C2" w:rsidRPr="00646A0A" w:rsidRDefault="007150C2" w:rsidP="00AB66C7">
      <w:pPr>
        <w:pStyle w:val="Lista"/>
      </w:pPr>
      <w:r w:rsidRPr="00646A0A">
        <w:t xml:space="preserve">address other objectives as established by </w:t>
      </w:r>
      <w:r w:rsidR="00E503A8" w:rsidRPr="00646A0A">
        <w:t xml:space="preserve">the </w:t>
      </w:r>
      <w:r w:rsidRPr="00646A0A">
        <w:t>Council.</w:t>
      </w:r>
    </w:p>
    <w:p w14:paraId="0840C215" w14:textId="3A3D4D87" w:rsidR="007150C2" w:rsidRPr="00646A0A" w:rsidRDefault="007150C2" w:rsidP="002453B2">
      <w:pPr>
        <w:pStyle w:val="List1"/>
      </w:pPr>
      <w:r w:rsidRPr="00646A0A">
        <w:t xml:space="preserve">All members are eligible to participate in the </w:t>
      </w:r>
      <w:r w:rsidR="007B2BFB">
        <w:t>c</w:t>
      </w:r>
      <w:r w:rsidRPr="00646A0A">
        <w:t xml:space="preserve">ommittees. </w:t>
      </w:r>
      <w:r w:rsidR="00E503A8" w:rsidRPr="00646A0A">
        <w:t xml:space="preserve">The </w:t>
      </w:r>
      <w:r w:rsidRPr="00646A0A">
        <w:t>Council will determine participation in other bodies as part of the development of the Terms of Reference for those bodies, copies of which are annexed hereto.</w:t>
      </w:r>
    </w:p>
    <w:p w14:paraId="376258A6" w14:textId="5CD4160C" w:rsidR="007150C2" w:rsidRPr="00646A0A" w:rsidRDefault="007150C2" w:rsidP="00AB66C7">
      <w:pPr>
        <w:pStyle w:val="List1"/>
      </w:pPr>
      <w:r w:rsidRPr="00646A0A">
        <w:t xml:space="preserve">Meetings of the </w:t>
      </w:r>
      <w:r w:rsidR="007B2BFB">
        <w:t>co</w:t>
      </w:r>
      <w:r w:rsidRPr="00646A0A">
        <w:t xml:space="preserve">mmittees and other bodies will be conducted in </w:t>
      </w:r>
      <w:r w:rsidR="00EB7DD5" w:rsidRPr="00646A0A">
        <w:t>the English</w:t>
      </w:r>
      <w:r w:rsidRPr="00646A0A">
        <w:t xml:space="preserve"> language including all input and output documents.</w:t>
      </w:r>
    </w:p>
    <w:p w14:paraId="52EFBAE9" w14:textId="682B8F15" w:rsidR="007150C2" w:rsidRPr="00646A0A" w:rsidRDefault="007150C2" w:rsidP="00753C9B">
      <w:pPr>
        <w:pStyle w:val="ArticleHeading2"/>
        <w:numPr>
          <w:ilvl w:val="0"/>
          <w:numId w:val="90"/>
        </w:numPr>
        <w:ind w:hanging="4265"/>
      </w:pPr>
      <w:bookmarkStart w:id="140" w:name="_Toc84434567"/>
      <w:bookmarkStart w:id="141" w:name="_Toc97296139"/>
      <w:r w:rsidRPr="00646A0A">
        <w:t>Appointment of Chair and Vice Chair</w:t>
      </w:r>
      <w:bookmarkEnd w:id="140"/>
      <w:bookmarkEnd w:id="141"/>
    </w:p>
    <w:p w14:paraId="003A2984" w14:textId="77777777" w:rsidR="00AB66C7" w:rsidRPr="00646A0A" w:rsidRDefault="00AB66C7" w:rsidP="00AB66C7">
      <w:pPr>
        <w:pStyle w:val="Heading2separationline"/>
      </w:pPr>
    </w:p>
    <w:p w14:paraId="51E257FB" w14:textId="4F5EBAAD" w:rsidR="007150C2" w:rsidRPr="00646A0A" w:rsidRDefault="007150C2" w:rsidP="00E03073">
      <w:pPr>
        <w:pStyle w:val="List1"/>
        <w:numPr>
          <w:ilvl w:val="0"/>
          <w:numId w:val="41"/>
        </w:numPr>
      </w:pPr>
      <w:r w:rsidRPr="00646A0A">
        <w:t xml:space="preserve">Each </w:t>
      </w:r>
      <w:r w:rsidR="007B2BFB">
        <w:t>c</w:t>
      </w:r>
      <w:r w:rsidRPr="00646A0A">
        <w:t>ommittee will have a Chair and Vice Chair appointed by the Council.</w:t>
      </w:r>
    </w:p>
    <w:p w14:paraId="73562221" w14:textId="6AC5456D" w:rsidR="007150C2" w:rsidRPr="00646A0A" w:rsidRDefault="007150C2" w:rsidP="00AB66C7">
      <w:pPr>
        <w:pStyle w:val="List1"/>
      </w:pPr>
      <w:r w:rsidRPr="00646A0A">
        <w:t>Nominations for these positions may be made by National members or the Secretary-General.</w:t>
      </w:r>
      <w:r w:rsidR="0042072D" w:rsidRPr="00646A0A">
        <w:t xml:space="preserve"> </w:t>
      </w:r>
      <w:r w:rsidRPr="00646A0A">
        <w:t xml:space="preserve">When a vacancy arises, the Secretariat will inform National members of the vacancy and seek nominations in an open and timely manner, including providing advice to National members of the process for selection of the successful candidate. The Secretariat will inform </w:t>
      </w:r>
      <w:r w:rsidR="00E503A8" w:rsidRPr="00646A0A">
        <w:t xml:space="preserve">the </w:t>
      </w:r>
      <w:r w:rsidRPr="00646A0A">
        <w:t>Council of all nominations and the Council will determine the successful candidate.</w:t>
      </w:r>
    </w:p>
    <w:p w14:paraId="4A68460C" w14:textId="0D151E19" w:rsidR="007150C2" w:rsidRPr="00646A0A" w:rsidRDefault="007150C2" w:rsidP="00AB66C7">
      <w:pPr>
        <w:pStyle w:val="List1"/>
      </w:pPr>
      <w:r w:rsidRPr="00646A0A">
        <w:lastRenderedPageBreak/>
        <w:t xml:space="preserve">Chairs and </w:t>
      </w:r>
      <w:r w:rsidR="003C0656">
        <w:t>v</w:t>
      </w:r>
      <w:r w:rsidRPr="00646A0A">
        <w:t xml:space="preserve">ice </w:t>
      </w:r>
      <w:r w:rsidR="003C0656">
        <w:t>c</w:t>
      </w:r>
      <w:r w:rsidRPr="00646A0A">
        <w:t xml:space="preserve">hairs of </w:t>
      </w:r>
      <w:r w:rsidR="00984F6F">
        <w:t>w</w:t>
      </w:r>
      <w:r w:rsidRPr="00646A0A">
        <w:t xml:space="preserve">orking </w:t>
      </w:r>
      <w:r w:rsidR="00984F6F">
        <w:t>g</w:t>
      </w:r>
      <w:r w:rsidRPr="00646A0A">
        <w:t xml:space="preserve">roups should normally be provided by National members and appointed by the </w:t>
      </w:r>
      <w:r w:rsidR="003C0656">
        <w:t>c</w:t>
      </w:r>
      <w:r w:rsidRPr="00646A0A">
        <w:t xml:space="preserve">hair of the </w:t>
      </w:r>
      <w:r w:rsidR="003C0656">
        <w:t>c</w:t>
      </w:r>
      <w:r w:rsidRPr="00646A0A">
        <w:t>ommittee.</w:t>
      </w:r>
      <w:r w:rsidR="004453FC" w:rsidRPr="00646A0A">
        <w:t xml:space="preserve"> </w:t>
      </w:r>
      <w:r w:rsidRPr="00646A0A">
        <w:t xml:space="preserve">However, where appropriate they may be drawn from other members or </w:t>
      </w:r>
      <w:r w:rsidR="00635FCB" w:rsidRPr="00646A0A">
        <w:t>s</w:t>
      </w:r>
      <w:r w:rsidRPr="00646A0A">
        <w:t xml:space="preserve">ister </w:t>
      </w:r>
      <w:r w:rsidR="00635FCB" w:rsidRPr="00646A0A">
        <w:t>or</w:t>
      </w:r>
      <w:r w:rsidRPr="00646A0A">
        <w:t>ganizations</w:t>
      </w:r>
      <w:r w:rsidR="009B6C75" w:rsidRPr="00646A0A">
        <w:t xml:space="preserve"> by the </w:t>
      </w:r>
      <w:r w:rsidR="003C0656">
        <w:t xml:space="preserve">chair </w:t>
      </w:r>
      <w:r w:rsidR="009B6C75" w:rsidRPr="00646A0A">
        <w:t xml:space="preserve">of the </w:t>
      </w:r>
      <w:r w:rsidR="003C0656">
        <w:t>c</w:t>
      </w:r>
      <w:r w:rsidR="009B6C75" w:rsidRPr="00646A0A">
        <w:t>ommittee</w:t>
      </w:r>
      <w:r w:rsidRPr="00646A0A">
        <w:t>.</w:t>
      </w:r>
    </w:p>
    <w:p w14:paraId="417974F5" w14:textId="099C5B30" w:rsidR="002A6A37" w:rsidRPr="00646A0A" w:rsidRDefault="00B208C7" w:rsidP="00FF5D3A">
      <w:pPr>
        <w:pStyle w:val="List1"/>
      </w:pPr>
      <w:r w:rsidRPr="00646A0A">
        <w:t xml:space="preserve">Appointments of </w:t>
      </w:r>
      <w:r w:rsidR="007B2BFB">
        <w:t>c</w:t>
      </w:r>
      <w:r w:rsidRPr="00646A0A">
        <w:t xml:space="preserve">ommittee </w:t>
      </w:r>
      <w:r w:rsidR="007B2BFB">
        <w:t xml:space="preserve">chairs </w:t>
      </w:r>
      <w:r w:rsidRPr="00646A0A">
        <w:t xml:space="preserve">and </w:t>
      </w:r>
      <w:r w:rsidR="007B2BFB">
        <w:t>v</w:t>
      </w:r>
      <w:r w:rsidRPr="00646A0A">
        <w:t xml:space="preserve">ice </w:t>
      </w:r>
      <w:r w:rsidR="007B2BFB">
        <w:t>c</w:t>
      </w:r>
      <w:r w:rsidRPr="00646A0A">
        <w:t>hairs will expire at the end of each four-year work period immediately prior to a</w:t>
      </w:r>
      <w:r w:rsidR="009B6C75" w:rsidRPr="00646A0A">
        <w:t>n ordinary</w:t>
      </w:r>
      <w:r w:rsidRPr="00646A0A">
        <w:t xml:space="preserve"> General Assembly.</w:t>
      </w:r>
    </w:p>
    <w:p w14:paraId="6B88BAE9" w14:textId="5C89F958" w:rsidR="002A6A37" w:rsidRPr="00646A0A" w:rsidRDefault="00B208C7" w:rsidP="00FF5D3A">
      <w:pPr>
        <w:pStyle w:val="List1"/>
      </w:pPr>
      <w:r w:rsidRPr="00646A0A">
        <w:t xml:space="preserve">The term for </w:t>
      </w:r>
      <w:r w:rsidR="003C0656">
        <w:t>c</w:t>
      </w:r>
      <w:r w:rsidRPr="00646A0A">
        <w:t xml:space="preserve">ommittee </w:t>
      </w:r>
      <w:r w:rsidR="003C0656">
        <w:t>c</w:t>
      </w:r>
      <w:r w:rsidRPr="00646A0A">
        <w:t xml:space="preserve">hairs and </w:t>
      </w:r>
      <w:r w:rsidR="003C0656">
        <w:t>v</w:t>
      </w:r>
      <w:r w:rsidRPr="00646A0A">
        <w:t xml:space="preserve">ice </w:t>
      </w:r>
      <w:r w:rsidR="003C0656">
        <w:t xml:space="preserve">chairs </w:t>
      </w:r>
      <w:r w:rsidRPr="00646A0A">
        <w:t xml:space="preserve">should not exceed two </w:t>
      </w:r>
      <w:r w:rsidR="00AE72BA" w:rsidRPr="00646A0A">
        <w:t xml:space="preserve">consecutive </w:t>
      </w:r>
      <w:r w:rsidRPr="00646A0A">
        <w:t>work periods</w:t>
      </w:r>
      <w:r w:rsidR="00AE72BA" w:rsidRPr="00646A0A">
        <w:t>.</w:t>
      </w:r>
    </w:p>
    <w:p w14:paraId="161D1B7B" w14:textId="6B191A39" w:rsidR="00FF5D3A" w:rsidRPr="00646A0A" w:rsidRDefault="00B208C7" w:rsidP="00FF5D3A">
      <w:pPr>
        <w:pStyle w:val="List1"/>
      </w:pPr>
      <w:r w:rsidRPr="00A4584E">
        <w:t xml:space="preserve">Termination of the appointment of a </w:t>
      </w:r>
      <w:r w:rsidR="003C0656">
        <w:t>c</w:t>
      </w:r>
      <w:r w:rsidRPr="00A4584E">
        <w:t xml:space="preserve">ommittee </w:t>
      </w:r>
      <w:r w:rsidR="003C0656">
        <w:t>c</w:t>
      </w:r>
      <w:r w:rsidRPr="00A4584E">
        <w:t xml:space="preserve">hair or </w:t>
      </w:r>
      <w:r w:rsidR="003C0656">
        <w:t>vice c</w:t>
      </w:r>
      <w:r w:rsidRPr="00A4584E">
        <w:t>hair may be made by the Council on the advice of the Secretary-General.</w:t>
      </w:r>
    </w:p>
    <w:p w14:paraId="1D541028" w14:textId="7BFA2C1A" w:rsidR="007150C2" w:rsidRPr="00646A0A" w:rsidRDefault="007150C2" w:rsidP="00753C9B">
      <w:pPr>
        <w:pStyle w:val="ArticleHeading2"/>
        <w:numPr>
          <w:ilvl w:val="0"/>
          <w:numId w:val="90"/>
        </w:numPr>
        <w:ind w:hanging="4265"/>
      </w:pPr>
      <w:bookmarkStart w:id="142" w:name="_Toc84434568"/>
      <w:bookmarkStart w:id="143" w:name="_Toc97296140"/>
      <w:r w:rsidRPr="00646A0A">
        <w:t>Rules of Procedure</w:t>
      </w:r>
      <w:bookmarkEnd w:id="142"/>
      <w:bookmarkEnd w:id="143"/>
    </w:p>
    <w:p w14:paraId="1A5528FB" w14:textId="77777777" w:rsidR="00AB66C7" w:rsidRPr="00646A0A" w:rsidRDefault="00AB66C7" w:rsidP="00AB66C7">
      <w:pPr>
        <w:pStyle w:val="Heading2separationline"/>
      </w:pPr>
    </w:p>
    <w:p w14:paraId="3CFC812F" w14:textId="25E8508A" w:rsidR="007150C2" w:rsidRPr="00646A0A" w:rsidRDefault="007150C2" w:rsidP="00E03073">
      <w:pPr>
        <w:pStyle w:val="List1"/>
        <w:numPr>
          <w:ilvl w:val="0"/>
          <w:numId w:val="42"/>
        </w:numPr>
      </w:pPr>
      <w:r w:rsidRPr="00646A0A">
        <w:t xml:space="preserve">The Rules of Procedure for </w:t>
      </w:r>
      <w:r w:rsidR="003C0656">
        <w:t>c</w:t>
      </w:r>
      <w:r w:rsidRPr="00646A0A">
        <w:t xml:space="preserve">ommittees shall be developed by the Secretary-General for approval by </w:t>
      </w:r>
      <w:r w:rsidR="0040429D" w:rsidRPr="00646A0A">
        <w:t xml:space="preserve">the </w:t>
      </w:r>
      <w:r w:rsidRPr="00646A0A">
        <w:t xml:space="preserve">Council and shall apply to the convening of, and conduct of business of, </w:t>
      </w:r>
      <w:r w:rsidR="003C0656">
        <w:t>c</w:t>
      </w:r>
      <w:r w:rsidRPr="00646A0A">
        <w:t xml:space="preserve">ommittees and other bodies established by the Council if so directed by </w:t>
      </w:r>
      <w:r w:rsidR="0040429D" w:rsidRPr="00646A0A">
        <w:t xml:space="preserve">the </w:t>
      </w:r>
      <w:r w:rsidRPr="00646A0A">
        <w:t>Council.</w:t>
      </w:r>
    </w:p>
    <w:p w14:paraId="3DF4B9D2" w14:textId="5C6680D1" w:rsidR="007150C2" w:rsidRPr="00646A0A" w:rsidRDefault="007150C2" w:rsidP="00AB66C7">
      <w:pPr>
        <w:pStyle w:val="List1"/>
      </w:pPr>
      <w:r w:rsidRPr="00646A0A">
        <w:t xml:space="preserve">The Rules of Procedure for </w:t>
      </w:r>
      <w:r w:rsidR="003C0656">
        <w:t>c</w:t>
      </w:r>
      <w:r w:rsidRPr="00646A0A">
        <w:t>ommittees shall be made available to all members.</w:t>
      </w:r>
    </w:p>
    <w:p w14:paraId="70898DA5" w14:textId="6368C517" w:rsidR="007150C2" w:rsidRPr="00646A0A" w:rsidRDefault="0040429D" w:rsidP="00AB66C7">
      <w:pPr>
        <w:pStyle w:val="List1"/>
      </w:pPr>
      <w:r w:rsidRPr="00646A0A">
        <w:t xml:space="preserve">The </w:t>
      </w:r>
      <w:r w:rsidR="007150C2" w:rsidRPr="00646A0A">
        <w:t xml:space="preserve">Council may determine that a </w:t>
      </w:r>
      <w:r w:rsidR="003C0656">
        <w:t>c</w:t>
      </w:r>
      <w:r w:rsidR="007150C2" w:rsidRPr="00646A0A">
        <w:t>ommittee or other body may establish its own rules of procedure.</w:t>
      </w:r>
    </w:p>
    <w:p w14:paraId="680BE368" w14:textId="455DE42A" w:rsidR="007150C2" w:rsidRPr="00646A0A" w:rsidRDefault="007150C2" w:rsidP="00AB66C7">
      <w:pPr>
        <w:pStyle w:val="List1"/>
      </w:pPr>
      <w:r w:rsidRPr="00646A0A">
        <w:t xml:space="preserve">Standards developed by </w:t>
      </w:r>
      <w:r w:rsidR="003C0656">
        <w:t>c</w:t>
      </w:r>
      <w:r w:rsidRPr="00646A0A">
        <w:t>ommittees require the endorsement of Council before being submitted to the General Assembly for approval.</w:t>
      </w:r>
    </w:p>
    <w:p w14:paraId="2B1FFF59" w14:textId="3E06ECCF" w:rsidR="007150C2" w:rsidRPr="00646A0A" w:rsidRDefault="007150C2" w:rsidP="00AB66C7">
      <w:pPr>
        <w:pStyle w:val="List1"/>
      </w:pPr>
      <w:r w:rsidRPr="00646A0A">
        <w:t xml:space="preserve">Recommendations, </w:t>
      </w:r>
      <w:r w:rsidR="00C75076" w:rsidRPr="00646A0A">
        <w:t>g</w:t>
      </w:r>
      <w:r w:rsidRPr="00646A0A">
        <w:t xml:space="preserve">uidelines, </w:t>
      </w:r>
      <w:r w:rsidR="00C75076" w:rsidRPr="00646A0A">
        <w:t>m</w:t>
      </w:r>
      <w:r w:rsidRPr="00646A0A">
        <w:t xml:space="preserve">anuals and </w:t>
      </w:r>
      <w:r w:rsidR="009835CB" w:rsidRPr="00646A0A">
        <w:t xml:space="preserve">any other appropriate </w:t>
      </w:r>
      <w:r w:rsidR="00C75076" w:rsidRPr="00646A0A">
        <w:t>papers</w:t>
      </w:r>
      <w:r w:rsidR="009835CB" w:rsidRPr="00646A0A">
        <w:t xml:space="preserve"> </w:t>
      </w:r>
      <w:r w:rsidRPr="00646A0A">
        <w:t xml:space="preserve">produced by </w:t>
      </w:r>
      <w:r w:rsidR="003C0656">
        <w:t>c</w:t>
      </w:r>
      <w:r w:rsidRPr="00646A0A">
        <w:t xml:space="preserve">ommittees require the approval of </w:t>
      </w:r>
      <w:r w:rsidR="009835CB" w:rsidRPr="00646A0A">
        <w:t xml:space="preserve">the </w:t>
      </w:r>
      <w:r w:rsidRPr="00646A0A">
        <w:t>Council before publication.</w:t>
      </w:r>
    </w:p>
    <w:p w14:paraId="637C1C45" w14:textId="6D73E106" w:rsidR="009835CB" w:rsidRDefault="009835CB" w:rsidP="00AB66C7">
      <w:pPr>
        <w:pStyle w:val="List1"/>
        <w:rPr>
          <w:ins w:id="144" w:author="Schneider, Christina" w:date="2022-09-21T16:58:00Z"/>
        </w:rPr>
      </w:pPr>
      <w:r w:rsidRPr="00646A0A">
        <w:t xml:space="preserve">Submissions to other international organizations developed by </w:t>
      </w:r>
      <w:r w:rsidR="003C0656">
        <w:t>c</w:t>
      </w:r>
      <w:r w:rsidRPr="00646A0A">
        <w:t>ommittees require the approval of the Council before they are submitted to the organizations concerned.</w:t>
      </w:r>
    </w:p>
    <w:p w14:paraId="686E16B0" w14:textId="387E6F86" w:rsidR="00BB2083" w:rsidRDefault="00BB2083" w:rsidP="00BB2083">
      <w:pPr>
        <w:pStyle w:val="Article"/>
        <w:ind w:left="0" w:firstLine="0"/>
        <w:rPr>
          <w:ins w:id="145" w:author="Schneider, Christina" w:date="2022-09-21T17:03:00Z"/>
        </w:rPr>
      </w:pPr>
      <w:ins w:id="146" w:author="Schneider, Christina" w:date="2022-09-21T17:01:00Z">
        <w:r>
          <w:t xml:space="preserve"> </w:t>
        </w:r>
      </w:ins>
      <w:ins w:id="147" w:author="Schneider, Christina" w:date="2022-09-21T17:21:00Z">
        <w:r w:rsidR="007962AA">
          <w:t>The conduct of m</w:t>
        </w:r>
      </w:ins>
      <w:ins w:id="148" w:author="Schneider, Christina" w:date="2022-09-21T17:01:00Z">
        <w:r>
          <w:t xml:space="preserve">eetings </w:t>
        </w:r>
      </w:ins>
    </w:p>
    <w:p w14:paraId="5FACBC1C" w14:textId="06FBB566" w:rsidR="008E1F63" w:rsidDel="00DC692E" w:rsidRDefault="008E1F63">
      <w:pPr>
        <w:pStyle w:val="Article"/>
        <w:numPr>
          <w:ilvl w:val="0"/>
          <w:numId w:val="0"/>
        </w:numPr>
        <w:jc w:val="left"/>
        <w:rPr>
          <w:ins w:id="149" w:author="Audrey Guinault" w:date="2022-11-08T14:42:00Z"/>
          <w:del w:id="150" w:author="Francis Zachariae" w:date="2022-11-14T15:16:00Z"/>
          <w:b w:val="0"/>
          <w:sz w:val="22"/>
        </w:rPr>
        <w:pPrChange w:id="151" w:author="Audrey Guinault" w:date="2022-11-08T15:10:00Z">
          <w:pPr>
            <w:pStyle w:val="Article"/>
            <w:numPr>
              <w:numId w:val="103"/>
            </w:numPr>
            <w:ind w:left="1068" w:hanging="708"/>
            <w:jc w:val="left"/>
          </w:pPr>
        </w:pPrChange>
      </w:pPr>
    </w:p>
    <w:p w14:paraId="305557EF" w14:textId="631F7088" w:rsidR="00DC692E" w:rsidRDefault="00DC692E">
      <w:pPr>
        <w:pStyle w:val="List1"/>
        <w:numPr>
          <w:ilvl w:val="0"/>
          <w:numId w:val="104"/>
        </w:numPr>
        <w:rPr>
          <w:ins w:id="152" w:author="Francis Zachariae" w:date="2022-11-14T15:15:00Z"/>
        </w:rPr>
        <w:pPrChange w:id="153" w:author="Francis Zachariae" w:date="2022-11-14T15:18:00Z">
          <w:pPr>
            <w:pStyle w:val="List1"/>
          </w:pPr>
        </w:pPrChange>
      </w:pPr>
      <w:ins w:id="154" w:author="Francis Zachariae" w:date="2022-11-14T15:15:00Z">
        <w:r>
          <w:t>Meetings with a physical presence, with the exception of the General Assembly, may if possible, offer an additional option of joining the meeting online during the physical meeting.</w:t>
        </w:r>
      </w:ins>
    </w:p>
    <w:p w14:paraId="0EE70114" w14:textId="77777777" w:rsidR="00AE52C5" w:rsidRDefault="00DC692E" w:rsidP="00AE52C5">
      <w:pPr>
        <w:pStyle w:val="List1"/>
        <w:rPr>
          <w:ins w:id="155" w:author="Francis Zachariae" w:date="2022-11-14T15:16:00Z"/>
        </w:rPr>
      </w:pPr>
      <w:ins w:id="156" w:author="Francis Zachariae" w:date="2022-11-14T15:15:00Z">
        <w:r>
          <w:t>In case of extraordinary events such as international travel restrictions, ordinary meetings may, at the discretion of the Secretary-General, be conducted online.</w:t>
        </w:r>
      </w:ins>
    </w:p>
    <w:p w14:paraId="23C51FE8" w14:textId="1D98EDC9" w:rsidR="00BB2083" w:rsidRPr="00646A0A" w:rsidRDefault="00DC692E">
      <w:pPr>
        <w:pStyle w:val="List1"/>
        <w:pPrChange w:id="157" w:author="Francis Zachariae" w:date="2022-11-14T15:16:00Z">
          <w:pPr>
            <w:pStyle w:val="List1"/>
            <w:numPr>
              <w:numId w:val="0"/>
            </w:numPr>
            <w:tabs>
              <w:tab w:val="clear" w:pos="0"/>
            </w:tabs>
            <w:ind w:left="0" w:firstLine="0"/>
          </w:pPr>
        </w:pPrChange>
      </w:pPr>
      <w:ins w:id="158" w:author="Francis Zachariae" w:date="2022-11-14T15:15:00Z">
        <w:r>
          <w:t>The time schedule for online meetings without physical attendance may be adapted to accommodate different time zones.</w:t>
        </w:r>
      </w:ins>
    </w:p>
    <w:p w14:paraId="6365579E" w14:textId="198F6101" w:rsidR="007150C2" w:rsidRPr="00646A0A" w:rsidRDefault="00BA0854" w:rsidP="007F0024">
      <w:pPr>
        <w:pStyle w:val="Article"/>
        <w:ind w:left="0" w:firstLine="0"/>
      </w:pPr>
      <w:r w:rsidRPr="00646A0A">
        <w:t xml:space="preserve"> </w:t>
      </w:r>
      <w:bookmarkStart w:id="159" w:name="_Toc97296141"/>
      <w:r w:rsidRPr="00646A0A">
        <w:t xml:space="preserve">- </w:t>
      </w:r>
      <w:r w:rsidR="007150C2" w:rsidRPr="00646A0A">
        <w:t>The Secretary-General and the Secretariat</w:t>
      </w:r>
      <w:bookmarkEnd w:id="159"/>
    </w:p>
    <w:p w14:paraId="2A257955" w14:textId="46F920ED" w:rsidR="007150C2" w:rsidRPr="00646A0A" w:rsidRDefault="007150C2" w:rsidP="00753C9B">
      <w:pPr>
        <w:pStyle w:val="ArticleHeading2"/>
        <w:numPr>
          <w:ilvl w:val="0"/>
          <w:numId w:val="91"/>
        </w:numPr>
        <w:ind w:hanging="4265"/>
      </w:pPr>
      <w:bookmarkStart w:id="160" w:name="_Toc84434569"/>
      <w:bookmarkStart w:id="161" w:name="_Toc97296142"/>
      <w:r w:rsidRPr="00646A0A">
        <w:t>Appointment of the Secretary-General</w:t>
      </w:r>
      <w:bookmarkEnd w:id="160"/>
      <w:bookmarkEnd w:id="161"/>
    </w:p>
    <w:p w14:paraId="1FBC3DE0" w14:textId="77777777" w:rsidR="00BA0854" w:rsidRPr="00646A0A" w:rsidRDefault="00BA0854" w:rsidP="00BA0854">
      <w:pPr>
        <w:pStyle w:val="Heading2separationline"/>
      </w:pPr>
    </w:p>
    <w:p w14:paraId="7AAC70BE" w14:textId="4C15BBE4" w:rsidR="007150C2" w:rsidRPr="00646A0A" w:rsidRDefault="007150C2" w:rsidP="00E03073">
      <w:pPr>
        <w:pStyle w:val="List1"/>
        <w:numPr>
          <w:ilvl w:val="0"/>
          <w:numId w:val="43"/>
        </w:numPr>
      </w:pPr>
      <w:r w:rsidRPr="00646A0A">
        <w:t>In accordance with the</w:t>
      </w:r>
      <w:r w:rsidR="004453FC" w:rsidRPr="00646A0A">
        <w:t xml:space="preserve"> Constitution Article </w:t>
      </w:r>
      <w:r w:rsidR="004D7C3B" w:rsidRPr="00646A0A">
        <w:fldChar w:fldCharType="begin"/>
      </w:r>
      <w:r w:rsidR="004D7C3B" w:rsidRPr="00646A0A">
        <w:instrText xml:space="preserve"> REF _Ref457819410 \w \h </w:instrText>
      </w:r>
      <w:r w:rsidR="004D7C3B" w:rsidRPr="00646A0A">
        <w:fldChar w:fldCharType="separate"/>
      </w:r>
      <w:r w:rsidR="00E56BF4">
        <w:t>8.2.2</w:t>
      </w:r>
      <w:r w:rsidR="004D7C3B" w:rsidRPr="00646A0A">
        <w:fldChar w:fldCharType="end"/>
      </w:r>
      <w:r w:rsidRPr="00646A0A">
        <w:t xml:space="preserve"> </w:t>
      </w:r>
      <w:r w:rsidR="0040429D" w:rsidRPr="00646A0A">
        <w:t xml:space="preserve">the </w:t>
      </w:r>
      <w:r w:rsidRPr="00646A0A">
        <w:t>Council will appoint a Secretary-General to act as legal representative and Chief Executive of IALA.</w:t>
      </w:r>
    </w:p>
    <w:p w14:paraId="446E1213" w14:textId="60C0C06F" w:rsidR="007150C2" w:rsidRPr="00646A0A" w:rsidRDefault="0040429D" w:rsidP="00BA0854">
      <w:pPr>
        <w:pStyle w:val="List1"/>
      </w:pPr>
      <w:r w:rsidRPr="00646A0A">
        <w:t xml:space="preserve">The </w:t>
      </w:r>
      <w:r w:rsidR="007150C2" w:rsidRPr="00646A0A">
        <w:t xml:space="preserve">Council, upon advice of a forthcoming vacancy in the position of Secretary-General, will empower a panel of </w:t>
      </w:r>
      <w:r w:rsidR="00386310">
        <w:t>c</w:t>
      </w:r>
      <w:r w:rsidR="007150C2" w:rsidRPr="00646A0A">
        <w:t>ouncillors to act as Selection Panel to fill that vacancy</w:t>
      </w:r>
      <w:r w:rsidR="0059713F" w:rsidRPr="00646A0A">
        <w:t>:</w:t>
      </w:r>
    </w:p>
    <w:p w14:paraId="4DB82FDA" w14:textId="5AD4C297" w:rsidR="007150C2" w:rsidRPr="00646A0A" w:rsidRDefault="00E82F45" w:rsidP="00BA0854">
      <w:pPr>
        <w:pStyle w:val="Lista"/>
      </w:pPr>
      <w:r w:rsidRPr="00646A0A">
        <w:t>T</w:t>
      </w:r>
      <w:r w:rsidR="007150C2" w:rsidRPr="00646A0A">
        <w:t>he Selection Panel shall consist of the President, the Vice President, the Treasurer, the immediate past President and one other Councillor appointed by the President</w:t>
      </w:r>
      <w:r w:rsidRPr="00646A0A">
        <w:t>.</w:t>
      </w:r>
    </w:p>
    <w:p w14:paraId="2E10ACF1" w14:textId="2F3A107F" w:rsidR="007150C2" w:rsidRPr="00646A0A" w:rsidRDefault="00E82F45" w:rsidP="00BA0854">
      <w:pPr>
        <w:pStyle w:val="Lista"/>
      </w:pPr>
      <w:r w:rsidRPr="00646A0A">
        <w:t>T</w:t>
      </w:r>
      <w:r w:rsidR="007150C2" w:rsidRPr="00646A0A">
        <w:t>he Selection Panel shall be assisted by a suitably qualified member of the staff of the Secretariat appointed by the incumbent Secretary-General.</w:t>
      </w:r>
    </w:p>
    <w:p w14:paraId="50C75EDC" w14:textId="6AC9E1F9" w:rsidR="007150C2" w:rsidRPr="00646A0A" w:rsidRDefault="007150C2" w:rsidP="00BA0854">
      <w:pPr>
        <w:pStyle w:val="List1"/>
      </w:pPr>
      <w:r w:rsidRPr="00646A0A">
        <w:lastRenderedPageBreak/>
        <w:t>The Selection Panel will:</w:t>
      </w:r>
    </w:p>
    <w:p w14:paraId="0B8EF870" w14:textId="0ED68C12" w:rsidR="007150C2" w:rsidRPr="00646A0A" w:rsidRDefault="00BD4422" w:rsidP="00BA0854">
      <w:pPr>
        <w:pStyle w:val="Lista"/>
      </w:pPr>
      <w:r w:rsidRPr="00646A0A">
        <w:t>R</w:t>
      </w:r>
      <w:r w:rsidR="007150C2" w:rsidRPr="00646A0A">
        <w:t>eview the existing position description and salary by comparison with like positions in other organizations</w:t>
      </w:r>
      <w:r w:rsidRPr="00646A0A">
        <w:t>.</w:t>
      </w:r>
    </w:p>
    <w:p w14:paraId="06DDA45A" w14:textId="3A70CFEB" w:rsidR="007150C2" w:rsidRPr="00646A0A" w:rsidRDefault="00BD4422" w:rsidP="00BA0854">
      <w:pPr>
        <w:pStyle w:val="Lista"/>
      </w:pPr>
      <w:r w:rsidRPr="00646A0A">
        <w:t>P</w:t>
      </w:r>
      <w:r w:rsidR="007150C2" w:rsidRPr="00646A0A">
        <w:t>repare an updated position description, vacancy notice, selection criteria, candidate assessment matrix and interview process</w:t>
      </w:r>
      <w:r w:rsidRPr="00646A0A">
        <w:t>.</w:t>
      </w:r>
    </w:p>
    <w:p w14:paraId="7FF6C4FE" w14:textId="36D906EF" w:rsidR="007150C2" w:rsidRPr="00646A0A" w:rsidRDefault="00BD4422" w:rsidP="00BA0854">
      <w:pPr>
        <w:pStyle w:val="Lista"/>
      </w:pPr>
      <w:r w:rsidRPr="00646A0A">
        <w:t>C</w:t>
      </w:r>
      <w:r w:rsidR="007150C2" w:rsidRPr="00646A0A">
        <w:t>onsult with the Finance and Audit Committee to establish an entitlements package for the position</w:t>
      </w:r>
      <w:r w:rsidRPr="00646A0A">
        <w:t>.</w:t>
      </w:r>
    </w:p>
    <w:p w14:paraId="38F03C3C" w14:textId="7676DF5C" w:rsidR="007150C2" w:rsidRPr="00646A0A" w:rsidRDefault="00BD4422" w:rsidP="00BA0854">
      <w:pPr>
        <w:pStyle w:val="Lista"/>
      </w:pPr>
      <w:r w:rsidRPr="00646A0A">
        <w:t>P</w:t>
      </w:r>
      <w:r w:rsidR="007150C2" w:rsidRPr="00646A0A">
        <w:t xml:space="preserve">ublish the vacancy notice on the </w:t>
      </w:r>
      <w:r w:rsidR="00880DBE" w:rsidRPr="00646A0A">
        <w:t>website</w:t>
      </w:r>
      <w:r w:rsidR="007150C2" w:rsidRPr="00646A0A">
        <w:t xml:space="preserve"> and in other media as appropriate</w:t>
      </w:r>
      <w:r w:rsidR="00891DEE" w:rsidRPr="00646A0A">
        <w:t>.</w:t>
      </w:r>
    </w:p>
    <w:p w14:paraId="73439C4A" w14:textId="15C79B33" w:rsidR="007150C2" w:rsidRPr="00646A0A" w:rsidRDefault="00BD4422" w:rsidP="00BA0854">
      <w:pPr>
        <w:pStyle w:val="Lista"/>
      </w:pPr>
      <w:r w:rsidRPr="00646A0A">
        <w:t>D</w:t>
      </w:r>
      <w:r w:rsidR="007150C2" w:rsidRPr="00646A0A">
        <w:t>etermine and implement interview arrangements</w:t>
      </w:r>
      <w:r w:rsidR="00891DEE" w:rsidRPr="00646A0A">
        <w:t>.</w:t>
      </w:r>
    </w:p>
    <w:p w14:paraId="03CFC291" w14:textId="165A587D" w:rsidR="007150C2" w:rsidRPr="00646A0A" w:rsidRDefault="00BD4422" w:rsidP="00BA0854">
      <w:pPr>
        <w:pStyle w:val="Lista"/>
      </w:pPr>
      <w:r w:rsidRPr="00646A0A">
        <w:t>I</w:t>
      </w:r>
      <w:r w:rsidR="007150C2" w:rsidRPr="00646A0A">
        <w:t>ndividually evaluate applications against the selection criteria using the candidate assessment matrix</w:t>
      </w:r>
      <w:r w:rsidR="00891DEE" w:rsidRPr="00646A0A">
        <w:t>.</w:t>
      </w:r>
    </w:p>
    <w:p w14:paraId="5467D592" w14:textId="0B8C5955" w:rsidR="007150C2" w:rsidRPr="00646A0A" w:rsidRDefault="00BD4422" w:rsidP="00BA0854">
      <w:pPr>
        <w:pStyle w:val="Lista"/>
      </w:pPr>
      <w:r w:rsidRPr="00646A0A">
        <w:t>C</w:t>
      </w:r>
      <w:r w:rsidR="007150C2" w:rsidRPr="00646A0A">
        <w:t>ollectively identify candidates for interview based on completion of a combined candidate assessment matrix</w:t>
      </w:r>
      <w:r w:rsidR="00891DEE" w:rsidRPr="00646A0A">
        <w:t>.</w:t>
      </w:r>
    </w:p>
    <w:p w14:paraId="2E7911EA" w14:textId="525A4926" w:rsidR="007150C2" w:rsidRPr="00646A0A" w:rsidRDefault="00BD4422" w:rsidP="00BA0854">
      <w:pPr>
        <w:pStyle w:val="Lista"/>
      </w:pPr>
      <w:r w:rsidRPr="00646A0A">
        <w:t>C</w:t>
      </w:r>
      <w:r w:rsidR="007150C2" w:rsidRPr="00646A0A">
        <w:t>onduct interviews</w:t>
      </w:r>
      <w:r w:rsidR="00891DEE" w:rsidRPr="00646A0A">
        <w:t>.</w:t>
      </w:r>
    </w:p>
    <w:p w14:paraId="75B1099C" w14:textId="7AB96B30" w:rsidR="007150C2" w:rsidRPr="00646A0A" w:rsidRDefault="00BD4422" w:rsidP="00BA0854">
      <w:pPr>
        <w:pStyle w:val="Lista"/>
      </w:pPr>
      <w:r w:rsidRPr="00646A0A">
        <w:t>C</w:t>
      </w:r>
      <w:r w:rsidR="007150C2" w:rsidRPr="00646A0A">
        <w:t>ollectively assess and rank each candidate against the selection criteria based on application and interview performance</w:t>
      </w:r>
      <w:r w:rsidR="00891DEE" w:rsidRPr="00646A0A">
        <w:t>.</w:t>
      </w:r>
    </w:p>
    <w:p w14:paraId="23CA8A14" w14:textId="01952086" w:rsidR="007150C2" w:rsidRPr="00646A0A" w:rsidRDefault="00BD4422" w:rsidP="00BA0854">
      <w:pPr>
        <w:pStyle w:val="Lista"/>
      </w:pPr>
      <w:r w:rsidRPr="00646A0A">
        <w:t>U</w:t>
      </w:r>
      <w:r w:rsidR="007150C2" w:rsidRPr="00646A0A">
        <w:t>ndertake consultation with referees for short-listed candidates</w:t>
      </w:r>
      <w:r w:rsidR="00891DEE" w:rsidRPr="00646A0A">
        <w:t>.</w:t>
      </w:r>
    </w:p>
    <w:p w14:paraId="2C1FE407" w14:textId="21F93F03" w:rsidR="007150C2" w:rsidRPr="00646A0A" w:rsidRDefault="00BD4422" w:rsidP="00BA0854">
      <w:pPr>
        <w:pStyle w:val="Lista"/>
      </w:pPr>
      <w:r w:rsidRPr="00646A0A">
        <w:t>E</w:t>
      </w:r>
      <w:r w:rsidR="007150C2" w:rsidRPr="00646A0A">
        <w:t>nter without prejudice negotiations with the preferred candidate, including in relation to position description, employment conditions and entitlem</w:t>
      </w:r>
      <w:r w:rsidR="00072143" w:rsidRPr="00646A0A">
        <w:t>ents package</w:t>
      </w:r>
      <w:r w:rsidR="00891DEE" w:rsidRPr="00646A0A">
        <w:t>.</w:t>
      </w:r>
    </w:p>
    <w:p w14:paraId="5E7BB450" w14:textId="71F325A9" w:rsidR="007150C2" w:rsidRPr="00646A0A" w:rsidRDefault="00BD4422" w:rsidP="00BA0854">
      <w:pPr>
        <w:pStyle w:val="Lista"/>
      </w:pPr>
      <w:r w:rsidRPr="00646A0A">
        <w:t>D</w:t>
      </w:r>
      <w:r w:rsidR="007150C2" w:rsidRPr="00646A0A">
        <w:t>ocument its conduct of the above process, including a comparative assessment of short-listed candidates, and report to Council, nominating a preferred candidate.</w:t>
      </w:r>
    </w:p>
    <w:p w14:paraId="726ABCAC" w14:textId="3F9AA8E2" w:rsidR="007150C2" w:rsidRPr="00646A0A" w:rsidRDefault="0040429D" w:rsidP="007150C2">
      <w:pPr>
        <w:pStyle w:val="List1"/>
      </w:pPr>
      <w:r w:rsidRPr="00646A0A">
        <w:t xml:space="preserve">The </w:t>
      </w:r>
      <w:r w:rsidR="007150C2" w:rsidRPr="00646A0A">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6A0A" w:rsidRDefault="007150C2" w:rsidP="00BA0854">
      <w:pPr>
        <w:pStyle w:val="List1"/>
      </w:pPr>
      <w:r w:rsidRPr="00646A0A">
        <w:t>The President will then take all necessary steps to finalise the appointment.</w:t>
      </w:r>
    </w:p>
    <w:p w14:paraId="1FB0C1E5" w14:textId="26FBD7C5" w:rsidR="007150C2" w:rsidRPr="00646A0A" w:rsidRDefault="007150C2" w:rsidP="00BA0854">
      <w:pPr>
        <w:pStyle w:val="List1"/>
      </w:pPr>
      <w:r w:rsidRPr="00646A0A">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6A0A" w:rsidRDefault="007150C2" w:rsidP="00BA0854">
      <w:pPr>
        <w:pStyle w:val="List1"/>
      </w:pPr>
      <w:r w:rsidRPr="00646A0A">
        <w:t>The Secretary-General shall be subject to the Staff Rules and the Secretariat Procedures to the extent that this is appropriate.</w:t>
      </w:r>
    </w:p>
    <w:p w14:paraId="56F77932" w14:textId="7070754E" w:rsidR="007150C2" w:rsidRPr="00646A0A" w:rsidRDefault="007150C2" w:rsidP="00753C9B">
      <w:pPr>
        <w:pStyle w:val="ArticleHeading2"/>
        <w:numPr>
          <w:ilvl w:val="0"/>
          <w:numId w:val="91"/>
        </w:numPr>
        <w:ind w:hanging="4265"/>
      </w:pPr>
      <w:bookmarkStart w:id="162" w:name="_Toc84434570"/>
      <w:bookmarkStart w:id="163" w:name="_Toc97296143"/>
      <w:r w:rsidRPr="00646A0A">
        <w:t>Appointment and management of staff</w:t>
      </w:r>
      <w:bookmarkEnd w:id="162"/>
      <w:bookmarkEnd w:id="163"/>
    </w:p>
    <w:p w14:paraId="710DA1B6" w14:textId="77777777" w:rsidR="00BA0854" w:rsidRPr="00646A0A" w:rsidRDefault="00BA0854" w:rsidP="00BA0854">
      <w:pPr>
        <w:pStyle w:val="Heading2separationline"/>
      </w:pPr>
    </w:p>
    <w:p w14:paraId="6EF14EE0" w14:textId="77777777" w:rsidR="007150C2" w:rsidRPr="00646A0A" w:rsidRDefault="007150C2" w:rsidP="007150C2">
      <w:pPr>
        <w:pStyle w:val="Corpsdetexte"/>
      </w:pPr>
      <w:r w:rsidRPr="00646A0A">
        <w:t>The Secretary-General shall:</w:t>
      </w:r>
    </w:p>
    <w:p w14:paraId="3A6BCDCD" w14:textId="72B50F56" w:rsidR="007150C2" w:rsidRPr="00646A0A" w:rsidRDefault="00DA287B" w:rsidP="00E03073">
      <w:pPr>
        <w:pStyle w:val="List1"/>
        <w:numPr>
          <w:ilvl w:val="0"/>
          <w:numId w:val="44"/>
        </w:numPr>
      </w:pPr>
      <w:r w:rsidRPr="00646A0A">
        <w:t>D</w:t>
      </w:r>
      <w:r w:rsidR="007150C2" w:rsidRPr="00646A0A">
        <w:t xml:space="preserve">etermine the requirement for, and functional </w:t>
      </w:r>
      <w:r w:rsidR="00F67AE2" w:rsidRPr="00646A0A">
        <w:t>organization</w:t>
      </w:r>
      <w:r w:rsidR="007150C2" w:rsidRPr="00646A0A">
        <w:t xml:space="preserve"> of, the staff of the Secretariat</w:t>
      </w:r>
      <w:r w:rsidRPr="00646A0A">
        <w:t>.</w:t>
      </w:r>
    </w:p>
    <w:p w14:paraId="54C31700" w14:textId="39089E70" w:rsidR="007150C2" w:rsidRPr="00646A0A" w:rsidRDefault="00DA287B" w:rsidP="006577FB">
      <w:pPr>
        <w:pStyle w:val="List1"/>
      </w:pPr>
      <w:r w:rsidRPr="00646A0A">
        <w:t>P</w:t>
      </w:r>
      <w:r w:rsidR="007150C2" w:rsidRPr="00646A0A">
        <w:t>repare Staff Rules</w:t>
      </w:r>
      <w:r w:rsidRPr="00646A0A">
        <w:t>.</w:t>
      </w:r>
    </w:p>
    <w:p w14:paraId="5B56398F" w14:textId="38D4CF29" w:rsidR="007150C2" w:rsidRPr="00646A0A" w:rsidRDefault="00DA287B" w:rsidP="006577FB">
      <w:pPr>
        <w:pStyle w:val="List1"/>
      </w:pPr>
      <w:r w:rsidRPr="00646A0A">
        <w:t>S</w:t>
      </w:r>
      <w:r w:rsidR="007150C2" w:rsidRPr="00646A0A">
        <w:t>elect and engage the staff of the Secretariat in accorda</w:t>
      </w:r>
      <w:r w:rsidR="004D7C3B" w:rsidRPr="00646A0A">
        <w:t>nce with the Staff Rules</w:t>
      </w:r>
      <w:r w:rsidRPr="00646A0A">
        <w:t>.</w:t>
      </w:r>
    </w:p>
    <w:p w14:paraId="0011D225" w14:textId="571C230C" w:rsidR="00072143" w:rsidRPr="00646A0A" w:rsidRDefault="00DA287B" w:rsidP="00645929">
      <w:pPr>
        <w:pStyle w:val="List1"/>
      </w:pPr>
      <w:r w:rsidRPr="00646A0A">
        <w:t>M</w:t>
      </w:r>
      <w:r w:rsidR="007150C2" w:rsidRPr="00646A0A">
        <w:t>anage the performance of the staff of the Secretariat in accordance with the Staff Rules.</w:t>
      </w:r>
    </w:p>
    <w:p w14:paraId="7443D3CB" w14:textId="569D1BC1" w:rsidR="007150C2" w:rsidRPr="00646A0A" w:rsidRDefault="007150C2" w:rsidP="00753C9B">
      <w:pPr>
        <w:pStyle w:val="ArticleHeading2"/>
        <w:numPr>
          <w:ilvl w:val="0"/>
          <w:numId w:val="91"/>
        </w:numPr>
        <w:ind w:hanging="4265"/>
      </w:pPr>
      <w:bookmarkStart w:id="164" w:name="_Toc84434571"/>
      <w:bookmarkStart w:id="165" w:name="_Toc97296144"/>
      <w:r w:rsidRPr="00646A0A">
        <w:t>Function of the Secretariat</w:t>
      </w:r>
      <w:bookmarkEnd w:id="164"/>
      <w:bookmarkEnd w:id="165"/>
    </w:p>
    <w:p w14:paraId="69483934" w14:textId="77777777" w:rsidR="006577FB" w:rsidRPr="00646A0A" w:rsidRDefault="006577FB" w:rsidP="006577FB">
      <w:pPr>
        <w:pStyle w:val="Heading2separationline"/>
      </w:pPr>
    </w:p>
    <w:p w14:paraId="6920F892" w14:textId="5CBEFFDF" w:rsidR="007150C2" w:rsidRPr="00646A0A" w:rsidRDefault="007150C2" w:rsidP="004D7C3B">
      <w:pPr>
        <w:pStyle w:val="Corpsdetexte"/>
      </w:pPr>
      <w:r w:rsidRPr="00646A0A">
        <w:t xml:space="preserve">The Secretariat, under the direction of the Secretary-General, and in accordance with the </w:t>
      </w:r>
      <w:r w:rsidR="008923FA" w:rsidRPr="00646A0A">
        <w:t xml:space="preserve">Staff Rules and </w:t>
      </w:r>
      <w:r w:rsidRPr="00646A0A">
        <w:t>Secretariat Procedures, shall:</w:t>
      </w:r>
    </w:p>
    <w:p w14:paraId="30ECF38C" w14:textId="650A52E9" w:rsidR="007150C2" w:rsidRPr="00646A0A" w:rsidRDefault="00DA287B" w:rsidP="00753C9B">
      <w:pPr>
        <w:pStyle w:val="List1"/>
        <w:numPr>
          <w:ilvl w:val="0"/>
          <w:numId w:val="71"/>
        </w:numPr>
      </w:pPr>
      <w:r w:rsidRPr="00646A0A">
        <w:lastRenderedPageBreak/>
        <w:t>H</w:t>
      </w:r>
      <w:r w:rsidR="007150C2" w:rsidRPr="00646A0A">
        <w:t xml:space="preserve">andle all day-to-day administration of IALA, including the flow of information between the Secretariat and </w:t>
      </w:r>
      <w:r w:rsidR="008923FA" w:rsidRPr="00646A0A">
        <w:t xml:space="preserve">the </w:t>
      </w:r>
      <w:r w:rsidR="007150C2" w:rsidRPr="00646A0A">
        <w:t>members</w:t>
      </w:r>
      <w:r w:rsidRPr="00646A0A">
        <w:t>.</w:t>
      </w:r>
    </w:p>
    <w:p w14:paraId="0D481B07" w14:textId="38B988BB" w:rsidR="007150C2" w:rsidRPr="00646A0A" w:rsidRDefault="00DA287B" w:rsidP="006577FB">
      <w:pPr>
        <w:pStyle w:val="List1"/>
      </w:pPr>
      <w:r w:rsidRPr="00646A0A">
        <w:t>O</w:t>
      </w:r>
      <w:r w:rsidR="007150C2" w:rsidRPr="00646A0A">
        <w:t xml:space="preserve">rganise and support General </w:t>
      </w:r>
      <w:r w:rsidR="006577FB" w:rsidRPr="00646A0A">
        <w:t>Assemblies and Council meetings</w:t>
      </w:r>
      <w:r w:rsidRPr="00646A0A">
        <w:t>.</w:t>
      </w:r>
    </w:p>
    <w:p w14:paraId="224194DE" w14:textId="3B39B845" w:rsidR="007150C2" w:rsidRPr="00646A0A" w:rsidRDefault="00DA287B" w:rsidP="006577FB">
      <w:pPr>
        <w:pStyle w:val="List1"/>
      </w:pPr>
      <w:r w:rsidRPr="00646A0A">
        <w:t>P</w:t>
      </w:r>
      <w:r w:rsidR="007150C2" w:rsidRPr="00646A0A">
        <w:t xml:space="preserve">repare Rules of Procedure and Terms of Reference for </w:t>
      </w:r>
      <w:r w:rsidR="00EA180E" w:rsidRPr="00646A0A">
        <w:t>c</w:t>
      </w:r>
      <w:r w:rsidR="007150C2" w:rsidRPr="00646A0A">
        <w:t>ommittees and other bodies for approval by Council</w:t>
      </w:r>
      <w:r w:rsidR="00EA180E" w:rsidRPr="00646A0A">
        <w:t>.</w:t>
      </w:r>
    </w:p>
    <w:p w14:paraId="48F8BA67" w14:textId="474A7072" w:rsidR="007150C2" w:rsidRPr="00646A0A" w:rsidRDefault="00EA180E" w:rsidP="00A4584E">
      <w:pPr>
        <w:pStyle w:val="List1"/>
        <w:keepNext/>
        <w:keepLines/>
      </w:pPr>
      <w:r w:rsidRPr="00646A0A">
        <w:t>O</w:t>
      </w:r>
      <w:r w:rsidR="007150C2" w:rsidRPr="00646A0A">
        <w:t xml:space="preserve">rganise and support </w:t>
      </w:r>
      <w:r w:rsidRPr="00646A0A">
        <w:t>c</w:t>
      </w:r>
      <w:r w:rsidR="007150C2" w:rsidRPr="00646A0A">
        <w:t>ommittee and other body meetings by (as required):</w:t>
      </w:r>
    </w:p>
    <w:p w14:paraId="0913CC46" w14:textId="4291A92B" w:rsidR="007150C2" w:rsidRPr="00646A0A" w:rsidRDefault="007150C2" w:rsidP="00A4584E">
      <w:pPr>
        <w:pStyle w:val="Lista"/>
        <w:keepNext/>
        <w:keepLines/>
      </w:pPr>
      <w:r w:rsidRPr="00646A0A">
        <w:t>hosting the meetings;</w:t>
      </w:r>
    </w:p>
    <w:p w14:paraId="57905E83" w14:textId="6913A957" w:rsidR="007150C2" w:rsidRPr="00646A0A" w:rsidRDefault="007150C2" w:rsidP="00A4584E">
      <w:pPr>
        <w:pStyle w:val="Lista"/>
        <w:keepNext/>
        <w:keepLines/>
      </w:pPr>
      <w:r w:rsidRPr="00646A0A">
        <w:t>providing secretarial and technical support;</w:t>
      </w:r>
    </w:p>
    <w:p w14:paraId="5886B38F" w14:textId="32545CD3" w:rsidR="007150C2" w:rsidRPr="00646A0A" w:rsidRDefault="007150C2" w:rsidP="00A4584E">
      <w:pPr>
        <w:pStyle w:val="Lista"/>
        <w:keepNext/>
        <w:keepLines/>
      </w:pPr>
      <w:r w:rsidRPr="00646A0A">
        <w:t>preparing and submitting related documents to Council; and</w:t>
      </w:r>
    </w:p>
    <w:p w14:paraId="42A36B56" w14:textId="2A183C20" w:rsidR="007150C2" w:rsidRPr="00646A0A" w:rsidRDefault="007150C2" w:rsidP="00A4584E">
      <w:pPr>
        <w:pStyle w:val="Lista"/>
        <w:keepNext/>
        <w:keepLines/>
      </w:pPr>
      <w:r w:rsidRPr="00646A0A">
        <w:t>c</w:t>
      </w:r>
      <w:r w:rsidR="004D7C3B" w:rsidRPr="00646A0A">
        <w:t>irculating meeting documents.</w:t>
      </w:r>
    </w:p>
    <w:p w14:paraId="12599BC9" w14:textId="74723429" w:rsidR="007150C2" w:rsidRPr="00646A0A" w:rsidRDefault="00EA180E" w:rsidP="00002A58">
      <w:pPr>
        <w:pStyle w:val="List1"/>
      </w:pPr>
      <w:r w:rsidRPr="00646A0A">
        <w:t>E</w:t>
      </w:r>
      <w:r w:rsidR="007150C2" w:rsidRPr="00646A0A">
        <w:t xml:space="preserve">stablish Rules of Procedure for participation in </w:t>
      </w:r>
      <w:r w:rsidR="00FF5DA8" w:rsidRPr="00646A0A">
        <w:t>c</w:t>
      </w:r>
      <w:r w:rsidR="007150C2" w:rsidRPr="00646A0A">
        <w:t xml:space="preserve">onferences and </w:t>
      </w:r>
      <w:r w:rsidR="00FF5DA8" w:rsidRPr="00646A0A">
        <w:t>s</w:t>
      </w:r>
      <w:r w:rsidR="007150C2" w:rsidRPr="00646A0A">
        <w:t>ymposia for approval by Council</w:t>
      </w:r>
      <w:r w:rsidR="00D21ED7" w:rsidRPr="00646A0A">
        <w:t>.</w:t>
      </w:r>
    </w:p>
    <w:p w14:paraId="12BA23D2" w14:textId="5B92F011" w:rsidR="007150C2" w:rsidRPr="00646A0A" w:rsidRDefault="00D21ED7" w:rsidP="00002A58">
      <w:pPr>
        <w:pStyle w:val="List1"/>
      </w:pPr>
      <w:r w:rsidRPr="00646A0A">
        <w:t>O</w:t>
      </w:r>
      <w:r w:rsidR="007150C2" w:rsidRPr="00646A0A">
        <w:t xml:space="preserve">rganise </w:t>
      </w:r>
      <w:r w:rsidR="00FF5DA8" w:rsidRPr="00646A0A">
        <w:t>c</w:t>
      </w:r>
      <w:r w:rsidR="007150C2" w:rsidRPr="00646A0A">
        <w:t xml:space="preserve">onferences, </w:t>
      </w:r>
      <w:r w:rsidR="00FF5DA8" w:rsidRPr="00646A0A">
        <w:t>s</w:t>
      </w:r>
      <w:r w:rsidR="007150C2" w:rsidRPr="00646A0A">
        <w:t>ymposia, seminars, workshops and other events</w:t>
      </w:r>
      <w:r w:rsidRPr="00646A0A">
        <w:t>.</w:t>
      </w:r>
    </w:p>
    <w:p w14:paraId="09FCF2CE" w14:textId="2AE4C2CA" w:rsidR="007150C2" w:rsidRPr="00646A0A" w:rsidRDefault="00D21ED7" w:rsidP="00002A58">
      <w:pPr>
        <w:pStyle w:val="List1"/>
      </w:pPr>
      <w:r w:rsidRPr="00646A0A">
        <w:t>M</w:t>
      </w:r>
      <w:r w:rsidR="007150C2" w:rsidRPr="00646A0A">
        <w:t xml:space="preserve">anage </w:t>
      </w:r>
      <w:r w:rsidR="008923FA" w:rsidRPr="00646A0A">
        <w:t xml:space="preserve">the </w:t>
      </w:r>
      <w:r w:rsidR="007150C2" w:rsidRPr="00646A0A">
        <w:t>finances under the direction of the Council and in accordance with the Financial Regulations</w:t>
      </w:r>
      <w:r w:rsidRPr="00646A0A">
        <w:t>.</w:t>
      </w:r>
    </w:p>
    <w:p w14:paraId="47FB6F33" w14:textId="2D9AA39E" w:rsidR="007150C2" w:rsidRPr="00646A0A" w:rsidRDefault="00D21ED7" w:rsidP="00002A58">
      <w:pPr>
        <w:pStyle w:val="List1"/>
      </w:pPr>
      <w:r w:rsidRPr="00646A0A">
        <w:t>P</w:t>
      </w:r>
      <w:r w:rsidR="007150C2" w:rsidRPr="00646A0A">
        <w:t>roduce the Annual Report</w:t>
      </w:r>
      <w:r w:rsidRPr="00646A0A">
        <w:t>.</w:t>
      </w:r>
    </w:p>
    <w:p w14:paraId="13E5D15F" w14:textId="742C951F" w:rsidR="007150C2" w:rsidRPr="00646A0A" w:rsidRDefault="00D21ED7" w:rsidP="00002A58">
      <w:pPr>
        <w:pStyle w:val="List1"/>
      </w:pPr>
      <w:r w:rsidRPr="00646A0A">
        <w:t>R</w:t>
      </w:r>
      <w:r w:rsidR="007150C2" w:rsidRPr="00646A0A">
        <w:t>eceive, print, file and/or circulate/publish documents</w:t>
      </w:r>
      <w:r w:rsidRPr="00646A0A">
        <w:t>.</w:t>
      </w:r>
    </w:p>
    <w:p w14:paraId="729DD4D1" w14:textId="533E38D9" w:rsidR="007150C2" w:rsidRPr="00646A0A" w:rsidRDefault="00D21ED7" w:rsidP="00002A58">
      <w:pPr>
        <w:pStyle w:val="List1"/>
      </w:pPr>
      <w:r w:rsidRPr="00646A0A">
        <w:t>E</w:t>
      </w:r>
      <w:r w:rsidR="007150C2" w:rsidRPr="00646A0A">
        <w:t>stablish, maintain and have custody of do</w:t>
      </w:r>
      <w:r w:rsidR="004D7C3B" w:rsidRPr="00646A0A">
        <w:t>cuments in the archive</w:t>
      </w:r>
      <w:r w:rsidR="009E76A2" w:rsidRPr="00646A0A">
        <w:t>.</w:t>
      </w:r>
    </w:p>
    <w:p w14:paraId="2BFA55AE" w14:textId="1517CB94" w:rsidR="007150C2" w:rsidRPr="00646A0A" w:rsidRDefault="009E76A2" w:rsidP="00002A58">
      <w:pPr>
        <w:pStyle w:val="List1"/>
      </w:pPr>
      <w:r w:rsidRPr="00646A0A">
        <w:t>G</w:t>
      </w:r>
      <w:r w:rsidR="007150C2" w:rsidRPr="00646A0A">
        <w:t>enerally</w:t>
      </w:r>
      <w:r w:rsidR="00AB3701" w:rsidRPr="00646A0A">
        <w:t>,</w:t>
      </w:r>
      <w:r w:rsidR="007150C2" w:rsidRPr="00646A0A">
        <w:t xml:space="preserve"> perform all other work that may be required to support IALA’s endeavours.</w:t>
      </w:r>
    </w:p>
    <w:p w14:paraId="3DB5C283" w14:textId="220D5EE5" w:rsidR="007150C2" w:rsidRPr="00646A0A" w:rsidRDefault="008923FA" w:rsidP="00753C9B">
      <w:pPr>
        <w:pStyle w:val="ArticleHeading2"/>
        <w:numPr>
          <w:ilvl w:val="0"/>
          <w:numId w:val="91"/>
        </w:numPr>
        <w:ind w:hanging="4265"/>
      </w:pPr>
      <w:bookmarkStart w:id="166" w:name="_Toc84419403"/>
      <w:bookmarkStart w:id="167" w:name="_Toc84421318"/>
      <w:bookmarkStart w:id="168" w:name="_Toc84430349"/>
      <w:bookmarkStart w:id="169" w:name="_Toc84434572"/>
      <w:bookmarkStart w:id="170" w:name="_Toc84434828"/>
      <w:bookmarkStart w:id="171" w:name="_Toc84434960"/>
      <w:bookmarkStart w:id="172" w:name="_Toc97121721"/>
      <w:bookmarkStart w:id="173" w:name="_Toc84434573"/>
      <w:bookmarkStart w:id="174" w:name="_Toc97296145"/>
      <w:bookmarkEnd w:id="166"/>
      <w:bookmarkEnd w:id="167"/>
      <w:bookmarkEnd w:id="168"/>
      <w:bookmarkEnd w:id="169"/>
      <w:bookmarkEnd w:id="170"/>
      <w:bookmarkEnd w:id="171"/>
      <w:bookmarkEnd w:id="172"/>
      <w:r w:rsidRPr="00646A0A">
        <w:t xml:space="preserve">Staff Rules and </w:t>
      </w:r>
      <w:r w:rsidR="007150C2" w:rsidRPr="00646A0A">
        <w:t>Secretariat Procedures</w:t>
      </w:r>
      <w:bookmarkEnd w:id="173"/>
      <w:bookmarkEnd w:id="174"/>
    </w:p>
    <w:p w14:paraId="3A9DC7FC" w14:textId="77777777" w:rsidR="00002A58" w:rsidRPr="00646A0A" w:rsidRDefault="00002A58" w:rsidP="00002A58">
      <w:pPr>
        <w:pStyle w:val="Heading2separationline"/>
      </w:pPr>
    </w:p>
    <w:p w14:paraId="00F3EE51" w14:textId="0213645F" w:rsidR="007150C2" w:rsidRPr="00646A0A" w:rsidRDefault="007150C2" w:rsidP="00E03073">
      <w:pPr>
        <w:pStyle w:val="List1"/>
        <w:numPr>
          <w:ilvl w:val="0"/>
          <w:numId w:val="45"/>
        </w:numPr>
      </w:pPr>
      <w:r w:rsidRPr="00646A0A">
        <w:t xml:space="preserve">The conduct of </w:t>
      </w:r>
      <w:r w:rsidR="009B6C75" w:rsidRPr="00646A0A">
        <w:t>work</w:t>
      </w:r>
      <w:r w:rsidRPr="00646A0A">
        <w:t xml:space="preserve"> of the Secretariat shall be governed by </w:t>
      </w:r>
      <w:r w:rsidR="008923FA" w:rsidRPr="00646A0A">
        <w:t xml:space="preserve">Staff Rules and </w:t>
      </w:r>
      <w:r w:rsidRPr="00646A0A">
        <w:t>Secretariat Procedures established by the Secretary-General, which shall be reviewed and kept updated to ensure efficient operations are maintained.</w:t>
      </w:r>
    </w:p>
    <w:p w14:paraId="290A3AEC" w14:textId="777EF16E" w:rsidR="007150C2" w:rsidRPr="00646A0A" w:rsidRDefault="007150C2" w:rsidP="00002A58">
      <w:pPr>
        <w:pStyle w:val="List1"/>
      </w:pPr>
      <w:r w:rsidRPr="00646A0A">
        <w:t xml:space="preserve">The </w:t>
      </w:r>
      <w:r w:rsidR="008923FA" w:rsidRPr="00646A0A">
        <w:t xml:space="preserve">Staff Rules and </w:t>
      </w:r>
      <w:r w:rsidRPr="00646A0A">
        <w:t>Secretariat Procedures shall be made available to all staff.</w:t>
      </w:r>
    </w:p>
    <w:p w14:paraId="08832AA2" w14:textId="23BEBBFE" w:rsidR="007150C2" w:rsidRPr="00646A0A" w:rsidRDefault="007150C2" w:rsidP="00002A58">
      <w:pPr>
        <w:pStyle w:val="List1"/>
      </w:pPr>
      <w:r w:rsidRPr="00646A0A">
        <w:t xml:space="preserve">The staff are required to implement the </w:t>
      </w:r>
      <w:r w:rsidR="00731FFC" w:rsidRPr="00646A0A">
        <w:t xml:space="preserve">Staff Rules and </w:t>
      </w:r>
      <w:r w:rsidRPr="00646A0A">
        <w:t xml:space="preserve">Secretariat Procedures applicable to them and to work with the Secretary-General to ensure that the </w:t>
      </w:r>
      <w:r w:rsidR="00731FFC" w:rsidRPr="00646A0A">
        <w:t xml:space="preserve">Staff Rules and </w:t>
      </w:r>
      <w:r w:rsidRPr="00646A0A">
        <w:t>Secretariat Procedures reflect safe, clear, open and sustainable working practice.</w:t>
      </w:r>
    </w:p>
    <w:p w14:paraId="2B073EFD" w14:textId="71876DEB" w:rsidR="007150C2" w:rsidRPr="00646A0A" w:rsidRDefault="007150C2" w:rsidP="00753C9B">
      <w:pPr>
        <w:pStyle w:val="ArticleHeading2"/>
        <w:numPr>
          <w:ilvl w:val="0"/>
          <w:numId w:val="91"/>
        </w:numPr>
        <w:ind w:hanging="4265"/>
      </w:pPr>
      <w:bookmarkStart w:id="175" w:name="_Toc84434574"/>
      <w:bookmarkStart w:id="176" w:name="_Toc97296146"/>
      <w:r w:rsidRPr="00646A0A">
        <w:t>World-Wide Academy</w:t>
      </w:r>
      <w:bookmarkEnd w:id="175"/>
      <w:bookmarkEnd w:id="176"/>
    </w:p>
    <w:p w14:paraId="7AEE235E" w14:textId="77777777" w:rsidR="00002A58" w:rsidRPr="00646A0A" w:rsidRDefault="00002A58" w:rsidP="00002A58">
      <w:pPr>
        <w:pStyle w:val="Heading2separationline"/>
      </w:pPr>
    </w:p>
    <w:p w14:paraId="50083F99" w14:textId="2FCC165E" w:rsidR="007150C2" w:rsidRPr="00646A0A" w:rsidRDefault="007150C2" w:rsidP="00E03073">
      <w:pPr>
        <w:pStyle w:val="List1"/>
        <w:numPr>
          <w:ilvl w:val="0"/>
          <w:numId w:val="46"/>
        </w:numPr>
      </w:pPr>
      <w:r w:rsidRPr="00646A0A">
        <w:t>The World-Wide Academy (WWA) is the vehicle by which IALA delivers training and capacity building.</w:t>
      </w:r>
    </w:p>
    <w:p w14:paraId="677C9DF2" w14:textId="4382DAE1" w:rsidR="007150C2" w:rsidRPr="00646A0A" w:rsidRDefault="007150C2" w:rsidP="00002A58">
      <w:pPr>
        <w:pStyle w:val="List1"/>
      </w:pPr>
      <w:r w:rsidRPr="00646A0A">
        <w:t>The WWA is an integral part of the Secretariat, but largely independently funded.</w:t>
      </w:r>
    </w:p>
    <w:p w14:paraId="32C4287A" w14:textId="1EA772D9" w:rsidR="007150C2" w:rsidRPr="00646A0A" w:rsidRDefault="007150C2" w:rsidP="00002A58">
      <w:pPr>
        <w:pStyle w:val="List1"/>
      </w:pPr>
      <w:r w:rsidRPr="00646A0A">
        <w:t>The WWA is administered by a Dean supported by a Board.</w:t>
      </w:r>
    </w:p>
    <w:p w14:paraId="2A51A8D0" w14:textId="4B92B38E" w:rsidR="007150C2" w:rsidRPr="00646A0A" w:rsidRDefault="007150C2" w:rsidP="00002A58">
      <w:pPr>
        <w:pStyle w:val="List1"/>
      </w:pPr>
      <w:r w:rsidRPr="00646A0A">
        <w:t xml:space="preserve">The reports of the Board of the WWA are submitted </w:t>
      </w:r>
      <w:r w:rsidR="00E0190D" w:rsidRPr="00646A0A">
        <w:t>to the Council for endorsement.</w:t>
      </w:r>
    </w:p>
    <w:p w14:paraId="6722F2C0" w14:textId="116A6F5B" w:rsidR="007150C2" w:rsidRPr="00646A0A" w:rsidRDefault="00002A58" w:rsidP="007F0024">
      <w:pPr>
        <w:pStyle w:val="Article"/>
        <w:ind w:left="0" w:firstLine="0"/>
      </w:pPr>
      <w:r w:rsidRPr="00646A0A">
        <w:t xml:space="preserve"> </w:t>
      </w:r>
      <w:bookmarkStart w:id="177" w:name="_Toc97296147"/>
      <w:r w:rsidRPr="00646A0A">
        <w:t xml:space="preserve">- </w:t>
      </w:r>
      <w:r w:rsidR="00FF5D3A" w:rsidRPr="00646A0A">
        <w:t>Conferences and S</w:t>
      </w:r>
      <w:r w:rsidR="007150C2" w:rsidRPr="00646A0A">
        <w:t>ymposia</w:t>
      </w:r>
      <w:bookmarkEnd w:id="177"/>
    </w:p>
    <w:p w14:paraId="42C79487" w14:textId="73B95FEF" w:rsidR="007150C2" w:rsidRPr="00646A0A" w:rsidRDefault="007150C2" w:rsidP="00753C9B">
      <w:pPr>
        <w:pStyle w:val="ArticleHeading2"/>
        <w:numPr>
          <w:ilvl w:val="0"/>
          <w:numId w:val="92"/>
        </w:numPr>
        <w:ind w:hanging="4265"/>
      </w:pPr>
      <w:bookmarkStart w:id="178" w:name="_Toc84434575"/>
      <w:bookmarkStart w:id="179" w:name="_Toc97296148"/>
      <w:r w:rsidRPr="00646A0A">
        <w:t>Attendance</w:t>
      </w:r>
      <w:bookmarkEnd w:id="178"/>
      <w:bookmarkEnd w:id="179"/>
    </w:p>
    <w:p w14:paraId="17AD3411" w14:textId="77777777" w:rsidR="00002A58" w:rsidRPr="00646A0A" w:rsidRDefault="00002A58" w:rsidP="00002A58">
      <w:pPr>
        <w:pStyle w:val="Heading2separationline"/>
      </w:pPr>
    </w:p>
    <w:p w14:paraId="7D99E4A4" w14:textId="67FA5D11" w:rsidR="007150C2" w:rsidRPr="00646A0A" w:rsidRDefault="007150C2" w:rsidP="007150C2">
      <w:pPr>
        <w:pStyle w:val="Corpsdetexte"/>
      </w:pPr>
      <w:r w:rsidRPr="00646A0A">
        <w:t xml:space="preserve">Attendance at </w:t>
      </w:r>
      <w:r w:rsidR="007E13F4" w:rsidRPr="00646A0A">
        <w:t>c</w:t>
      </w:r>
      <w:r w:rsidRPr="00646A0A">
        <w:t xml:space="preserve">onferences and </w:t>
      </w:r>
      <w:r w:rsidR="007E13F4" w:rsidRPr="00646A0A">
        <w:t>s</w:t>
      </w:r>
      <w:r w:rsidRPr="00646A0A">
        <w:t>ymposia shall be available as follows:</w:t>
      </w:r>
    </w:p>
    <w:p w14:paraId="13E57379" w14:textId="407AEA71" w:rsidR="007150C2" w:rsidRPr="00646A0A" w:rsidRDefault="00487A05" w:rsidP="00E03073">
      <w:pPr>
        <w:pStyle w:val="List1"/>
        <w:numPr>
          <w:ilvl w:val="0"/>
          <w:numId w:val="47"/>
        </w:numPr>
      </w:pPr>
      <w:r w:rsidRPr="00646A0A">
        <w:t>A</w:t>
      </w:r>
      <w:r w:rsidR="007150C2" w:rsidRPr="00646A0A">
        <w:t>ll members may attend or be represented at conferences</w:t>
      </w:r>
      <w:r w:rsidRPr="00646A0A">
        <w:t>.</w:t>
      </w:r>
    </w:p>
    <w:p w14:paraId="648BA13A" w14:textId="44032665" w:rsidR="00002A58" w:rsidRPr="00646A0A" w:rsidRDefault="00002A58" w:rsidP="00002A58">
      <w:pPr>
        <w:pStyle w:val="List1"/>
      </w:pPr>
      <w:r w:rsidRPr="00646A0A">
        <w:t>T</w:t>
      </w:r>
      <w:r w:rsidR="007150C2" w:rsidRPr="00646A0A">
        <w:t xml:space="preserve">he Council may approve the attendance of non-members at conferences on recommendation from the </w:t>
      </w:r>
      <w:r w:rsidR="00C72FF2" w:rsidRPr="00646A0A">
        <w:t>Secretary-General</w:t>
      </w:r>
      <w:r w:rsidR="00487A05" w:rsidRPr="00646A0A">
        <w:t>.</w:t>
      </w:r>
    </w:p>
    <w:p w14:paraId="4D5BCC07" w14:textId="65716F15" w:rsidR="007150C2" w:rsidRPr="00646A0A" w:rsidRDefault="007150C2" w:rsidP="00002A58">
      <w:pPr>
        <w:pStyle w:val="List1"/>
      </w:pPr>
      <w:r w:rsidRPr="00646A0A">
        <w:lastRenderedPageBreak/>
        <w:t>Symposia are open to</w:t>
      </w:r>
      <w:r w:rsidR="00002A58" w:rsidRPr="00646A0A">
        <w:t xml:space="preserve"> the public, upon registration.</w:t>
      </w:r>
    </w:p>
    <w:p w14:paraId="55AF0EBF" w14:textId="7A058083" w:rsidR="007150C2" w:rsidRPr="00646A0A" w:rsidRDefault="007150C2" w:rsidP="00753C9B">
      <w:pPr>
        <w:pStyle w:val="ArticleHeading2"/>
        <w:numPr>
          <w:ilvl w:val="0"/>
          <w:numId w:val="92"/>
        </w:numPr>
        <w:ind w:hanging="4265"/>
      </w:pPr>
      <w:bookmarkStart w:id="180" w:name="_Toc84434576"/>
      <w:bookmarkStart w:id="181" w:name="_Toc97296149"/>
      <w:r w:rsidRPr="00646A0A">
        <w:t>Exhibitions</w:t>
      </w:r>
      <w:bookmarkEnd w:id="180"/>
      <w:bookmarkEnd w:id="181"/>
    </w:p>
    <w:p w14:paraId="6AB33FD3" w14:textId="77777777" w:rsidR="00002A58" w:rsidRPr="00646A0A" w:rsidRDefault="00002A58" w:rsidP="00002A58">
      <w:pPr>
        <w:pStyle w:val="Heading2separationline"/>
      </w:pPr>
    </w:p>
    <w:p w14:paraId="37D585EF" w14:textId="0AD14D4A" w:rsidR="007150C2" w:rsidRPr="00A4584E" w:rsidRDefault="007150C2" w:rsidP="00A4584E">
      <w:pPr>
        <w:pStyle w:val="Bullet1"/>
      </w:pPr>
      <w:r w:rsidRPr="00A4584E">
        <w:rPr>
          <w:lang w:val="en-GB"/>
        </w:rPr>
        <w:t xml:space="preserve">At </w:t>
      </w:r>
      <w:r w:rsidR="00E65DF4" w:rsidRPr="00A4584E">
        <w:rPr>
          <w:lang w:val="en-GB"/>
        </w:rPr>
        <w:t>c</w:t>
      </w:r>
      <w:r w:rsidRPr="00A4584E">
        <w:rPr>
          <w:lang w:val="en-GB"/>
        </w:rPr>
        <w:t>onferences</w:t>
      </w:r>
    </w:p>
    <w:p w14:paraId="158005C8" w14:textId="72E386D7" w:rsidR="007150C2" w:rsidRPr="00646A0A" w:rsidRDefault="007150C2" w:rsidP="00A4584E">
      <w:pPr>
        <w:pStyle w:val="Bullet1text"/>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conference period. Only those Industrial members who have paid the equivalent of the contributions for the two years immediately prior to the year of the </w:t>
      </w:r>
      <w:r w:rsidR="0040429D" w:rsidRPr="00646A0A">
        <w:t>c</w:t>
      </w:r>
      <w:r w:rsidRPr="00646A0A">
        <w:t xml:space="preserve">onference, plus the year of the </w:t>
      </w:r>
      <w:r w:rsidR="0040429D" w:rsidRPr="00646A0A">
        <w:t>c</w:t>
      </w:r>
      <w:r w:rsidRPr="00646A0A">
        <w:t>onference, will have the right to exhibit.</w:t>
      </w:r>
    </w:p>
    <w:p w14:paraId="6B6A88F8" w14:textId="1DB8D899" w:rsidR="007150C2" w:rsidRPr="00A4584E" w:rsidRDefault="007150C2" w:rsidP="00A4584E">
      <w:pPr>
        <w:pStyle w:val="Bullet1"/>
        <w:keepNext/>
        <w:keepLines/>
      </w:pPr>
      <w:r w:rsidRPr="00A4584E">
        <w:rPr>
          <w:lang w:val="en-GB"/>
        </w:rPr>
        <w:t xml:space="preserve">At </w:t>
      </w:r>
      <w:r w:rsidR="00BF510E" w:rsidRPr="00A4584E">
        <w:rPr>
          <w:lang w:val="en-GB"/>
        </w:rPr>
        <w:t>s</w:t>
      </w:r>
      <w:r w:rsidRPr="00A4584E">
        <w:rPr>
          <w:lang w:val="en-GB"/>
        </w:rPr>
        <w:t>ymposia</w:t>
      </w:r>
    </w:p>
    <w:p w14:paraId="71157E96" w14:textId="0A471E0A" w:rsidR="007150C2" w:rsidRPr="00646A0A" w:rsidRDefault="007150C2" w:rsidP="00A4584E">
      <w:pPr>
        <w:pStyle w:val="Bullet1text"/>
        <w:keepNext/>
        <w:keepLines/>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symposium.</w:t>
      </w:r>
      <w:r w:rsidR="0042072D" w:rsidRPr="00646A0A">
        <w:t xml:space="preserve"> </w:t>
      </w:r>
      <w:r w:rsidRPr="00646A0A">
        <w:t xml:space="preserve">The exhibition will be open to any entity operating in the </w:t>
      </w:r>
      <w:r w:rsidR="0059713F" w:rsidRPr="00646A0A">
        <w:t>M</w:t>
      </w:r>
      <w:r w:rsidR="0040429D" w:rsidRPr="00646A0A">
        <w:t xml:space="preserve">arine </w:t>
      </w:r>
      <w:r w:rsidR="0059713F" w:rsidRPr="00646A0A">
        <w:t>A</w:t>
      </w:r>
      <w:r w:rsidRPr="00646A0A">
        <w:t xml:space="preserve">ids to </w:t>
      </w:r>
      <w:r w:rsidR="0059713F" w:rsidRPr="00646A0A">
        <w:t>N</w:t>
      </w:r>
      <w:r w:rsidRPr="00646A0A">
        <w:t>avigation field.</w:t>
      </w:r>
    </w:p>
    <w:p w14:paraId="60A6414B" w14:textId="70EB4337" w:rsidR="007150C2" w:rsidRPr="00646A0A" w:rsidRDefault="007150C2" w:rsidP="00753C9B">
      <w:pPr>
        <w:pStyle w:val="ArticleHeading2"/>
        <w:numPr>
          <w:ilvl w:val="0"/>
          <w:numId w:val="92"/>
        </w:numPr>
        <w:ind w:hanging="4265"/>
      </w:pPr>
      <w:bookmarkStart w:id="182" w:name="_Toc84434577"/>
      <w:bookmarkStart w:id="183" w:name="_Toc97296150"/>
      <w:r w:rsidRPr="00646A0A">
        <w:t>Guidelines for the Preparation</w:t>
      </w:r>
      <w:bookmarkEnd w:id="182"/>
      <w:bookmarkEnd w:id="183"/>
      <w:r w:rsidRPr="00646A0A">
        <w:t xml:space="preserve"> </w:t>
      </w:r>
    </w:p>
    <w:p w14:paraId="6E42322D" w14:textId="77777777" w:rsidR="00002A58" w:rsidRPr="00646A0A" w:rsidRDefault="00002A58" w:rsidP="00002A58">
      <w:pPr>
        <w:pStyle w:val="Heading2separationline"/>
      </w:pPr>
    </w:p>
    <w:p w14:paraId="6523BD60" w14:textId="131DFEA0" w:rsidR="007150C2" w:rsidRPr="00646A0A" w:rsidRDefault="007150C2" w:rsidP="00E03073">
      <w:pPr>
        <w:pStyle w:val="List1"/>
        <w:numPr>
          <w:ilvl w:val="0"/>
          <w:numId w:val="48"/>
        </w:numPr>
      </w:pPr>
      <w:r w:rsidRPr="00646A0A">
        <w:t xml:space="preserve">The Secretariat shall develop, for approval by </w:t>
      </w:r>
      <w:r w:rsidR="0040429D" w:rsidRPr="00646A0A">
        <w:t xml:space="preserve">the </w:t>
      </w:r>
      <w:r w:rsidRPr="00646A0A">
        <w:t xml:space="preserve">Council, </w:t>
      </w:r>
      <w:r w:rsidR="00393D67" w:rsidRPr="00646A0A">
        <w:t>g</w:t>
      </w:r>
      <w:r w:rsidRPr="00646A0A">
        <w:t xml:space="preserve">uidelines for the </w:t>
      </w:r>
      <w:r w:rsidR="00A45C03" w:rsidRPr="00646A0A">
        <w:t>p</w:t>
      </w:r>
      <w:r w:rsidRPr="00646A0A">
        <w:t xml:space="preserve">reparation of a </w:t>
      </w:r>
      <w:r w:rsidR="00911146" w:rsidRPr="00646A0A">
        <w:t>c</w:t>
      </w:r>
      <w:r w:rsidRPr="00646A0A">
        <w:t xml:space="preserve">onference or </w:t>
      </w:r>
      <w:r w:rsidR="00911146" w:rsidRPr="00646A0A">
        <w:t>s</w:t>
      </w:r>
      <w:r w:rsidRPr="00646A0A">
        <w:t xml:space="preserve">ymposium. The </w:t>
      </w:r>
      <w:r w:rsidR="00393D67" w:rsidRPr="00646A0A">
        <w:t>g</w:t>
      </w:r>
      <w:r w:rsidRPr="00646A0A">
        <w:t xml:space="preserve">uidelines shall assist the host in the planning and preparation for convening, and conduct, </w:t>
      </w:r>
      <w:r w:rsidR="00911146" w:rsidRPr="00646A0A">
        <w:t>c</w:t>
      </w:r>
      <w:r w:rsidRPr="00646A0A">
        <w:t xml:space="preserve">onferences and </w:t>
      </w:r>
      <w:r w:rsidR="00911146" w:rsidRPr="00646A0A">
        <w:t>s</w:t>
      </w:r>
      <w:r w:rsidRPr="00646A0A">
        <w:t>ymposia.</w:t>
      </w:r>
    </w:p>
    <w:p w14:paraId="2724F1A1" w14:textId="133CC0DA" w:rsidR="007150C2" w:rsidRPr="00646A0A" w:rsidRDefault="007150C2" w:rsidP="00C72FF2">
      <w:pPr>
        <w:pStyle w:val="List1"/>
      </w:pPr>
      <w:r w:rsidRPr="00646A0A">
        <w:t xml:space="preserve">The </w:t>
      </w:r>
      <w:r w:rsidR="00393D67" w:rsidRPr="00646A0A">
        <w:t>g</w:t>
      </w:r>
      <w:r w:rsidRPr="00646A0A">
        <w:t xml:space="preserve">uidelines shall be made available to members considering hosting a </w:t>
      </w:r>
      <w:r w:rsidR="00881503" w:rsidRPr="00646A0A">
        <w:t>c</w:t>
      </w:r>
      <w:r w:rsidRPr="00646A0A">
        <w:t xml:space="preserve">onference or </w:t>
      </w:r>
      <w:r w:rsidR="00881503" w:rsidRPr="00646A0A">
        <w:t>s</w:t>
      </w:r>
      <w:r w:rsidRPr="00646A0A">
        <w:t>ymposium</w:t>
      </w:r>
      <w:r w:rsidR="009B6C75" w:rsidRPr="00646A0A">
        <w:t xml:space="preserve"> and they should to the extent possible act according to these guidelines</w:t>
      </w:r>
      <w:r w:rsidRPr="00646A0A">
        <w:t>.</w:t>
      </w:r>
    </w:p>
    <w:p w14:paraId="6397806A" w14:textId="73E37F5F" w:rsidR="007150C2" w:rsidRPr="00646A0A" w:rsidRDefault="00C72FF2" w:rsidP="007F0024">
      <w:pPr>
        <w:pStyle w:val="Article"/>
        <w:ind w:left="0" w:firstLine="0"/>
      </w:pPr>
      <w:r w:rsidRPr="00646A0A">
        <w:t xml:space="preserve"> </w:t>
      </w:r>
      <w:bookmarkStart w:id="184" w:name="_Toc97296151"/>
      <w:r w:rsidRPr="00646A0A">
        <w:t xml:space="preserve">- </w:t>
      </w:r>
      <w:r w:rsidR="007150C2" w:rsidRPr="00646A0A">
        <w:t>Amendments to the General Regulations</w:t>
      </w:r>
      <w:bookmarkEnd w:id="184"/>
    </w:p>
    <w:p w14:paraId="441C918C" w14:textId="461AAE98" w:rsidR="007150C2" w:rsidRPr="00646A0A" w:rsidRDefault="007150C2" w:rsidP="007150C2">
      <w:pPr>
        <w:pStyle w:val="Corpsdetexte"/>
      </w:pPr>
      <w:r w:rsidRPr="00646A0A">
        <w:t xml:space="preserve">These General Regulations may be amended by </w:t>
      </w:r>
      <w:r w:rsidR="0040429D" w:rsidRPr="00646A0A">
        <w:t xml:space="preserve">the </w:t>
      </w:r>
      <w:r w:rsidRPr="00646A0A">
        <w:t>Council.</w:t>
      </w:r>
    </w:p>
    <w:p w14:paraId="128EDBE6" w14:textId="1E0C679E" w:rsidR="00FC7D2F" w:rsidRPr="00646A0A" w:rsidRDefault="007150C2" w:rsidP="00911311">
      <w:pPr>
        <w:pStyle w:val="Corpsdetexte"/>
      </w:pPr>
      <w:r w:rsidRPr="00646A0A">
        <w:t xml:space="preserve">Any National member </w:t>
      </w:r>
      <w:r w:rsidR="009B6C75" w:rsidRPr="00646A0A">
        <w:t xml:space="preserve">or the Secretary-General </w:t>
      </w:r>
      <w:r w:rsidRPr="00646A0A">
        <w:t>may propose an amendment to these General Regulations</w:t>
      </w:r>
      <w:r w:rsidR="009B6C75" w:rsidRPr="00646A0A">
        <w:t>. T</w:t>
      </w:r>
      <w:r w:rsidRPr="00646A0A">
        <w:t>he Secretary-General</w:t>
      </w:r>
      <w:r w:rsidR="009B6C75" w:rsidRPr="00646A0A">
        <w:t xml:space="preserve"> </w:t>
      </w:r>
      <w:r w:rsidRPr="00646A0A">
        <w:t xml:space="preserve">shall </w:t>
      </w:r>
      <w:r w:rsidR="009B6C75" w:rsidRPr="00646A0A">
        <w:t xml:space="preserve">after consultation with the Legal Advisory Panel </w:t>
      </w:r>
      <w:r w:rsidRPr="00646A0A">
        <w:t>transmit the proposed amendments to the Council for approval.</w:t>
      </w:r>
    </w:p>
    <w:p w14:paraId="5529076A" w14:textId="77777777" w:rsidR="007F0024" w:rsidRPr="00646A0A" w:rsidRDefault="007F0024">
      <w:pPr>
        <w:spacing w:after="200" w:line="276" w:lineRule="auto"/>
        <w:rPr>
          <w:rFonts w:asciiTheme="majorHAnsi" w:eastAsia="Times New Roman" w:hAnsiTheme="majorHAnsi" w:cs="Times New Roman"/>
          <w:b/>
          <w:i/>
          <w:caps/>
          <w:snapToGrid w:val="0"/>
          <w:color w:val="407EC9"/>
          <w:sz w:val="28"/>
          <w:szCs w:val="24"/>
          <w:u w:val="single"/>
          <w:lang w:eastAsia="en-GB"/>
        </w:rPr>
      </w:pPr>
      <w:bookmarkStart w:id="185" w:name="_Ref457817371"/>
      <w:r w:rsidRPr="00646A0A">
        <w:br w:type="page"/>
      </w:r>
    </w:p>
    <w:p w14:paraId="05377A5C" w14:textId="6F28379E" w:rsidR="00FC7D2F" w:rsidRPr="00646A0A" w:rsidRDefault="00FC7D2F" w:rsidP="00E03057">
      <w:pPr>
        <w:pStyle w:val="Annex"/>
      </w:pPr>
      <w:bookmarkStart w:id="186" w:name="_Toc84434578"/>
      <w:bookmarkStart w:id="187" w:name="_Toc97296152"/>
      <w:r w:rsidRPr="00646A0A">
        <w:lastRenderedPageBreak/>
        <w:t>MEMBERSHIP RIGHTS AND BENEFITS</w:t>
      </w:r>
      <w:bookmarkEnd w:id="185"/>
      <w:bookmarkEnd w:id="186"/>
      <w:bookmarkEnd w:id="187"/>
    </w:p>
    <w:tbl>
      <w:tblPr>
        <w:tblStyle w:val="Grilledutableau"/>
        <w:tblW w:w="0" w:type="auto"/>
        <w:tblLook w:val="04A0" w:firstRow="1" w:lastRow="0" w:firstColumn="1" w:lastColumn="0" w:noHBand="0" w:noVBand="1"/>
      </w:tblPr>
      <w:tblGrid>
        <w:gridCol w:w="3783"/>
        <w:gridCol w:w="1891"/>
        <w:gridCol w:w="1935"/>
        <w:gridCol w:w="2020"/>
      </w:tblGrid>
      <w:tr w:rsidR="00FC7D2F" w:rsidRPr="00646A0A" w14:paraId="2C5D832F" w14:textId="77777777" w:rsidTr="00C05AC4">
        <w:tc>
          <w:tcPr>
            <w:tcW w:w="0" w:type="auto"/>
            <w:vAlign w:val="center"/>
          </w:tcPr>
          <w:p w14:paraId="3AA9017E" w14:textId="77777777" w:rsidR="00FC7D2F" w:rsidRPr="00646A0A" w:rsidRDefault="00FC7D2F" w:rsidP="00FC7D2F">
            <w:pPr>
              <w:pStyle w:val="Tableheading"/>
              <w:rPr>
                <w:color w:val="000000" w:themeColor="text1"/>
              </w:rPr>
            </w:pPr>
            <w:r w:rsidRPr="00646A0A">
              <w:rPr>
                <w:color w:val="000000" w:themeColor="text1"/>
              </w:rPr>
              <w:t>RIGHTS</w:t>
            </w:r>
          </w:p>
        </w:tc>
        <w:tc>
          <w:tcPr>
            <w:tcW w:w="0" w:type="auto"/>
            <w:tcBorders>
              <w:bottom w:val="single" w:sz="4" w:space="0" w:color="auto"/>
            </w:tcBorders>
          </w:tcPr>
          <w:p w14:paraId="00AB0450" w14:textId="77777777" w:rsidR="00FC7D2F" w:rsidRPr="00646A0A" w:rsidRDefault="00FC7D2F" w:rsidP="00A4584E">
            <w:pPr>
              <w:pStyle w:val="Tableheading"/>
              <w:jc w:val="center"/>
              <w:rPr>
                <w:color w:val="000000" w:themeColor="text1"/>
              </w:rPr>
            </w:pPr>
            <w:r w:rsidRPr="00646A0A">
              <w:rPr>
                <w:color w:val="000000" w:themeColor="text1"/>
              </w:rPr>
              <w:t>NATIONAL MEMBERS</w:t>
            </w:r>
          </w:p>
        </w:tc>
        <w:tc>
          <w:tcPr>
            <w:tcW w:w="0" w:type="auto"/>
          </w:tcPr>
          <w:p w14:paraId="3BD113C1" w14:textId="77777777" w:rsidR="00FC7D2F" w:rsidRPr="00646A0A" w:rsidRDefault="00FC7D2F" w:rsidP="00A4584E">
            <w:pPr>
              <w:pStyle w:val="Tableheading"/>
              <w:jc w:val="center"/>
              <w:rPr>
                <w:color w:val="000000" w:themeColor="text1"/>
              </w:rPr>
            </w:pPr>
            <w:r w:rsidRPr="00646A0A">
              <w:rPr>
                <w:color w:val="000000" w:themeColor="text1"/>
              </w:rPr>
              <w:t>ASSOCIATE MEMBERS</w:t>
            </w:r>
          </w:p>
        </w:tc>
        <w:tc>
          <w:tcPr>
            <w:tcW w:w="0" w:type="auto"/>
          </w:tcPr>
          <w:p w14:paraId="5EEFB0C6" w14:textId="77777777" w:rsidR="00FC7D2F" w:rsidRPr="00646A0A" w:rsidRDefault="00FC7D2F" w:rsidP="00A4584E">
            <w:pPr>
              <w:pStyle w:val="Tableheading"/>
              <w:jc w:val="center"/>
              <w:rPr>
                <w:color w:val="000000" w:themeColor="text1"/>
              </w:rPr>
            </w:pPr>
            <w:r w:rsidRPr="00646A0A">
              <w:rPr>
                <w:color w:val="000000" w:themeColor="text1"/>
              </w:rPr>
              <w:t>INDUSTRIAL MEMBERS</w:t>
            </w:r>
          </w:p>
        </w:tc>
      </w:tr>
      <w:tr w:rsidR="00FC7D2F" w:rsidRPr="00646A0A" w14:paraId="42C85082" w14:textId="77777777" w:rsidTr="00C05AC4">
        <w:tc>
          <w:tcPr>
            <w:tcW w:w="0" w:type="auto"/>
          </w:tcPr>
          <w:p w14:paraId="1A7E6117" w14:textId="3D31D640" w:rsidR="00FC7D2F" w:rsidRPr="00646A0A" w:rsidRDefault="00FC7D2F">
            <w:pPr>
              <w:pStyle w:val="Tabletext"/>
            </w:pPr>
            <w:r w:rsidRPr="00646A0A">
              <w:t>Vote at General Assembly</w:t>
            </w:r>
          </w:p>
        </w:tc>
        <w:tc>
          <w:tcPr>
            <w:tcW w:w="0" w:type="auto"/>
            <w:shd w:val="clear" w:color="auto" w:fill="79FFF9" w:themeFill="accent3" w:themeFillTint="66"/>
            <w:vAlign w:val="center"/>
          </w:tcPr>
          <w:p w14:paraId="7D5F7FFA"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53BD84B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289A4EA8" w14:textId="77777777" w:rsidR="00FC7D2F" w:rsidRPr="00646A0A" w:rsidRDefault="00FC7D2F" w:rsidP="00FC7D2F">
            <w:pPr>
              <w:pStyle w:val="Tabletext"/>
              <w:jc w:val="center"/>
            </w:pPr>
            <w:r w:rsidRPr="00646A0A">
              <w:t>No</w:t>
            </w:r>
          </w:p>
        </w:tc>
      </w:tr>
      <w:tr w:rsidR="00FC7D2F" w:rsidRPr="00646A0A" w14:paraId="69B693E4" w14:textId="77777777" w:rsidTr="00C05AC4">
        <w:tc>
          <w:tcPr>
            <w:tcW w:w="0" w:type="auto"/>
          </w:tcPr>
          <w:p w14:paraId="19C55E06" w14:textId="3BF53768" w:rsidR="00FC7D2F" w:rsidRPr="00646A0A" w:rsidRDefault="00FC7D2F">
            <w:pPr>
              <w:pStyle w:val="Tabletext"/>
            </w:pPr>
            <w:r w:rsidRPr="00646A0A">
              <w:t>Attend General Assembly</w:t>
            </w:r>
          </w:p>
        </w:tc>
        <w:tc>
          <w:tcPr>
            <w:tcW w:w="0" w:type="auto"/>
            <w:shd w:val="clear" w:color="auto" w:fill="79FFF9" w:themeFill="accent3" w:themeFillTint="66"/>
            <w:vAlign w:val="center"/>
          </w:tcPr>
          <w:p w14:paraId="43B4DB0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C42928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70FB09DF" w14:textId="77777777" w:rsidR="00FC7D2F" w:rsidRPr="00646A0A" w:rsidRDefault="00FC7D2F" w:rsidP="00FC7D2F">
            <w:pPr>
              <w:pStyle w:val="Tabletext"/>
              <w:jc w:val="center"/>
            </w:pPr>
            <w:r w:rsidRPr="00646A0A">
              <w:t>Yes</w:t>
            </w:r>
          </w:p>
        </w:tc>
      </w:tr>
      <w:tr w:rsidR="00FC7D2F" w:rsidRPr="00646A0A" w14:paraId="40EC6887" w14:textId="77777777" w:rsidTr="00C05AC4">
        <w:tc>
          <w:tcPr>
            <w:tcW w:w="0" w:type="auto"/>
          </w:tcPr>
          <w:p w14:paraId="1C54709D" w14:textId="495B68AC" w:rsidR="00FC7D2F" w:rsidRPr="00646A0A" w:rsidRDefault="00FC7D2F">
            <w:pPr>
              <w:pStyle w:val="Tabletext"/>
            </w:pPr>
            <w:r w:rsidRPr="00646A0A">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0156A1EC"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738E9B65" w14:textId="77777777" w:rsidR="00FC7D2F" w:rsidRPr="00646A0A" w:rsidRDefault="00FC7D2F" w:rsidP="00FC7D2F">
            <w:pPr>
              <w:pStyle w:val="Tabletext"/>
              <w:jc w:val="center"/>
            </w:pPr>
            <w:r w:rsidRPr="00646A0A">
              <w:t>No</w:t>
            </w:r>
          </w:p>
        </w:tc>
      </w:tr>
      <w:tr w:rsidR="00FC7D2F" w:rsidRPr="00646A0A" w14:paraId="4D615566" w14:textId="77777777" w:rsidTr="00C05AC4">
        <w:tc>
          <w:tcPr>
            <w:tcW w:w="0" w:type="auto"/>
          </w:tcPr>
          <w:p w14:paraId="4872EB91" w14:textId="1CBF26D8" w:rsidR="00FC7D2F" w:rsidRPr="00646A0A" w:rsidRDefault="00FC7D2F">
            <w:pPr>
              <w:pStyle w:val="Tabletext"/>
            </w:pPr>
            <w:r w:rsidRPr="00646A0A">
              <w:t xml:space="preserve">Participate in </w:t>
            </w:r>
            <w:r w:rsidR="00C8142D">
              <w:t>c</w:t>
            </w:r>
            <w:r w:rsidRPr="00646A0A">
              <w:t>ommittee meetings</w:t>
            </w:r>
          </w:p>
        </w:tc>
        <w:tc>
          <w:tcPr>
            <w:tcW w:w="0" w:type="auto"/>
            <w:shd w:val="clear" w:color="auto" w:fill="79FFF9" w:themeFill="accent3" w:themeFillTint="66"/>
            <w:vAlign w:val="center"/>
          </w:tcPr>
          <w:p w14:paraId="7BC4026C"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9DE6E4"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AF83D5" w14:textId="77777777" w:rsidR="00FC7D2F" w:rsidRPr="00646A0A" w:rsidRDefault="00FC7D2F" w:rsidP="00FC7D2F">
            <w:pPr>
              <w:pStyle w:val="Tabletext"/>
              <w:jc w:val="center"/>
            </w:pPr>
            <w:r w:rsidRPr="00646A0A">
              <w:t>Yes</w:t>
            </w:r>
          </w:p>
        </w:tc>
      </w:tr>
      <w:tr w:rsidR="00FC7D2F" w:rsidRPr="00646A0A" w14:paraId="29EDAC5D" w14:textId="77777777" w:rsidTr="00C05AC4">
        <w:tc>
          <w:tcPr>
            <w:tcW w:w="0" w:type="auto"/>
          </w:tcPr>
          <w:p w14:paraId="2A160DC9" w14:textId="2AE673EA" w:rsidR="00FC7D2F" w:rsidRPr="00646A0A" w:rsidRDefault="00FC7D2F">
            <w:pPr>
              <w:pStyle w:val="Tabletext"/>
            </w:pPr>
            <w:r w:rsidRPr="00646A0A">
              <w:t xml:space="preserve">Participate in </w:t>
            </w:r>
            <w:r w:rsidR="0040429D" w:rsidRPr="00646A0A">
              <w:t>w</w:t>
            </w:r>
            <w:r w:rsidRPr="00646A0A">
              <w:t>orkshops/</w:t>
            </w:r>
            <w:r w:rsidR="0040429D" w:rsidRPr="00646A0A">
              <w:t>s</w:t>
            </w:r>
            <w:r w:rsidRPr="00646A0A">
              <w:t>eminars</w:t>
            </w:r>
          </w:p>
        </w:tc>
        <w:tc>
          <w:tcPr>
            <w:tcW w:w="0" w:type="auto"/>
            <w:shd w:val="clear" w:color="auto" w:fill="79FFF9" w:themeFill="accent3" w:themeFillTint="66"/>
            <w:vAlign w:val="center"/>
          </w:tcPr>
          <w:p w14:paraId="2B1BA8C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5F27463E"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0BE91D8" w14:textId="77777777" w:rsidR="00FC7D2F" w:rsidRPr="00646A0A" w:rsidRDefault="00FC7D2F" w:rsidP="00FC7D2F">
            <w:pPr>
              <w:pStyle w:val="Tabletext"/>
              <w:jc w:val="center"/>
            </w:pPr>
            <w:r w:rsidRPr="00646A0A">
              <w:t>Yes</w:t>
            </w:r>
          </w:p>
        </w:tc>
      </w:tr>
      <w:tr w:rsidR="00FC7D2F" w:rsidRPr="00646A0A" w14:paraId="185CB97C" w14:textId="77777777" w:rsidTr="00C05AC4">
        <w:tc>
          <w:tcPr>
            <w:tcW w:w="0" w:type="auto"/>
          </w:tcPr>
          <w:p w14:paraId="1DFA3BAA" w14:textId="3590F027" w:rsidR="00FC7D2F" w:rsidRPr="00646A0A" w:rsidRDefault="00FC7D2F">
            <w:pPr>
              <w:pStyle w:val="Tabletext"/>
            </w:pPr>
            <w:r w:rsidRPr="00646A0A">
              <w:t xml:space="preserve">Participate in </w:t>
            </w:r>
            <w:r w:rsidR="00C8142D">
              <w:t>c</w:t>
            </w:r>
            <w:r w:rsidRPr="00646A0A">
              <w:t>onferences</w:t>
            </w:r>
          </w:p>
        </w:tc>
        <w:tc>
          <w:tcPr>
            <w:tcW w:w="0" w:type="auto"/>
            <w:shd w:val="clear" w:color="auto" w:fill="79FFF9" w:themeFill="accent3" w:themeFillTint="66"/>
            <w:vAlign w:val="center"/>
          </w:tcPr>
          <w:p w14:paraId="23CF9980"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6E409030"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3DE86AF9" w14:textId="77777777" w:rsidR="00FC7D2F" w:rsidRPr="00646A0A" w:rsidRDefault="00FC7D2F" w:rsidP="00FC7D2F">
            <w:pPr>
              <w:pStyle w:val="Tabletext"/>
              <w:jc w:val="center"/>
            </w:pPr>
            <w:r w:rsidRPr="00646A0A">
              <w:t>Yes</w:t>
            </w:r>
          </w:p>
        </w:tc>
      </w:tr>
      <w:tr w:rsidR="00FC7D2F" w:rsidRPr="00646A0A" w14:paraId="27A546E6" w14:textId="77777777" w:rsidTr="00C05AC4">
        <w:tc>
          <w:tcPr>
            <w:tcW w:w="0" w:type="auto"/>
          </w:tcPr>
          <w:p w14:paraId="38449A85" w14:textId="77777777" w:rsidR="00FC7D2F" w:rsidRPr="00646A0A" w:rsidRDefault="00FC7D2F" w:rsidP="00FC7D2F">
            <w:pPr>
              <w:pStyle w:val="Tabletext"/>
            </w:pPr>
            <w:r w:rsidRPr="00646A0A">
              <w:t>Take part in industrial exhibitions</w:t>
            </w:r>
          </w:p>
        </w:tc>
        <w:tc>
          <w:tcPr>
            <w:tcW w:w="0" w:type="auto"/>
            <w:tcBorders>
              <w:bottom w:val="single" w:sz="4" w:space="0" w:color="auto"/>
            </w:tcBorders>
            <w:vAlign w:val="center"/>
          </w:tcPr>
          <w:p w14:paraId="3AE8BD4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0DB31CC6"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2B639DB1" w14:textId="3F1B84C7" w:rsidR="00FC7D2F" w:rsidRPr="00646A0A" w:rsidRDefault="00FC7D2F" w:rsidP="00645929">
            <w:pPr>
              <w:pStyle w:val="Tabletext"/>
              <w:jc w:val="center"/>
              <w:rPr>
                <w:i/>
              </w:rPr>
            </w:pPr>
            <w:r w:rsidRPr="00646A0A">
              <w:t>Yes</w:t>
            </w:r>
          </w:p>
        </w:tc>
      </w:tr>
      <w:tr w:rsidR="00FC7D2F" w:rsidRPr="00646A0A" w14:paraId="669F4B16" w14:textId="77777777" w:rsidTr="00911311">
        <w:tc>
          <w:tcPr>
            <w:tcW w:w="0" w:type="auto"/>
          </w:tcPr>
          <w:p w14:paraId="0A9DB6DB" w14:textId="3B3F6D73" w:rsidR="00FC7D2F" w:rsidRPr="00646A0A" w:rsidRDefault="00FC7D2F">
            <w:pPr>
              <w:pStyle w:val="Tabletext"/>
            </w:pPr>
            <w:r w:rsidRPr="00646A0A">
              <w:t>Sponsor social events</w:t>
            </w:r>
          </w:p>
        </w:tc>
        <w:tc>
          <w:tcPr>
            <w:tcW w:w="0" w:type="auto"/>
            <w:shd w:val="clear" w:color="auto" w:fill="36FFF6" w:themeFill="accent3" w:themeFillTint="99"/>
            <w:vAlign w:val="center"/>
          </w:tcPr>
          <w:p w14:paraId="5F7CA61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BFD3CA3"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D0C2975" w14:textId="77777777" w:rsidR="00FC7D2F" w:rsidRPr="00646A0A" w:rsidRDefault="00FC7D2F" w:rsidP="00FC7D2F">
            <w:pPr>
              <w:pStyle w:val="Tabletext"/>
              <w:jc w:val="center"/>
            </w:pPr>
            <w:r w:rsidRPr="00646A0A">
              <w:t>Yes</w:t>
            </w:r>
          </w:p>
        </w:tc>
      </w:tr>
      <w:tr w:rsidR="00FC7D2F" w:rsidRPr="00646A0A" w14:paraId="6F6FDB6C" w14:textId="77777777" w:rsidTr="00C05AC4">
        <w:tc>
          <w:tcPr>
            <w:tcW w:w="0" w:type="auto"/>
          </w:tcPr>
          <w:p w14:paraId="16EBE6C8" w14:textId="0B56A3AE" w:rsidR="00FC7D2F" w:rsidRPr="00646A0A" w:rsidRDefault="00FC7D2F" w:rsidP="00FC7D2F">
            <w:pPr>
              <w:pStyle w:val="Tabletext"/>
            </w:pPr>
            <w:r w:rsidRPr="00646A0A">
              <w:t>Advertise in the IALA Bulletin</w:t>
            </w:r>
          </w:p>
        </w:tc>
        <w:tc>
          <w:tcPr>
            <w:tcW w:w="0" w:type="auto"/>
            <w:tcBorders>
              <w:bottom w:val="single" w:sz="4" w:space="0" w:color="auto"/>
            </w:tcBorders>
            <w:vAlign w:val="center"/>
          </w:tcPr>
          <w:p w14:paraId="73014AEA"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13A3DF0F"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10B0F33B" w14:textId="77777777" w:rsidR="00FC7D2F" w:rsidRPr="00646A0A" w:rsidRDefault="00FC7D2F" w:rsidP="00FC7D2F">
            <w:pPr>
              <w:pStyle w:val="Tabletext"/>
              <w:jc w:val="center"/>
            </w:pPr>
            <w:r w:rsidRPr="00646A0A">
              <w:t>Yes</w:t>
            </w:r>
          </w:p>
        </w:tc>
      </w:tr>
      <w:tr w:rsidR="00FC7D2F" w:rsidRPr="00646A0A" w14:paraId="696DE71B" w14:textId="77777777" w:rsidTr="00C05AC4">
        <w:tc>
          <w:tcPr>
            <w:tcW w:w="0" w:type="auto"/>
          </w:tcPr>
          <w:p w14:paraId="3141B8E5" w14:textId="77777777" w:rsidR="00FC7D2F" w:rsidRPr="00646A0A" w:rsidRDefault="00FC7D2F" w:rsidP="00FC7D2F">
            <w:pPr>
              <w:pStyle w:val="Tabletext"/>
            </w:pPr>
            <w:r w:rsidRPr="00646A0A">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714406C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59C4AEAC" w14:textId="77777777" w:rsidR="00FC7D2F" w:rsidRPr="00646A0A" w:rsidRDefault="00FC7D2F" w:rsidP="00FC7D2F">
            <w:pPr>
              <w:pStyle w:val="Tabletext"/>
              <w:jc w:val="center"/>
            </w:pPr>
            <w:r w:rsidRPr="00646A0A">
              <w:t>Yes</w:t>
            </w:r>
          </w:p>
        </w:tc>
      </w:tr>
      <w:tr w:rsidR="00FC7D2F" w:rsidRPr="00646A0A" w14:paraId="3A54DEE3" w14:textId="77777777" w:rsidTr="00C05AC4">
        <w:tc>
          <w:tcPr>
            <w:tcW w:w="0" w:type="auto"/>
          </w:tcPr>
          <w:p w14:paraId="3847E2DB" w14:textId="15D207F4" w:rsidR="00FC7D2F" w:rsidRPr="00646A0A" w:rsidRDefault="00FC7D2F">
            <w:pPr>
              <w:pStyle w:val="Tabletext"/>
            </w:pPr>
            <w:r w:rsidRPr="00646A0A">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1F270A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6CD8201D" w14:textId="77777777" w:rsidR="00FC7D2F" w:rsidRPr="00646A0A" w:rsidRDefault="00FC7D2F" w:rsidP="00FC7D2F">
            <w:pPr>
              <w:pStyle w:val="Tabletext"/>
              <w:jc w:val="center"/>
              <w:rPr>
                <w:i/>
              </w:rPr>
            </w:pPr>
            <w:r w:rsidRPr="00646A0A">
              <w:t>Yes</w:t>
            </w:r>
          </w:p>
        </w:tc>
      </w:tr>
      <w:tr w:rsidR="00FC7D2F" w:rsidRPr="00646A0A" w14:paraId="4D988BFE" w14:textId="77777777" w:rsidTr="00C05AC4">
        <w:tc>
          <w:tcPr>
            <w:tcW w:w="0" w:type="auto"/>
          </w:tcPr>
          <w:p w14:paraId="64F78919" w14:textId="1459D951" w:rsidR="00FC7D2F" w:rsidRPr="00646A0A" w:rsidRDefault="00FC7D2F">
            <w:pPr>
              <w:pStyle w:val="Tabletext"/>
            </w:pPr>
            <w:r w:rsidRPr="00646A0A">
              <w:t xml:space="preserve">Access restricted area of the </w:t>
            </w:r>
            <w:r w:rsidR="00C8142D">
              <w:t>w</w:t>
            </w:r>
            <w:r w:rsidRPr="00646A0A">
              <w:t>ebsite</w:t>
            </w:r>
          </w:p>
        </w:tc>
        <w:tc>
          <w:tcPr>
            <w:tcW w:w="0" w:type="auto"/>
            <w:shd w:val="clear" w:color="auto" w:fill="79FFF9" w:themeFill="accent3" w:themeFillTint="66"/>
            <w:vAlign w:val="center"/>
          </w:tcPr>
          <w:p w14:paraId="07536DBC"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26A57D1F"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35BDCE1A" w14:textId="77777777" w:rsidR="00FC7D2F" w:rsidRPr="00646A0A" w:rsidRDefault="00FC7D2F" w:rsidP="00FC7D2F">
            <w:pPr>
              <w:pStyle w:val="Tabletext"/>
              <w:jc w:val="center"/>
            </w:pPr>
            <w:r w:rsidRPr="00646A0A">
              <w:t>Yes</w:t>
            </w:r>
          </w:p>
        </w:tc>
      </w:tr>
    </w:tbl>
    <w:p w14:paraId="0D96B144" w14:textId="77777777" w:rsidR="00FC7D2F" w:rsidRPr="00646A0A" w:rsidRDefault="00FC7D2F" w:rsidP="00C425F1">
      <w:pPr>
        <w:pStyle w:val="Corpsdetexte"/>
      </w:pPr>
    </w:p>
    <w:p w14:paraId="691B45B5" w14:textId="6FDD1C84" w:rsidR="00FC7D2F" w:rsidRPr="00646A0A" w:rsidRDefault="00FC7D2F">
      <w:pPr>
        <w:spacing w:after="200" w:line="276" w:lineRule="auto"/>
        <w:rPr>
          <w:sz w:val="22"/>
        </w:rPr>
      </w:pPr>
      <w:r w:rsidRPr="00646A0A">
        <w:br w:type="page"/>
      </w:r>
    </w:p>
    <w:p w14:paraId="109BE9E5" w14:textId="633E8671" w:rsidR="00FC7D2F" w:rsidRPr="00646A0A" w:rsidRDefault="00D44FCE" w:rsidP="00D13C89">
      <w:pPr>
        <w:pStyle w:val="Annex"/>
      </w:pPr>
      <w:bookmarkStart w:id="188" w:name="_Toc84434579"/>
      <w:bookmarkStart w:id="189" w:name="_Toc97296153"/>
      <w:r w:rsidRPr="00646A0A">
        <w:rPr>
          <w:caps w:val="0"/>
        </w:rPr>
        <w:lastRenderedPageBreak/>
        <w:t>TERMS OF REFERENCE –</w:t>
      </w:r>
      <w:r w:rsidR="00724864" w:rsidRPr="00646A0A">
        <w:rPr>
          <w:caps w:val="0"/>
        </w:rPr>
        <w:t xml:space="preserve"> </w:t>
      </w:r>
      <w:r w:rsidRPr="00646A0A">
        <w:rPr>
          <w:caps w:val="0"/>
        </w:rPr>
        <w:t>STRATEGY</w:t>
      </w:r>
      <w:r w:rsidR="002333C7" w:rsidRPr="00646A0A">
        <w:rPr>
          <w:caps w:val="0"/>
        </w:rPr>
        <w:t xml:space="preserve"> DRAFTING</w:t>
      </w:r>
      <w:r w:rsidRPr="00646A0A">
        <w:rPr>
          <w:caps w:val="0"/>
        </w:rPr>
        <w:t xml:space="preserve"> GROUP</w:t>
      </w:r>
      <w:bookmarkEnd w:id="188"/>
      <w:bookmarkEnd w:id="189"/>
    </w:p>
    <w:p w14:paraId="2A45986E" w14:textId="281B968F" w:rsidR="00D13C89" w:rsidRPr="00646A0A" w:rsidRDefault="00D13C89" w:rsidP="0028493C">
      <w:pPr>
        <w:pStyle w:val="AnnexBHead1"/>
      </w:pPr>
      <w:r w:rsidRPr="00646A0A">
        <w:t>Strategic Vision</w:t>
      </w:r>
    </w:p>
    <w:p w14:paraId="7E1DE015" w14:textId="77777777" w:rsidR="00D13C89" w:rsidRPr="00646A0A" w:rsidRDefault="00D13C89" w:rsidP="006E2AF6">
      <w:pPr>
        <w:pStyle w:val="Heading1separatationline"/>
      </w:pPr>
    </w:p>
    <w:p w14:paraId="46C9E01D" w14:textId="5DD87F20" w:rsidR="00D13C89" w:rsidRPr="00646A0A" w:rsidRDefault="00D13C89" w:rsidP="00D13C89">
      <w:pPr>
        <w:pStyle w:val="Corpsdetexte"/>
      </w:pPr>
      <w:r w:rsidRPr="00646A0A">
        <w:t xml:space="preserve">The </w:t>
      </w:r>
      <w:r w:rsidR="002333C7" w:rsidRPr="00646A0A">
        <w:t xml:space="preserve">General Assembly </w:t>
      </w:r>
      <w:r w:rsidR="00AA5A49" w:rsidRPr="00646A0A">
        <w:t xml:space="preserve">adopts </w:t>
      </w:r>
      <w:r w:rsidRPr="00646A0A">
        <w:t xml:space="preserve">a Strategic Vision for IALA at </w:t>
      </w:r>
      <w:r w:rsidR="003164FD" w:rsidRPr="00646A0A">
        <w:t>each ordinary session of the General Assembly.</w:t>
      </w:r>
      <w:r w:rsidR="0042072D" w:rsidRPr="00646A0A">
        <w:t xml:space="preserve"> </w:t>
      </w:r>
      <w:r w:rsidRPr="00646A0A">
        <w:t>This Strategic Vision include</w:t>
      </w:r>
      <w:r w:rsidR="002333C7" w:rsidRPr="00646A0A">
        <w:t>s</w:t>
      </w:r>
      <w:r w:rsidRPr="00646A0A">
        <w:t xml:space="preserve"> </w:t>
      </w:r>
      <w:r w:rsidR="0043236F" w:rsidRPr="00646A0A">
        <w:t>g</w:t>
      </w:r>
      <w:r w:rsidRPr="00646A0A">
        <w:t>oals</w:t>
      </w:r>
      <w:r w:rsidR="003164FD" w:rsidRPr="00646A0A">
        <w:t xml:space="preserve"> and</w:t>
      </w:r>
      <w:r w:rsidR="00E0190D" w:rsidRPr="00646A0A">
        <w:t xml:space="preserve"> a set of </w:t>
      </w:r>
      <w:r w:rsidR="0043236F" w:rsidRPr="00646A0A">
        <w:t>s</w:t>
      </w:r>
      <w:r w:rsidR="00E0190D" w:rsidRPr="00646A0A">
        <w:t>trategies</w:t>
      </w:r>
      <w:r w:rsidRPr="00646A0A">
        <w:t xml:space="preserve"> and </w:t>
      </w:r>
      <w:r w:rsidR="0043236F" w:rsidRPr="00646A0A">
        <w:t>p</w:t>
      </w:r>
      <w:r w:rsidRPr="00646A0A">
        <w:t>riorities for the four-year work period.</w:t>
      </w:r>
    </w:p>
    <w:p w14:paraId="2BAE3CC0" w14:textId="08A51668" w:rsidR="00D13C89" w:rsidRPr="00646A0A" w:rsidRDefault="00D13C89" w:rsidP="00D44FCE">
      <w:pPr>
        <w:pStyle w:val="AnnexBHead1"/>
      </w:pPr>
      <w:r w:rsidRPr="00646A0A">
        <w:t>Objectives</w:t>
      </w:r>
    </w:p>
    <w:p w14:paraId="405948FB" w14:textId="77777777" w:rsidR="00D13C89" w:rsidRPr="00646A0A" w:rsidRDefault="00D13C89" w:rsidP="006E2AF6">
      <w:pPr>
        <w:pStyle w:val="Heading1separatationline"/>
      </w:pPr>
    </w:p>
    <w:p w14:paraId="1019D7A4" w14:textId="012BC5BB" w:rsidR="00D13C89" w:rsidRPr="00646A0A" w:rsidRDefault="00D13C89" w:rsidP="00D13C89">
      <w:pPr>
        <w:pStyle w:val="Corpsdetexte"/>
      </w:pPr>
      <w:r w:rsidRPr="00646A0A">
        <w:t xml:space="preserve">The Strategy </w:t>
      </w:r>
      <w:r w:rsidR="002333C7" w:rsidRPr="00646A0A">
        <w:t xml:space="preserve">Drafting </w:t>
      </w:r>
      <w:r w:rsidRPr="00646A0A">
        <w:t>Group should provide high-level advice to the Council in the following areas</w:t>
      </w:r>
      <w:r w:rsidR="0059713F" w:rsidRPr="00646A0A">
        <w:t>:</w:t>
      </w:r>
    </w:p>
    <w:p w14:paraId="4A725F48" w14:textId="30DB035B" w:rsidR="00D13C89" w:rsidRPr="00646A0A" w:rsidRDefault="00D13C89" w:rsidP="00E03073">
      <w:pPr>
        <w:pStyle w:val="List1"/>
        <w:numPr>
          <w:ilvl w:val="0"/>
          <w:numId w:val="49"/>
        </w:numPr>
      </w:pPr>
      <w:r w:rsidRPr="00646A0A">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6A0A" w:rsidRDefault="00D13C89" w:rsidP="00D13C89">
      <w:pPr>
        <w:pStyle w:val="List1"/>
      </w:pPr>
      <w:r w:rsidRPr="00646A0A">
        <w:t>Review of the Strategic Vision as a result of these developments and propose adjustments if needed.</w:t>
      </w:r>
    </w:p>
    <w:p w14:paraId="26867E60" w14:textId="221ABD2E" w:rsidR="00D13C89" w:rsidRPr="00646A0A" w:rsidRDefault="00D13C89" w:rsidP="00D44FCE">
      <w:pPr>
        <w:pStyle w:val="AnnexBHead1"/>
      </w:pPr>
      <w:r w:rsidRPr="00646A0A">
        <w:t>Composition</w:t>
      </w:r>
    </w:p>
    <w:p w14:paraId="76D8648D" w14:textId="77777777" w:rsidR="00D13C89" w:rsidRPr="00646A0A" w:rsidRDefault="00D13C89" w:rsidP="006E2AF6">
      <w:pPr>
        <w:pStyle w:val="Heading1separatationline"/>
      </w:pPr>
    </w:p>
    <w:p w14:paraId="05FF586E" w14:textId="42E52AD5" w:rsidR="00D13C89" w:rsidRPr="00646A0A" w:rsidRDefault="00D13C89" w:rsidP="00D13C89">
      <w:pPr>
        <w:pStyle w:val="Corpsdetexte"/>
      </w:pPr>
      <w:r w:rsidRPr="00646A0A">
        <w:t xml:space="preserve">The Strategy </w:t>
      </w:r>
      <w:r w:rsidR="00A75754" w:rsidRPr="00646A0A">
        <w:t xml:space="preserve">Drafting </w:t>
      </w:r>
      <w:r w:rsidRPr="00646A0A">
        <w:t xml:space="preserve">Group will function under the direction of a Chair and a Vice-Chair appointed by the Council from among its members. </w:t>
      </w:r>
    </w:p>
    <w:p w14:paraId="2D508C67" w14:textId="5591DE1E" w:rsidR="00D13C89" w:rsidRPr="00646A0A" w:rsidRDefault="00D13C89" w:rsidP="00D13C89">
      <w:pPr>
        <w:pStyle w:val="Corpsdetexte"/>
      </w:pPr>
      <w:r w:rsidRPr="00646A0A">
        <w:t xml:space="preserve">All </w:t>
      </w:r>
      <w:r w:rsidR="00386310">
        <w:t>c</w:t>
      </w:r>
      <w:r w:rsidRPr="00646A0A">
        <w:t xml:space="preserve">ouncillors and/or their representatives may take part in the work of the Strategy </w:t>
      </w:r>
      <w:r w:rsidR="00365F52" w:rsidRPr="00646A0A">
        <w:t xml:space="preserve">Drafting </w:t>
      </w:r>
      <w:r w:rsidRPr="00646A0A">
        <w:t>Group.</w:t>
      </w:r>
    </w:p>
    <w:p w14:paraId="0884EF5B" w14:textId="54586ACC" w:rsidR="00D13C89" w:rsidRPr="00646A0A" w:rsidRDefault="00D13C89" w:rsidP="00D13C89">
      <w:pPr>
        <w:pStyle w:val="Corpsdetexte"/>
      </w:pPr>
      <w:r w:rsidRPr="00646A0A">
        <w:t xml:space="preserve">The Chair may also invite experts and representatives from relevant international organizations to its meetings and may further involve them in achieving the objectives of the Strategy </w:t>
      </w:r>
      <w:r w:rsidR="00365F52" w:rsidRPr="00646A0A">
        <w:t xml:space="preserve">Drafting </w:t>
      </w:r>
      <w:r w:rsidRPr="00646A0A">
        <w:t>Group.</w:t>
      </w:r>
    </w:p>
    <w:p w14:paraId="6EDF28A2" w14:textId="3263681B" w:rsidR="00D13C89" w:rsidRPr="00646A0A" w:rsidRDefault="00D13C89" w:rsidP="00D44FCE">
      <w:pPr>
        <w:pStyle w:val="AnnexBHead1"/>
      </w:pPr>
      <w:r w:rsidRPr="00646A0A">
        <w:t>Deliverables</w:t>
      </w:r>
    </w:p>
    <w:p w14:paraId="2A9DA0FD" w14:textId="77777777" w:rsidR="00D13C89" w:rsidRPr="00646A0A" w:rsidRDefault="00D13C89" w:rsidP="006E2AF6">
      <w:pPr>
        <w:pStyle w:val="Heading1separatationline"/>
      </w:pPr>
    </w:p>
    <w:p w14:paraId="59591096" w14:textId="03B6DBBC"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produce regular written advice to Council in accordance with its </w:t>
      </w:r>
      <w:r w:rsidR="00365F52" w:rsidRPr="00646A0A">
        <w:t>o</w:t>
      </w:r>
      <w:r w:rsidRPr="00646A0A">
        <w:t>bjectives described above, and no less frequently than once per year, normally prior to a Council meeting.</w:t>
      </w:r>
    </w:p>
    <w:p w14:paraId="48DE28E7" w14:textId="35338AB0" w:rsidR="00D13C89" w:rsidRPr="00646A0A" w:rsidRDefault="00D13C89" w:rsidP="00D44FCE">
      <w:pPr>
        <w:pStyle w:val="AnnexBHead1"/>
      </w:pPr>
      <w:r w:rsidRPr="00646A0A">
        <w:t>Procedures</w:t>
      </w:r>
    </w:p>
    <w:p w14:paraId="155C5D94" w14:textId="77777777" w:rsidR="00D13C89" w:rsidRPr="00646A0A" w:rsidRDefault="00D13C89" w:rsidP="006E2AF6">
      <w:pPr>
        <w:pStyle w:val="Heading1separatationline"/>
      </w:pPr>
    </w:p>
    <w:p w14:paraId="062475A2" w14:textId="3FE0C4C8" w:rsidR="00D13C89" w:rsidRPr="00646A0A" w:rsidRDefault="00D13C89" w:rsidP="00D13C89">
      <w:pPr>
        <w:pStyle w:val="Corpsdetexte"/>
      </w:pPr>
      <w:r w:rsidRPr="00646A0A">
        <w:t>The Strategy</w:t>
      </w:r>
      <w:r w:rsidR="00365F52" w:rsidRPr="00646A0A">
        <w:t xml:space="preserve"> Drafting</w:t>
      </w:r>
      <w:r w:rsidRPr="00646A0A">
        <w:t xml:space="preserve"> Group should hold meetings at least once each year</w:t>
      </w:r>
      <w:r w:rsidR="00365F52" w:rsidRPr="00646A0A">
        <w:t>, preferably twice a year before each Council session</w:t>
      </w:r>
      <w:r w:rsidRPr="00646A0A">
        <w:t xml:space="preserve">. </w:t>
      </w:r>
      <w:del w:id="190" w:author="Schneider, Christina" w:date="2022-09-22T09:24:00Z">
        <w:r w:rsidRPr="00646A0A" w:rsidDel="0060420D">
          <w:delText>M</w:delText>
        </w:r>
      </w:del>
      <w:ins w:id="191" w:author="Schneider, Christina" w:date="2022-09-22T09:29:00Z">
        <w:r w:rsidR="0060420D">
          <w:t>M</w:t>
        </w:r>
      </w:ins>
      <w:r w:rsidRPr="00646A0A">
        <w:t xml:space="preserve">eetings </w:t>
      </w:r>
      <w:del w:id="192" w:author="Schneider, Christina" w:date="2022-09-22T09:21:00Z">
        <w:r w:rsidRPr="00646A0A" w:rsidDel="002A202B">
          <w:delText xml:space="preserve">may be in person or by electronic means and </w:delText>
        </w:r>
      </w:del>
      <w:r w:rsidRPr="00646A0A">
        <w:t>may be held more frequently if deemed necessary by the Chair.</w:t>
      </w:r>
    </w:p>
    <w:p w14:paraId="3FC17C9A" w14:textId="0D89324F"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make use of electronic tools (e-mail, correspondence groups, discussion forums, </w:t>
      </w:r>
      <w:del w:id="193" w:author="Schneider, Christina" w:date="2022-09-22T10:35:00Z">
        <w:r w:rsidRPr="00646A0A" w:rsidDel="00BB0699">
          <w:delText>t</w:delText>
        </w:r>
      </w:del>
      <w:del w:id="194" w:author="Schneider, Christina" w:date="2022-09-22T10:34:00Z">
        <w:r w:rsidRPr="00646A0A" w:rsidDel="00BB0699">
          <w:delText>eleconferences/computer conferences</w:delText>
        </w:r>
      </w:del>
      <w:r w:rsidRPr="00646A0A">
        <w:t xml:space="preserve"> etc.) to augment regular meetings, as required, to progress the work.</w:t>
      </w:r>
    </w:p>
    <w:p w14:paraId="37246DF8" w14:textId="6DDEA885" w:rsidR="00D13C89" w:rsidRPr="00646A0A" w:rsidRDefault="00D13C89" w:rsidP="00D13C89">
      <w:pPr>
        <w:pStyle w:val="Corpsdetexte"/>
      </w:pPr>
      <w:r w:rsidRPr="00646A0A">
        <w:t xml:space="preserve">The Chair may create sub-groups or make use of other Council advisory groups to facilitate the tasks of the </w:t>
      </w:r>
      <w:r w:rsidR="00365F52" w:rsidRPr="00646A0A">
        <w:t>g</w:t>
      </w:r>
      <w:r w:rsidRPr="00646A0A">
        <w:t>roup.</w:t>
      </w:r>
      <w:r w:rsidR="00E0190D" w:rsidRPr="00646A0A">
        <w:t xml:space="preserve"> </w:t>
      </w:r>
      <w:r w:rsidRPr="00646A0A">
        <w:t>Any sub-group is to operate at the direction of the Chair or Vice</w:t>
      </w:r>
      <w:r w:rsidR="00A66FAA" w:rsidRPr="00646A0A">
        <w:t>-</w:t>
      </w:r>
      <w:r w:rsidRPr="00646A0A">
        <w:t>Chair.</w:t>
      </w:r>
    </w:p>
    <w:p w14:paraId="6B1CD74A" w14:textId="34698D09" w:rsidR="00D13C89" w:rsidRPr="00646A0A" w:rsidRDefault="00D13C89" w:rsidP="00D13C89">
      <w:pPr>
        <w:pStyle w:val="Corpsdetexte"/>
      </w:pPr>
      <w:r w:rsidRPr="00646A0A">
        <w:t xml:space="preserve">Secretariat support for the </w:t>
      </w:r>
      <w:r w:rsidR="000235E4" w:rsidRPr="00646A0A">
        <w:t xml:space="preserve">Strategy </w:t>
      </w:r>
      <w:r w:rsidR="00803840" w:rsidRPr="00646A0A">
        <w:t>D</w:t>
      </w:r>
      <w:r w:rsidR="00365F52" w:rsidRPr="00646A0A">
        <w:t xml:space="preserve">rafting </w:t>
      </w:r>
      <w:r w:rsidRPr="00646A0A">
        <w:t>Group will be provided by the Secretariat at the direction of the Secretary-General.</w:t>
      </w:r>
    </w:p>
    <w:p w14:paraId="3B3A865E" w14:textId="4F41912D" w:rsidR="00C51D25" w:rsidRPr="00646A0A" w:rsidRDefault="00C51D25">
      <w:pPr>
        <w:spacing w:after="200" w:line="276" w:lineRule="auto"/>
        <w:rPr>
          <w:sz w:val="22"/>
        </w:rPr>
      </w:pPr>
      <w:r w:rsidRPr="00646A0A">
        <w:br w:type="page"/>
      </w:r>
    </w:p>
    <w:p w14:paraId="216B3AB3" w14:textId="20DEC623" w:rsidR="00C51D25" w:rsidRPr="00646A0A" w:rsidRDefault="00D44FCE" w:rsidP="00D44FCE">
      <w:pPr>
        <w:pStyle w:val="Annex"/>
      </w:pPr>
      <w:bookmarkStart w:id="195" w:name="_Toc84434580"/>
      <w:bookmarkStart w:id="196" w:name="_Toc97296154"/>
      <w:r w:rsidRPr="00646A0A">
        <w:rPr>
          <w:caps w:val="0"/>
        </w:rPr>
        <w:lastRenderedPageBreak/>
        <w:t>TERMS OF REFERENCE – LEGAL ADVISORY PANEL</w:t>
      </w:r>
      <w:bookmarkEnd w:id="195"/>
      <w:bookmarkEnd w:id="196"/>
    </w:p>
    <w:p w14:paraId="2E423F71" w14:textId="77777777" w:rsidR="00D44FCE" w:rsidRPr="00646A0A" w:rsidRDefault="00D44FCE" w:rsidP="00E071E5">
      <w:pPr>
        <w:pStyle w:val="AnnexCHead1"/>
      </w:pPr>
      <w:r w:rsidRPr="00646A0A">
        <w:t>Introduction</w:t>
      </w:r>
    </w:p>
    <w:p w14:paraId="0E910E39" w14:textId="77777777" w:rsidR="00D44FCE" w:rsidRPr="00646A0A" w:rsidRDefault="00D44FCE" w:rsidP="006E2AF6">
      <w:pPr>
        <w:pStyle w:val="Heading1separatationline"/>
      </w:pPr>
    </w:p>
    <w:p w14:paraId="1B9342E0" w14:textId="11F3FA7E" w:rsidR="00D44FCE" w:rsidRPr="00646A0A" w:rsidRDefault="00E0190D" w:rsidP="00D44FCE">
      <w:pPr>
        <w:pStyle w:val="Corpsdetexte"/>
      </w:pPr>
      <w:r w:rsidRPr="00646A0A">
        <w:t>At the 36</w:t>
      </w:r>
      <w:r w:rsidRPr="00646A0A">
        <w:rPr>
          <w:vertAlign w:val="superscript"/>
        </w:rPr>
        <w:t>th</w:t>
      </w:r>
      <w:r w:rsidRPr="00646A0A">
        <w:t xml:space="preserve"> </w:t>
      </w:r>
      <w:r w:rsidR="00D44FCE" w:rsidRPr="00646A0A">
        <w:t xml:space="preserve">Session of the Council (Strategy Group – </w:t>
      </w:r>
      <w:r w:rsidR="00A66FAA" w:rsidRPr="00646A0A">
        <w:t>June</w:t>
      </w:r>
      <w:r w:rsidR="00D44FCE" w:rsidRPr="00646A0A">
        <w:t xml:space="preserve"> 2005) the Council approved the establishment of a Legal Advisory Panel (LAP) to advise IALA on legal issues in support of its aim.</w:t>
      </w:r>
    </w:p>
    <w:p w14:paraId="3B49BE1E" w14:textId="52BED599" w:rsidR="00D44FCE" w:rsidRPr="00646A0A" w:rsidRDefault="00D44FCE" w:rsidP="00D44FCE">
      <w:pPr>
        <w:pStyle w:val="AnnexCHead1"/>
      </w:pPr>
      <w:r w:rsidRPr="00646A0A">
        <w:t>Objectives</w:t>
      </w:r>
    </w:p>
    <w:p w14:paraId="6DDB5168" w14:textId="77777777" w:rsidR="00D44FCE" w:rsidRPr="00646A0A" w:rsidRDefault="00D44FCE" w:rsidP="006E2AF6">
      <w:pPr>
        <w:pStyle w:val="Heading1separatationline"/>
      </w:pPr>
    </w:p>
    <w:p w14:paraId="11CF0589" w14:textId="57DD7722" w:rsidR="00D44FCE" w:rsidRPr="00646A0A" w:rsidRDefault="00D44FCE" w:rsidP="00D44FCE">
      <w:pPr>
        <w:pStyle w:val="Corpsdetexte"/>
      </w:pPr>
      <w:r w:rsidRPr="00646A0A">
        <w:t xml:space="preserve">The role of the LAP is to </w:t>
      </w:r>
      <w:r w:rsidR="004229CA" w:rsidRPr="00646A0A">
        <w:t xml:space="preserve">provide </w:t>
      </w:r>
      <w:r w:rsidRPr="00646A0A">
        <w:t xml:space="preserve">legal </w:t>
      </w:r>
      <w:r w:rsidR="004229CA" w:rsidRPr="00646A0A">
        <w:t xml:space="preserve">support and </w:t>
      </w:r>
      <w:r w:rsidRPr="00646A0A">
        <w:t xml:space="preserve">advice </w:t>
      </w:r>
      <w:r w:rsidR="004229CA" w:rsidRPr="00646A0A">
        <w:t xml:space="preserve">to the Council, the </w:t>
      </w:r>
      <w:r w:rsidR="00C8142D">
        <w:t>c</w:t>
      </w:r>
      <w:r w:rsidR="004229CA" w:rsidRPr="00646A0A">
        <w:t>ommittees, the Secretariat and other bodies</w:t>
      </w:r>
      <w:r w:rsidR="007E3B0B" w:rsidRPr="00646A0A">
        <w:t xml:space="preserve"> </w:t>
      </w:r>
      <w:r w:rsidRPr="00646A0A">
        <w:t>of IALA.</w:t>
      </w:r>
    </w:p>
    <w:p w14:paraId="7FC16BE1" w14:textId="0219E466" w:rsidR="00D44FCE" w:rsidRPr="00646A0A" w:rsidRDefault="00D44FCE" w:rsidP="00D44FCE">
      <w:pPr>
        <w:pStyle w:val="Corpsdetexte"/>
      </w:pPr>
      <w:r w:rsidRPr="00646A0A">
        <w:t xml:space="preserve">Its scope </w:t>
      </w:r>
      <w:r w:rsidR="004229CA" w:rsidRPr="00646A0A">
        <w:t xml:space="preserve">can </w:t>
      </w:r>
      <w:r w:rsidRPr="00646A0A">
        <w:t>include:</w:t>
      </w:r>
    </w:p>
    <w:p w14:paraId="3A54815D" w14:textId="3C6B4989" w:rsidR="00D44FCE" w:rsidRPr="00646A0A" w:rsidRDefault="00D44FCE" w:rsidP="00E03073">
      <w:pPr>
        <w:pStyle w:val="List1"/>
        <w:numPr>
          <w:ilvl w:val="0"/>
          <w:numId w:val="50"/>
        </w:numPr>
      </w:pPr>
      <w:r w:rsidRPr="00646A0A">
        <w:t>Providing legal support to the Council as required</w:t>
      </w:r>
      <w:r w:rsidR="00487A05" w:rsidRPr="00646A0A">
        <w:t>.</w:t>
      </w:r>
    </w:p>
    <w:p w14:paraId="56F3928B" w14:textId="4E197959" w:rsidR="00D44FCE" w:rsidRPr="00646A0A" w:rsidRDefault="00D44FCE" w:rsidP="00D44FCE">
      <w:pPr>
        <w:pStyle w:val="List1"/>
      </w:pPr>
      <w:r w:rsidRPr="00646A0A">
        <w:t>Responding to issues and concerns that may be raised through the Secretariat</w:t>
      </w:r>
      <w:r w:rsidR="00487A05" w:rsidRPr="00646A0A">
        <w:t>.</w:t>
      </w:r>
    </w:p>
    <w:p w14:paraId="5949BC74" w14:textId="66303881" w:rsidR="00D44FCE" w:rsidRPr="00646A0A" w:rsidRDefault="00D44FCE" w:rsidP="00D44FCE">
      <w:pPr>
        <w:pStyle w:val="List1"/>
      </w:pPr>
      <w:r w:rsidRPr="00646A0A">
        <w:t xml:space="preserve">Responding to requests from </w:t>
      </w:r>
      <w:r w:rsidR="00C8142D">
        <w:t>c</w:t>
      </w:r>
      <w:r w:rsidRPr="00646A0A">
        <w:t>ommittees and other bodies for legal advice</w:t>
      </w:r>
      <w:r w:rsidR="00487A05" w:rsidRPr="00646A0A">
        <w:t>.</w:t>
      </w:r>
    </w:p>
    <w:p w14:paraId="7CCFA5CC" w14:textId="539319AB" w:rsidR="00D44FCE" w:rsidRPr="00646A0A" w:rsidRDefault="00D44FCE" w:rsidP="00D44FCE">
      <w:pPr>
        <w:pStyle w:val="List1"/>
      </w:pPr>
      <w:r w:rsidRPr="00646A0A">
        <w:t xml:space="preserve">Providing IALA with information on legal issues that result, or may result from, providing guidance to the membership in the provision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 xml:space="preserve">avigation </w:t>
      </w:r>
      <w:r w:rsidR="00365F52" w:rsidRPr="00646A0A">
        <w:t>s</w:t>
      </w:r>
      <w:r w:rsidRPr="00646A0A">
        <w:t>ervices</w:t>
      </w:r>
      <w:r w:rsidR="00487A05" w:rsidRPr="00646A0A">
        <w:t>.</w:t>
      </w:r>
    </w:p>
    <w:p w14:paraId="45188662" w14:textId="77FD8A18" w:rsidR="00D44FCE" w:rsidRPr="00646A0A" w:rsidRDefault="00D44FCE" w:rsidP="00D44FCE">
      <w:pPr>
        <w:pStyle w:val="List1"/>
      </w:pPr>
      <w:r w:rsidRPr="00646A0A">
        <w:t>Preparing draft documentation/guidelines on items of common concern</w:t>
      </w:r>
      <w:r w:rsidR="00487A05" w:rsidRPr="00646A0A">
        <w:t>.</w:t>
      </w:r>
    </w:p>
    <w:p w14:paraId="58E8406E" w14:textId="17800DE7" w:rsidR="00D44FCE" w:rsidRPr="00646A0A" w:rsidRDefault="00D44FCE" w:rsidP="00D44FCE">
      <w:pPr>
        <w:pStyle w:val="List1"/>
      </w:pPr>
      <w:r w:rsidRPr="00646A0A">
        <w:t>Identifying where external legal advice may be needed and assisting with the preparation of requests/briefs for such advice, as appropriate</w:t>
      </w:r>
      <w:r w:rsidR="00487A05" w:rsidRPr="00646A0A">
        <w:t>.</w:t>
      </w:r>
    </w:p>
    <w:p w14:paraId="60FCAC34" w14:textId="03D664CE" w:rsidR="00D44FCE" w:rsidRPr="00646A0A" w:rsidRDefault="00D44FCE" w:rsidP="00D44FCE">
      <w:pPr>
        <w:pStyle w:val="List1"/>
      </w:pPr>
      <w:r w:rsidRPr="00646A0A">
        <w:t xml:space="preserve">Reviewing, updating, advising and reporting to the Council on the IALA </w:t>
      </w:r>
      <w:r w:rsidR="00A75754" w:rsidRPr="00646A0A">
        <w:t xml:space="preserve">and WWA </w:t>
      </w:r>
      <w:r w:rsidRPr="00646A0A">
        <w:t>Risk Registers</w:t>
      </w:r>
      <w:r w:rsidR="00487A05" w:rsidRPr="00646A0A">
        <w:t>.</w:t>
      </w:r>
    </w:p>
    <w:p w14:paraId="5867247A" w14:textId="3FCB0643" w:rsidR="00D44FCE" w:rsidRPr="00646A0A" w:rsidRDefault="00D44FCE" w:rsidP="00D44FCE">
      <w:pPr>
        <w:pStyle w:val="List1"/>
      </w:pPr>
      <w:r w:rsidRPr="00646A0A">
        <w:t>Providing a forum to discuss legal matters of common interest.</w:t>
      </w:r>
    </w:p>
    <w:p w14:paraId="07EF3125" w14:textId="6964A015" w:rsidR="00D44FCE" w:rsidRPr="00646A0A" w:rsidRDefault="00D44FCE" w:rsidP="00D44FCE">
      <w:pPr>
        <w:pStyle w:val="AnnexCHead1"/>
      </w:pPr>
      <w:r w:rsidRPr="00646A0A">
        <w:t>Composition</w:t>
      </w:r>
    </w:p>
    <w:p w14:paraId="545E393E" w14:textId="77777777" w:rsidR="00D44FCE" w:rsidRPr="00646A0A" w:rsidRDefault="00D44FCE" w:rsidP="006E2AF6">
      <w:pPr>
        <w:pStyle w:val="Heading1separatationline"/>
      </w:pPr>
    </w:p>
    <w:p w14:paraId="7E3CFD3A" w14:textId="6D079BDC" w:rsidR="00D44FCE" w:rsidRPr="00646A0A" w:rsidRDefault="00D44FCE" w:rsidP="00D44FCE">
      <w:pPr>
        <w:pStyle w:val="Corpsdetexte"/>
      </w:pPr>
      <w:r w:rsidRPr="00646A0A">
        <w:t xml:space="preserve">Participation is open to all National </w:t>
      </w:r>
      <w:r w:rsidR="00365F52" w:rsidRPr="00646A0A">
        <w:t>m</w:t>
      </w:r>
      <w:r w:rsidRPr="00646A0A">
        <w:t xml:space="preserve">embers. </w:t>
      </w:r>
    </w:p>
    <w:p w14:paraId="04CBA165" w14:textId="5B1CAAD6" w:rsidR="00D44FCE" w:rsidRPr="00646A0A" w:rsidRDefault="00D44FCE" w:rsidP="00D44FCE">
      <w:pPr>
        <w:pStyle w:val="Corpsdetexte"/>
      </w:pPr>
      <w:r w:rsidRPr="00646A0A">
        <w:t xml:space="preserve">The Chair may also invite representation at meetings from relevant </w:t>
      </w:r>
      <w:r w:rsidR="00385F16" w:rsidRPr="00646A0A">
        <w:t>i</w:t>
      </w:r>
      <w:r w:rsidRPr="00646A0A">
        <w:t xml:space="preserve">nternational </w:t>
      </w:r>
      <w:r w:rsidR="00A77EE7" w:rsidRPr="00646A0A">
        <w:t>o</w:t>
      </w:r>
      <w:r w:rsidRPr="00646A0A">
        <w:t>rganizations, experts and such other bodies as may assist the LAP in its work.</w:t>
      </w:r>
    </w:p>
    <w:p w14:paraId="12FB54F8" w14:textId="3DC6E3C7" w:rsidR="00D44FCE" w:rsidRPr="00646A0A" w:rsidRDefault="00D44FCE" w:rsidP="00D44FCE">
      <w:pPr>
        <w:pStyle w:val="AnnexCHead1"/>
      </w:pPr>
      <w:r w:rsidRPr="00646A0A">
        <w:t>Deliverables</w:t>
      </w:r>
    </w:p>
    <w:p w14:paraId="030D5EB3" w14:textId="77777777" w:rsidR="00D44FCE" w:rsidRPr="00646A0A" w:rsidRDefault="00D44FCE" w:rsidP="006E2AF6">
      <w:pPr>
        <w:pStyle w:val="Heading1separatationline"/>
      </w:pPr>
    </w:p>
    <w:p w14:paraId="4EF76730" w14:textId="57F33152" w:rsidR="00D44FCE" w:rsidRPr="00646A0A" w:rsidRDefault="00D44FCE" w:rsidP="00D44FCE">
      <w:pPr>
        <w:pStyle w:val="Corpsdetexte"/>
      </w:pPr>
      <w:r w:rsidRPr="00646A0A">
        <w:t>The LAP shall deliver reports of each of its meetings to the Council.</w:t>
      </w:r>
    </w:p>
    <w:p w14:paraId="6DA7F84E" w14:textId="27B7EDEF" w:rsidR="00D44FCE" w:rsidRPr="00646A0A" w:rsidRDefault="00D44FCE" w:rsidP="00D44FCE">
      <w:pPr>
        <w:pStyle w:val="Corpsdetexte"/>
      </w:pPr>
      <w:r w:rsidRPr="00646A0A">
        <w:t>The LAP shall draft documentation/input to all IALA bodies and other organizations as required.</w:t>
      </w:r>
    </w:p>
    <w:p w14:paraId="5FEDB2A8" w14:textId="3FCFE71A" w:rsidR="00D44FCE" w:rsidRPr="00646A0A" w:rsidRDefault="00D44FCE" w:rsidP="00D44FCE">
      <w:pPr>
        <w:pStyle w:val="AnnexCHead1"/>
      </w:pPr>
      <w:r w:rsidRPr="00646A0A">
        <w:t>Procedures</w:t>
      </w:r>
    </w:p>
    <w:p w14:paraId="25E1A019" w14:textId="77777777" w:rsidR="00D44FCE" w:rsidRPr="00646A0A" w:rsidRDefault="00D44FCE" w:rsidP="006E2AF6">
      <w:pPr>
        <w:pStyle w:val="Heading1separatationline"/>
      </w:pPr>
    </w:p>
    <w:p w14:paraId="3CEBCDA5" w14:textId="0FAE596A" w:rsidR="00D44FCE" w:rsidRPr="00646A0A" w:rsidRDefault="00D44FCE" w:rsidP="00D44FCE">
      <w:pPr>
        <w:pStyle w:val="Corpsdetexte"/>
      </w:pPr>
      <w:r w:rsidRPr="00646A0A">
        <w:t xml:space="preserve">The LAP will normally meet </w:t>
      </w:r>
      <w:r w:rsidR="00716043" w:rsidRPr="00646A0A">
        <w:t>twice a year</w:t>
      </w:r>
      <w:r w:rsidRPr="00646A0A">
        <w:t>. Meetings may be held more</w:t>
      </w:r>
      <w:ins w:id="197" w:author="Schneider, Christina" w:date="2022-09-22T09:03:00Z">
        <w:r w:rsidR="00EC67AB">
          <w:t xml:space="preserve"> or less</w:t>
        </w:r>
      </w:ins>
      <w:r w:rsidRPr="00646A0A">
        <w:t xml:space="preserve"> frequently</w:t>
      </w:r>
      <w:ins w:id="198" w:author="Schneider, Christina" w:date="2022-09-22T09:03:00Z">
        <w:r w:rsidR="00EC67AB">
          <w:t xml:space="preserve"> </w:t>
        </w:r>
      </w:ins>
      <w:r w:rsidRPr="00646A0A">
        <w:t xml:space="preserve">, if deemed necessary by the Chair and agreed by the Secretary-General. </w:t>
      </w:r>
      <w:del w:id="199" w:author="Schneider, Christina" w:date="2022-09-22T09:30:00Z">
        <w:r w:rsidRPr="00646A0A" w:rsidDel="0060420D">
          <w:delText>Intersessional meetings may be arranged.</w:delText>
        </w:r>
      </w:del>
    </w:p>
    <w:p w14:paraId="3D3CFB06" w14:textId="0B9624D3" w:rsidR="00D44FCE" w:rsidRPr="00646A0A" w:rsidRDefault="00D44FCE" w:rsidP="00D44FCE">
      <w:pPr>
        <w:pStyle w:val="Corpsdetexte"/>
      </w:pPr>
      <w:del w:id="200" w:author="Schneider, Christina" w:date="2022-09-22T09:07:00Z">
        <w:r w:rsidRPr="00646A0A" w:rsidDel="00EC67AB">
          <w:delText>The LAP will also make use of electronic tools to augment such meetings, as required to progress its work</w:delText>
        </w:r>
      </w:del>
      <w:del w:id="201" w:author="Schneider, Christina" w:date="2022-09-22T09:25:00Z">
        <w:r w:rsidRPr="00646A0A" w:rsidDel="0060420D">
          <w:delText>.</w:delText>
        </w:r>
      </w:del>
      <w:ins w:id="202" w:author="Schneider, Christina" w:date="2022-09-22T09:37:00Z">
        <w:r w:rsidR="00FB3075" w:rsidRPr="00FB3075">
          <w:t xml:space="preserve"> </w:t>
        </w:r>
        <w:r w:rsidR="00FB3075">
          <w:t>The Panel</w:t>
        </w:r>
        <w:r w:rsidR="00FB3075" w:rsidRPr="00FB3075">
          <w:t xml:space="preserve"> should make use of electronic to</w:t>
        </w:r>
        <w:r w:rsidR="00FB3075">
          <w:t xml:space="preserve">ols, </w:t>
        </w:r>
        <w:r w:rsidR="00FB3075" w:rsidRPr="00FB3075">
          <w:t>as required, to progress the work.</w:t>
        </w:r>
      </w:ins>
    </w:p>
    <w:p w14:paraId="19FFE18D" w14:textId="75D2B42C" w:rsidR="00F03BF4" w:rsidRPr="00646A0A" w:rsidRDefault="00F03BF4" w:rsidP="00D44FCE">
      <w:pPr>
        <w:pStyle w:val="Corpsdetexte"/>
      </w:pPr>
      <w:r w:rsidRPr="00646A0A">
        <w:t xml:space="preserve">Submissions of input papers from </w:t>
      </w:r>
      <w:r w:rsidR="00C8142D">
        <w:t>c</w:t>
      </w:r>
      <w:r w:rsidRPr="00646A0A">
        <w:t>ommittees and other bodies received later than one month before the meeting will be subject to the approval of the Chair.</w:t>
      </w:r>
    </w:p>
    <w:p w14:paraId="1941491D" w14:textId="77777777" w:rsidR="00D44FCE" w:rsidRPr="00646A0A" w:rsidRDefault="00D44FCE">
      <w:pPr>
        <w:spacing w:after="200" w:line="276" w:lineRule="auto"/>
        <w:rPr>
          <w:b/>
          <w:caps/>
          <w:color w:val="407EC9"/>
          <w:sz w:val="28"/>
        </w:rPr>
      </w:pPr>
      <w:r w:rsidRPr="00646A0A">
        <w:br w:type="page"/>
      </w:r>
    </w:p>
    <w:p w14:paraId="042BB611" w14:textId="0BE16E39" w:rsidR="00D44FCE" w:rsidRPr="00646A0A" w:rsidRDefault="00C05AC4" w:rsidP="00D2486C">
      <w:pPr>
        <w:pStyle w:val="Annex"/>
      </w:pPr>
      <w:bookmarkStart w:id="203" w:name="_Toc84430360"/>
      <w:bookmarkStart w:id="204" w:name="_Toc84434581"/>
      <w:bookmarkStart w:id="205" w:name="_Toc84434839"/>
      <w:bookmarkStart w:id="206" w:name="_Toc84434971"/>
      <w:bookmarkStart w:id="207" w:name="_Toc97121732"/>
      <w:bookmarkStart w:id="208" w:name="_Toc84434582"/>
      <w:bookmarkStart w:id="209" w:name="_Toc97296155"/>
      <w:bookmarkEnd w:id="203"/>
      <w:bookmarkEnd w:id="204"/>
      <w:bookmarkEnd w:id="205"/>
      <w:bookmarkEnd w:id="206"/>
      <w:bookmarkEnd w:id="207"/>
      <w:r w:rsidRPr="00646A0A">
        <w:lastRenderedPageBreak/>
        <w:t>TERMS OF REFERENCE – POLICY ADVISORY PANEL</w:t>
      </w:r>
      <w:bookmarkEnd w:id="208"/>
      <w:bookmarkEnd w:id="209"/>
    </w:p>
    <w:p w14:paraId="7A168B7F" w14:textId="343B77D1" w:rsidR="00C05AC4" w:rsidRPr="00646A0A" w:rsidRDefault="00C05AC4" w:rsidP="0035179B">
      <w:pPr>
        <w:pStyle w:val="AnnexDHead1"/>
      </w:pPr>
      <w:r w:rsidRPr="00646A0A">
        <w:t>Introduction</w:t>
      </w:r>
    </w:p>
    <w:p w14:paraId="6F070BBD" w14:textId="77777777" w:rsidR="00C05AC4" w:rsidRPr="00646A0A" w:rsidRDefault="00C05AC4" w:rsidP="006E2AF6">
      <w:pPr>
        <w:pStyle w:val="Heading1separatationline"/>
      </w:pPr>
    </w:p>
    <w:p w14:paraId="6B505102" w14:textId="6AF75918" w:rsidR="00C05AC4" w:rsidRPr="00646A0A" w:rsidRDefault="00C05AC4" w:rsidP="00C05AC4">
      <w:pPr>
        <w:pStyle w:val="Corpsdetexte"/>
      </w:pPr>
      <w:r w:rsidRPr="00646A0A">
        <w:t xml:space="preserve">A Policy Advisory Panel shall be established to provide policy advice for consideration by the Council and to co-ordinate the work of the </w:t>
      </w:r>
      <w:r w:rsidR="00C8142D">
        <w:t>c</w:t>
      </w:r>
      <w:r w:rsidRPr="00646A0A">
        <w:t>ommittees.</w:t>
      </w:r>
    </w:p>
    <w:p w14:paraId="19CE5E1A" w14:textId="302E7B2B" w:rsidR="00C05AC4" w:rsidRPr="00646A0A" w:rsidRDefault="00C05AC4" w:rsidP="00C05AC4">
      <w:pPr>
        <w:pStyle w:val="AnnexDHead1"/>
      </w:pPr>
      <w:r w:rsidRPr="00646A0A">
        <w:t>Objectives</w:t>
      </w:r>
    </w:p>
    <w:p w14:paraId="0237F093" w14:textId="77777777" w:rsidR="00C05AC4" w:rsidRPr="00646A0A" w:rsidRDefault="00C05AC4" w:rsidP="006E2AF6">
      <w:pPr>
        <w:pStyle w:val="Heading1separatationline"/>
      </w:pPr>
    </w:p>
    <w:p w14:paraId="26B6BB19" w14:textId="77777777" w:rsidR="00C05AC4" w:rsidRPr="00646A0A" w:rsidRDefault="00C05AC4" w:rsidP="00C05AC4">
      <w:pPr>
        <w:pStyle w:val="Corpsdetexte"/>
      </w:pPr>
      <w:r w:rsidRPr="00646A0A">
        <w:t>The Policy Advisory Panel will:</w:t>
      </w:r>
    </w:p>
    <w:p w14:paraId="4B347CFB" w14:textId="60DEB122" w:rsidR="00C05AC4" w:rsidRPr="00646A0A" w:rsidRDefault="00C05AC4" w:rsidP="00E03073">
      <w:pPr>
        <w:pStyle w:val="List1"/>
        <w:numPr>
          <w:ilvl w:val="0"/>
          <w:numId w:val="54"/>
        </w:numPr>
      </w:pPr>
      <w:r w:rsidRPr="00646A0A">
        <w:t xml:space="preserve">Consider and advise the Council and the Secretariat on policy and strategy matters concerning the development and harmonisation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avigation systems, with specific emphasis on the Strategic Vision</w:t>
      </w:r>
      <w:r w:rsidR="00E0190D" w:rsidRPr="00646A0A">
        <w:t>.</w:t>
      </w:r>
    </w:p>
    <w:p w14:paraId="37AB8D4A" w14:textId="7BBFC690" w:rsidR="00C05AC4" w:rsidRPr="00646A0A" w:rsidRDefault="00C05AC4" w:rsidP="00C05AC4">
      <w:pPr>
        <w:pStyle w:val="List1"/>
      </w:pPr>
      <w:r w:rsidRPr="00646A0A">
        <w:t xml:space="preserve">Co-ordinate the work of the </w:t>
      </w:r>
      <w:r w:rsidR="00C8142D">
        <w:t>committee</w:t>
      </w:r>
      <w:r w:rsidRPr="00646A0A">
        <w:t xml:space="preserve">s and provide a forum for </w:t>
      </w:r>
      <w:r w:rsidR="00C8142D">
        <w:t>committee</w:t>
      </w:r>
      <w:r w:rsidRPr="00646A0A">
        <w:t xml:space="preserve"> </w:t>
      </w:r>
      <w:r w:rsidR="00C8142D">
        <w:t>chair</w:t>
      </w:r>
      <w:r w:rsidRPr="00646A0A">
        <w:t xml:space="preserve">s to share progress, challenges and operations of the </w:t>
      </w:r>
      <w:r w:rsidR="00C8142D">
        <w:t>committee</w:t>
      </w:r>
      <w:r w:rsidRPr="00646A0A">
        <w:t>s to provide a collegiate delivery of the various work plans with the Secretariat</w:t>
      </w:r>
      <w:r w:rsidR="00E0190D" w:rsidRPr="00646A0A">
        <w:t>.</w:t>
      </w:r>
    </w:p>
    <w:p w14:paraId="4B581D22" w14:textId="2E9F3F85" w:rsidR="00C05AC4" w:rsidRPr="00646A0A" w:rsidRDefault="00C05AC4" w:rsidP="00C05AC4">
      <w:pPr>
        <w:pStyle w:val="List1"/>
      </w:pPr>
      <w:r w:rsidRPr="00646A0A">
        <w:t>Carry out such other work as the Council may from time to time require.</w:t>
      </w:r>
    </w:p>
    <w:p w14:paraId="74AC667E" w14:textId="2E54979A" w:rsidR="00C05AC4" w:rsidRPr="00646A0A" w:rsidRDefault="00C05AC4" w:rsidP="00A4584E">
      <w:pPr>
        <w:pStyle w:val="AnnexDHead1"/>
        <w:numPr>
          <w:ilvl w:val="0"/>
          <w:numId w:val="102"/>
        </w:numPr>
      </w:pPr>
      <w:r w:rsidRPr="00646A0A">
        <w:t>Composition</w:t>
      </w:r>
    </w:p>
    <w:p w14:paraId="3233A38B" w14:textId="77777777" w:rsidR="00C05AC4" w:rsidRPr="00646A0A" w:rsidRDefault="00C05AC4" w:rsidP="006E2AF6">
      <w:pPr>
        <w:pStyle w:val="Heading1separatationline"/>
      </w:pPr>
    </w:p>
    <w:p w14:paraId="2E2A77BE" w14:textId="2DFA1C30" w:rsidR="00C05AC4" w:rsidRPr="00646A0A" w:rsidRDefault="00C05AC4" w:rsidP="00C05AC4">
      <w:pPr>
        <w:pStyle w:val="Corpsdetexte"/>
      </w:pPr>
      <w:r w:rsidRPr="00646A0A">
        <w:t>The membership of the Policy Advisory Panel will be as follows</w:t>
      </w:r>
      <w:r w:rsidR="00561A1B" w:rsidRPr="00646A0A">
        <w:t>:</w:t>
      </w:r>
    </w:p>
    <w:p w14:paraId="2E4088FE" w14:textId="073175DB" w:rsidR="00C05AC4" w:rsidRPr="00A4584E" w:rsidRDefault="00C05AC4" w:rsidP="009B389B">
      <w:pPr>
        <w:pStyle w:val="Bullet1"/>
        <w:rPr>
          <w:lang w:val="en-GB"/>
        </w:rPr>
      </w:pPr>
      <w:r w:rsidRPr="00A4584E">
        <w:rPr>
          <w:lang w:val="en-GB"/>
        </w:rPr>
        <w:t>Secretary-General</w:t>
      </w:r>
    </w:p>
    <w:p w14:paraId="7CD4515C" w14:textId="0F8309A2" w:rsidR="00C05AC4" w:rsidRPr="00A4584E" w:rsidRDefault="00C05AC4" w:rsidP="009B389B">
      <w:pPr>
        <w:pStyle w:val="Bullet1"/>
        <w:rPr>
          <w:lang w:val="en-GB"/>
        </w:rPr>
      </w:pPr>
      <w:r w:rsidRPr="00A4584E">
        <w:rPr>
          <w:lang w:val="en-GB"/>
        </w:rPr>
        <w:t>Deputy Secretary-General (Chair)</w:t>
      </w:r>
    </w:p>
    <w:p w14:paraId="7842357F" w14:textId="1A13C9B2" w:rsidR="00C05AC4" w:rsidRPr="00A4584E" w:rsidRDefault="00C05AC4" w:rsidP="009B389B">
      <w:pPr>
        <w:pStyle w:val="Bullet1"/>
        <w:rPr>
          <w:lang w:val="en-GB"/>
        </w:rPr>
      </w:pPr>
      <w:r w:rsidRPr="00A4584E">
        <w:rPr>
          <w:lang w:val="en-GB"/>
        </w:rPr>
        <w:t xml:space="preserve">Chairs of all </w:t>
      </w:r>
      <w:r w:rsidR="00C8142D">
        <w:rPr>
          <w:lang w:val="en-GB"/>
        </w:rPr>
        <w:t>committee</w:t>
      </w:r>
      <w:r w:rsidRPr="00A4584E">
        <w:rPr>
          <w:lang w:val="en-GB"/>
        </w:rPr>
        <w:t>s</w:t>
      </w:r>
    </w:p>
    <w:p w14:paraId="1F0B4BBD" w14:textId="6861B2D8" w:rsidR="00C05AC4" w:rsidRPr="00A4584E" w:rsidRDefault="00C05AC4" w:rsidP="009B389B">
      <w:pPr>
        <w:pStyle w:val="Bullet1"/>
        <w:rPr>
          <w:lang w:val="en-GB"/>
        </w:rPr>
      </w:pPr>
      <w:r w:rsidRPr="00A4584E">
        <w:rPr>
          <w:lang w:val="en-GB"/>
        </w:rPr>
        <w:t xml:space="preserve">Vice </w:t>
      </w:r>
      <w:r w:rsidR="00C8142D">
        <w:rPr>
          <w:lang w:val="en-GB"/>
        </w:rPr>
        <w:t>chair</w:t>
      </w:r>
      <w:r w:rsidRPr="00A4584E">
        <w:rPr>
          <w:lang w:val="en-GB"/>
        </w:rPr>
        <w:t xml:space="preserve">s of all </w:t>
      </w:r>
      <w:r w:rsidR="00C8142D">
        <w:rPr>
          <w:lang w:val="en-GB"/>
        </w:rPr>
        <w:t>committee</w:t>
      </w:r>
      <w:r w:rsidRPr="00A4584E">
        <w:rPr>
          <w:lang w:val="en-GB"/>
        </w:rPr>
        <w:t>s</w:t>
      </w:r>
    </w:p>
    <w:p w14:paraId="0F655C38" w14:textId="0716F68B" w:rsidR="00C05AC4" w:rsidRPr="00A4584E" w:rsidRDefault="00E0190D" w:rsidP="009B389B">
      <w:pPr>
        <w:pStyle w:val="Bullet1"/>
        <w:rPr>
          <w:lang w:val="en-GB"/>
        </w:rPr>
      </w:pPr>
      <w:r w:rsidRPr="00A4584E">
        <w:rPr>
          <w:lang w:val="en-GB"/>
        </w:rPr>
        <w:t>Chair of Legal Advisory Panel</w:t>
      </w:r>
    </w:p>
    <w:p w14:paraId="3E8F798E" w14:textId="16FCDF75" w:rsidR="00C05AC4" w:rsidRPr="00A4584E" w:rsidRDefault="00C05AC4" w:rsidP="009B389B">
      <w:pPr>
        <w:pStyle w:val="Bullet1"/>
        <w:rPr>
          <w:lang w:val="en-GB"/>
        </w:rPr>
      </w:pPr>
      <w:r w:rsidRPr="00A4584E">
        <w:rPr>
          <w:lang w:val="en-GB"/>
        </w:rPr>
        <w:t xml:space="preserve">Dean </w:t>
      </w:r>
      <w:r w:rsidR="00487A05" w:rsidRPr="00A4584E">
        <w:rPr>
          <w:lang w:val="en-GB"/>
        </w:rPr>
        <w:t xml:space="preserve">of the </w:t>
      </w:r>
      <w:r w:rsidRPr="00A4584E">
        <w:rPr>
          <w:lang w:val="en-GB"/>
        </w:rPr>
        <w:t>World-Wide Academy</w:t>
      </w:r>
    </w:p>
    <w:p w14:paraId="213712AE" w14:textId="7E153E60" w:rsidR="00C05AC4" w:rsidRPr="00A4584E" w:rsidRDefault="00C05AC4" w:rsidP="009B389B">
      <w:pPr>
        <w:pStyle w:val="Bullet1"/>
        <w:rPr>
          <w:lang w:val="en-GB"/>
        </w:rPr>
      </w:pPr>
      <w:r w:rsidRPr="00A4584E">
        <w:rPr>
          <w:lang w:val="en-GB"/>
        </w:rPr>
        <w:t xml:space="preserve">Representative of the Industrial Members </w:t>
      </w:r>
      <w:del w:id="210" w:author="Audrey Guinault" w:date="2022-11-09T10:06:00Z">
        <w:r w:rsidR="00716043" w:rsidRPr="00A4584E" w:rsidDel="00521065">
          <w:rPr>
            <w:lang w:val="en-GB"/>
          </w:rPr>
          <w:delText>[</w:delText>
        </w:r>
      </w:del>
      <w:r w:rsidRPr="00A4584E">
        <w:rPr>
          <w:lang w:val="en-GB"/>
        </w:rPr>
        <w:t>Committee</w:t>
      </w:r>
      <w:del w:id="211" w:author="Audrey Guinault" w:date="2022-11-09T10:06:00Z">
        <w:r w:rsidR="00716043" w:rsidRPr="00A4584E" w:rsidDel="00A70987">
          <w:rPr>
            <w:lang w:val="en-GB"/>
          </w:rPr>
          <w:delText>]</w:delText>
        </w:r>
      </w:del>
    </w:p>
    <w:p w14:paraId="58D46BBC" w14:textId="1006F5E5" w:rsidR="00C05AC4" w:rsidRPr="00A4584E" w:rsidRDefault="00C05AC4" w:rsidP="009B389B">
      <w:pPr>
        <w:pStyle w:val="Bullet1"/>
        <w:rPr>
          <w:lang w:val="en-GB"/>
        </w:rPr>
      </w:pPr>
      <w:r w:rsidRPr="00A4584E">
        <w:rPr>
          <w:lang w:val="en-GB"/>
        </w:rPr>
        <w:t>Technical Operations Manager</w:t>
      </w:r>
    </w:p>
    <w:p w14:paraId="5AFC7FFE" w14:textId="2869CF99" w:rsidR="003B53AF" w:rsidRPr="00A4584E" w:rsidRDefault="003B53AF" w:rsidP="009B389B">
      <w:pPr>
        <w:pStyle w:val="Bullet1"/>
        <w:rPr>
          <w:lang w:val="en-GB"/>
        </w:rPr>
      </w:pPr>
      <w:r w:rsidRPr="00A4584E">
        <w:rPr>
          <w:lang w:val="en-GB"/>
        </w:rPr>
        <w:t>Events and Documents Co-ordinator</w:t>
      </w:r>
      <w:r w:rsidR="00487A05" w:rsidRPr="00A4584E">
        <w:rPr>
          <w:lang w:val="en-GB"/>
        </w:rPr>
        <w:t>/Communication officer</w:t>
      </w:r>
    </w:p>
    <w:p w14:paraId="6835F2EC" w14:textId="681974FD" w:rsidR="00C05AC4" w:rsidRPr="00A4584E" w:rsidRDefault="00C05AC4" w:rsidP="009B389B">
      <w:pPr>
        <w:pStyle w:val="Bullet1"/>
        <w:rPr>
          <w:lang w:val="en-GB"/>
        </w:rPr>
      </w:pPr>
      <w:r w:rsidRPr="00A4584E">
        <w:rPr>
          <w:lang w:val="en-GB"/>
        </w:rPr>
        <w:t>Committee Secretaries.</w:t>
      </w:r>
    </w:p>
    <w:p w14:paraId="5909683C" w14:textId="77777777" w:rsidR="00C05AC4" w:rsidRPr="00646A0A" w:rsidRDefault="00C05AC4" w:rsidP="00C05AC4">
      <w:pPr>
        <w:pStyle w:val="Corpsdetexte"/>
      </w:pPr>
      <w:r w:rsidRPr="00646A0A">
        <w:t>Other participants may be invited by the Chair to participate, to provide specialist advice.</w:t>
      </w:r>
    </w:p>
    <w:p w14:paraId="58F0B2AB" w14:textId="55D71F87" w:rsidR="00C05AC4" w:rsidRPr="00646A0A" w:rsidRDefault="00C05AC4" w:rsidP="00C05AC4">
      <w:pPr>
        <w:pStyle w:val="Corpsdetexte"/>
      </w:pPr>
      <w:r w:rsidRPr="00646A0A">
        <w:t xml:space="preserve">The Chair of the Policy Advisory Panel will be the Deputy Secretary-General. </w:t>
      </w:r>
    </w:p>
    <w:p w14:paraId="0CA8454A" w14:textId="1E2A5410" w:rsidR="00C05AC4" w:rsidRPr="00646A0A" w:rsidRDefault="00C05AC4" w:rsidP="00C05AC4">
      <w:pPr>
        <w:pStyle w:val="Corpsdetexte"/>
      </w:pPr>
      <w:r w:rsidRPr="00646A0A">
        <w:t>The Secretariat will appoint a Secretary to the Policy Advisory Panel to record meetings and provide such other support to the Panel as may be required.</w:t>
      </w:r>
    </w:p>
    <w:p w14:paraId="2E76E780" w14:textId="58E7A215" w:rsidR="00C05AC4" w:rsidRPr="00646A0A" w:rsidRDefault="00C05AC4" w:rsidP="00C05AC4">
      <w:pPr>
        <w:pStyle w:val="AnnexDHead1"/>
      </w:pPr>
      <w:r w:rsidRPr="00646A0A">
        <w:t>Deliverables</w:t>
      </w:r>
    </w:p>
    <w:p w14:paraId="4941E947" w14:textId="77777777" w:rsidR="00C05AC4" w:rsidRPr="00646A0A" w:rsidRDefault="00C05AC4" w:rsidP="006E2AF6">
      <w:pPr>
        <w:pStyle w:val="Heading1separatationline"/>
      </w:pPr>
    </w:p>
    <w:p w14:paraId="58145B0B" w14:textId="1DCBF5DF" w:rsidR="00C05AC4" w:rsidRPr="00646A0A" w:rsidRDefault="00C05AC4" w:rsidP="00A4584E">
      <w:pPr>
        <w:pStyle w:val="Corpsdetexte"/>
        <w:rPr>
          <w:b/>
          <w:caps/>
          <w:color w:val="407EC9"/>
          <w:sz w:val="28"/>
          <w:lang w:eastAsia="de-DE"/>
        </w:rPr>
      </w:pPr>
      <w:r w:rsidRPr="00646A0A">
        <w:t xml:space="preserve">The Policy Advisory Panel will produce a written report of each meeting and the Chair will report the advice of the Policy Advisory Panel to </w:t>
      </w:r>
      <w:r w:rsidR="00896827" w:rsidRPr="00646A0A">
        <w:t xml:space="preserve">the </w:t>
      </w:r>
      <w:r w:rsidRPr="00646A0A">
        <w:t>Council at the next Council meeting after a meeting of the Policy Advisory Panel.</w:t>
      </w:r>
      <w:r w:rsidRPr="00646A0A">
        <w:br w:type="page"/>
      </w:r>
    </w:p>
    <w:p w14:paraId="4CE7B296" w14:textId="7A2AD402" w:rsidR="00C05AC4" w:rsidRPr="00646A0A" w:rsidRDefault="00C05AC4" w:rsidP="00C05AC4">
      <w:pPr>
        <w:pStyle w:val="AnnexDHead1"/>
      </w:pPr>
      <w:r w:rsidRPr="00646A0A">
        <w:lastRenderedPageBreak/>
        <w:t>Procedures</w:t>
      </w:r>
    </w:p>
    <w:p w14:paraId="114E0BE4" w14:textId="77777777" w:rsidR="00C05AC4" w:rsidRPr="00646A0A" w:rsidRDefault="00C05AC4" w:rsidP="006E2AF6">
      <w:pPr>
        <w:pStyle w:val="Heading1separatationline"/>
      </w:pPr>
    </w:p>
    <w:p w14:paraId="7196CD40" w14:textId="468CB60E" w:rsidR="00C05AC4" w:rsidRPr="00646A0A" w:rsidRDefault="00C05AC4" w:rsidP="00C05AC4">
      <w:pPr>
        <w:pStyle w:val="Corpsdetexte"/>
      </w:pPr>
      <w:r w:rsidRPr="00646A0A">
        <w:t>The Policy Advisory Panel should ordinarily hold meetings at least twice each year.</w:t>
      </w:r>
      <w:r w:rsidR="0042072D" w:rsidRPr="00646A0A">
        <w:t xml:space="preserve"> </w:t>
      </w:r>
      <w:del w:id="212" w:author="Schneider, Christina" w:date="2022-09-22T09:26:00Z">
        <w:r w:rsidRPr="00646A0A" w:rsidDel="0060420D">
          <w:delText>Meetings may be in person or by electronic means and may be held more frequently if deemed necessary by the Chair.</w:delText>
        </w:r>
      </w:del>
      <w:ins w:id="213" w:author="Schneider, Christina" w:date="2022-09-22T09:36:00Z">
        <w:r w:rsidR="00FB3075">
          <w:t xml:space="preserve">Meetings may be held more frequently if deemed necessary by </w:t>
        </w:r>
      </w:ins>
      <w:ins w:id="214" w:author="Francis Zachariae" w:date="2022-10-11T12:15:00Z">
        <w:r w:rsidR="007268C7">
          <w:t xml:space="preserve">the </w:t>
        </w:r>
      </w:ins>
      <w:ins w:id="215" w:author="Schneider, Christina" w:date="2022-09-22T09:36:00Z">
        <w:r w:rsidR="00FB3075">
          <w:t>Chair</w:t>
        </w:r>
      </w:ins>
      <w:ins w:id="216" w:author="Audrey Guinault" w:date="2022-11-09T10:02:00Z">
        <w:r w:rsidR="00D13436">
          <w:t xml:space="preserve"> and agreed b</w:t>
        </w:r>
      </w:ins>
      <w:ins w:id="217" w:author="Audrey Guinault" w:date="2022-11-09T10:03:00Z">
        <w:r w:rsidR="00D13436">
          <w:t>y the Secretary-General</w:t>
        </w:r>
      </w:ins>
      <w:ins w:id="218" w:author="Schneider, Christina" w:date="2022-09-22T09:36:00Z">
        <w:r w:rsidR="00FB3075">
          <w:t>.</w:t>
        </w:r>
      </w:ins>
    </w:p>
    <w:p w14:paraId="004CA4AA" w14:textId="5AA7D18E" w:rsidR="00C05AC4" w:rsidRPr="00646A0A" w:rsidRDefault="00C05AC4" w:rsidP="00C05AC4">
      <w:pPr>
        <w:pStyle w:val="Corpsdetexte"/>
      </w:pPr>
      <w:r w:rsidRPr="00646A0A">
        <w:t xml:space="preserve">The Policy Advisory Panel should make use of electronic tools </w:t>
      </w:r>
      <w:del w:id="219" w:author="Schneider, Christina" w:date="2022-09-22T09:37:00Z">
        <w:r w:rsidRPr="00646A0A" w:rsidDel="00FB3075">
          <w:delText>to augment regular meetings,</w:delText>
        </w:r>
      </w:del>
      <w:r w:rsidRPr="00646A0A">
        <w:t xml:space="preserve"> as required, to progress the work.</w:t>
      </w:r>
    </w:p>
    <w:p w14:paraId="1FF59AD3" w14:textId="7E8CA072" w:rsidR="00C05AC4" w:rsidRPr="00646A0A" w:rsidRDefault="00C05AC4">
      <w:pPr>
        <w:spacing w:after="200" w:line="276" w:lineRule="auto"/>
        <w:rPr>
          <w:sz w:val="22"/>
        </w:rPr>
      </w:pPr>
      <w:r w:rsidRPr="00646A0A">
        <w:br w:type="page"/>
      </w:r>
    </w:p>
    <w:p w14:paraId="73F42A26" w14:textId="31E54AC9" w:rsidR="00C05AC4" w:rsidRPr="00646A0A" w:rsidRDefault="00C05AC4" w:rsidP="00C05AC4">
      <w:pPr>
        <w:pStyle w:val="Annex"/>
      </w:pPr>
      <w:bookmarkStart w:id="220" w:name="_Toc84434583"/>
      <w:bookmarkStart w:id="221" w:name="_Toc97296156"/>
      <w:r w:rsidRPr="00646A0A">
        <w:rPr>
          <w:caps w:val="0"/>
        </w:rPr>
        <w:lastRenderedPageBreak/>
        <w:t>COUNCIL DECISION ON THE IALA WORLD-WIDE ACADEMY</w:t>
      </w:r>
      <w:r w:rsidRPr="00646A0A">
        <w:rPr>
          <w:vertAlign w:val="superscript"/>
        </w:rPr>
        <w:footnoteReference w:id="2"/>
      </w:r>
      <w:bookmarkEnd w:id="220"/>
      <w:bookmarkEnd w:id="221"/>
    </w:p>
    <w:p w14:paraId="2A315010" w14:textId="77777777" w:rsidR="00C05AC4" w:rsidRPr="00646A0A" w:rsidRDefault="00C05AC4" w:rsidP="003A32CD">
      <w:pPr>
        <w:pStyle w:val="Corpsdetexte"/>
        <w:jc w:val="center"/>
        <w:outlineLvl w:val="0"/>
        <w:rPr>
          <w:b/>
        </w:rPr>
      </w:pPr>
      <w:r w:rsidRPr="00646A0A">
        <w:rPr>
          <w:b/>
        </w:rPr>
        <w:t>DECISION</w:t>
      </w:r>
    </w:p>
    <w:p w14:paraId="40D93DE5" w14:textId="77777777" w:rsidR="00C05AC4" w:rsidRPr="00646A0A" w:rsidRDefault="00C05AC4" w:rsidP="00C05AC4">
      <w:pPr>
        <w:pStyle w:val="Corpsdetexte"/>
        <w:jc w:val="center"/>
        <w:rPr>
          <w:b/>
        </w:rPr>
      </w:pPr>
      <w:r w:rsidRPr="00646A0A">
        <w:rPr>
          <w:b/>
        </w:rPr>
        <w:t>Aims and Functions of the IALA World-Wide Academy</w:t>
      </w:r>
    </w:p>
    <w:p w14:paraId="692849FD" w14:textId="77777777" w:rsidR="00C05AC4" w:rsidRPr="00646A0A" w:rsidRDefault="00C05AC4" w:rsidP="003A32CD">
      <w:pPr>
        <w:pStyle w:val="Corpsdetexte"/>
        <w:outlineLvl w:val="0"/>
      </w:pPr>
      <w:r w:rsidRPr="00646A0A">
        <w:rPr>
          <w:b/>
        </w:rPr>
        <w:t>THE COUNCIL</w:t>
      </w:r>
      <w:r w:rsidRPr="00646A0A">
        <w:t>,</w:t>
      </w:r>
    </w:p>
    <w:p w14:paraId="49AB59E8" w14:textId="4C71C7F4" w:rsidR="00C05AC4" w:rsidRPr="00646A0A" w:rsidRDefault="00C05AC4" w:rsidP="00C05AC4">
      <w:pPr>
        <w:pStyle w:val="Corpsdetexte"/>
      </w:pPr>
      <w:r w:rsidRPr="00646A0A">
        <w:rPr>
          <w:b/>
        </w:rPr>
        <w:t>RECALLING</w:t>
      </w:r>
      <w:r w:rsidRPr="00646A0A">
        <w:t xml:space="preserve"> that the aim of IALA is to foster the safe and efficient movement of vessels through the improvement and harmonisation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worldwide, and by other appropriate means</w:t>
      </w:r>
      <w:r w:rsidR="00B06101" w:rsidRPr="00646A0A">
        <w:t>.</w:t>
      </w:r>
    </w:p>
    <w:p w14:paraId="4DA501CE" w14:textId="4410B5C8" w:rsidR="00C05AC4" w:rsidRPr="00646A0A" w:rsidRDefault="00C05AC4" w:rsidP="00C05AC4">
      <w:pPr>
        <w:pStyle w:val="Corpsdetexte"/>
      </w:pPr>
      <w:r w:rsidRPr="00646A0A">
        <w:rPr>
          <w:b/>
        </w:rPr>
        <w:t>RECOGNIZING</w:t>
      </w:r>
      <w:r w:rsidRPr="00646A0A">
        <w:t xml:space="preserve"> that the recruitment, selection and training of suitable personnel are a pre-requisite to the provision of professionally qualified personnel capable of contributing to safe and efficient marine operations</w:t>
      </w:r>
      <w:r w:rsidR="00F54295" w:rsidRPr="00646A0A">
        <w:t>.</w:t>
      </w:r>
    </w:p>
    <w:p w14:paraId="4E432496" w14:textId="1DDB1FD1"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that training in all aspects of </w:t>
      </w:r>
      <w:r w:rsidR="00F40F02" w:rsidRPr="00646A0A">
        <w:t>A</w:t>
      </w:r>
      <w:r w:rsidRPr="00646A0A">
        <w:t>ids to navigation (AtoN) delivery – from inception to installation, to maintenance and life-cycle planning – is critical to the consistent provision of an AtoN service</w:t>
      </w:r>
      <w:r w:rsidR="00F31F41" w:rsidRPr="00646A0A">
        <w:t>.</w:t>
      </w:r>
    </w:p>
    <w:p w14:paraId="00DF65CA" w14:textId="5C4D5780"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the work done by IALA on the development of training for AtoN managers, technicians and VTS personnel</w:t>
      </w:r>
      <w:r w:rsidR="00F31F41" w:rsidRPr="00646A0A">
        <w:t>.</w:t>
      </w:r>
    </w:p>
    <w:p w14:paraId="15509AF3" w14:textId="1E22B207" w:rsidR="00C05AC4" w:rsidRPr="00646A0A" w:rsidRDefault="00C05AC4" w:rsidP="00C05AC4">
      <w:pPr>
        <w:pStyle w:val="Corpsdetexte"/>
      </w:pPr>
      <w:r w:rsidRPr="00646A0A">
        <w:rPr>
          <w:b/>
        </w:rPr>
        <w:t>RECOGNIZING ALSO</w:t>
      </w:r>
      <w:r w:rsidRPr="00646A0A">
        <w:t xml:space="preserve"> that there is considerable knowledge and expertise within the IALA community that could be shared to assist authorities in meeting their International Maritime Convention obligations for safety of navigation and for the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w:t>
      </w:r>
      <w:r w:rsidR="002D68F9" w:rsidRPr="00646A0A">
        <w:t>.</w:t>
      </w:r>
    </w:p>
    <w:p w14:paraId="50552854" w14:textId="341478EE" w:rsidR="00C05AC4" w:rsidRPr="00646A0A" w:rsidRDefault="00C05AC4" w:rsidP="00C05AC4">
      <w:pPr>
        <w:pStyle w:val="Corpsdetexte"/>
      </w:pPr>
      <w:r w:rsidRPr="00646A0A">
        <w:rPr>
          <w:b/>
        </w:rPr>
        <w:t>NOTING</w:t>
      </w:r>
      <w:r w:rsidRPr="00646A0A">
        <w:t xml:space="preserve"> that delivering capacity building and training in the field of safety of navigation and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to nations in need is part of the role of IALA</w:t>
      </w:r>
      <w:r w:rsidR="00645929" w:rsidRPr="00646A0A">
        <w:t xml:space="preserve"> according to its Constitution</w:t>
      </w:r>
      <w:r w:rsidR="002D68F9" w:rsidRPr="00646A0A">
        <w:t>.</w:t>
      </w:r>
    </w:p>
    <w:p w14:paraId="6DF911DE" w14:textId="77777777" w:rsidR="00C05AC4" w:rsidRPr="00646A0A" w:rsidRDefault="00C05AC4" w:rsidP="00C05AC4">
      <w:pPr>
        <w:pStyle w:val="Corpsdetexte"/>
      </w:pPr>
      <w:r w:rsidRPr="00646A0A">
        <w:rPr>
          <w:b/>
        </w:rPr>
        <w:t>RECALLING</w:t>
      </w:r>
      <w:r w:rsidRPr="00646A0A">
        <w:t xml:space="preserve"> the Decision taken at the 52nd IALA Council regarding Aims and Functions of the IALA World-Wide Academy (The Academy).</w:t>
      </w:r>
    </w:p>
    <w:p w14:paraId="072F50A9" w14:textId="77777777" w:rsidR="00C05AC4" w:rsidRPr="00646A0A" w:rsidRDefault="00C05AC4" w:rsidP="003A32CD">
      <w:pPr>
        <w:pStyle w:val="Corpsdetexte"/>
        <w:outlineLvl w:val="0"/>
      </w:pPr>
      <w:r w:rsidRPr="00646A0A">
        <w:rPr>
          <w:b/>
        </w:rPr>
        <w:t>DECIDES THAT</w:t>
      </w:r>
      <w:r w:rsidRPr="00646A0A">
        <w:t>:</w:t>
      </w:r>
    </w:p>
    <w:p w14:paraId="3D362329" w14:textId="7D114EF9" w:rsidR="00C05AC4" w:rsidRPr="00646A0A" w:rsidRDefault="00C05AC4" w:rsidP="00E03073">
      <w:pPr>
        <w:pStyle w:val="List1"/>
        <w:numPr>
          <w:ilvl w:val="0"/>
          <w:numId w:val="55"/>
        </w:numPr>
      </w:pPr>
      <w:r w:rsidRPr="00646A0A">
        <w:t>The Academy, the vehicle by which IALA delivers training and capacity building, is an integral part of the IALA Secretariat.</w:t>
      </w:r>
    </w:p>
    <w:p w14:paraId="60EFA579" w14:textId="334820C8" w:rsidR="00C05AC4" w:rsidRPr="00646A0A" w:rsidRDefault="00C05AC4" w:rsidP="00033512">
      <w:pPr>
        <w:pStyle w:val="List1"/>
      </w:pPr>
      <w:r w:rsidRPr="00646A0A">
        <w:t xml:space="preserve">The aims of </w:t>
      </w:r>
      <w:r w:rsidR="00561A1B" w:rsidRPr="00646A0A">
        <w:t>t</w:t>
      </w:r>
      <w:r w:rsidRPr="00646A0A">
        <w:t>he Academy are:</w:t>
      </w:r>
    </w:p>
    <w:p w14:paraId="64ABFB08" w14:textId="3DCE4A36" w:rsidR="00C05AC4" w:rsidRPr="00A4584E" w:rsidRDefault="00C05AC4" w:rsidP="009B389B">
      <w:pPr>
        <w:pStyle w:val="Bullet1"/>
        <w:rPr>
          <w:lang w:val="en-GB"/>
        </w:rPr>
      </w:pPr>
      <w:r w:rsidRPr="00A4584E">
        <w:rPr>
          <w:lang w:val="en-GB"/>
        </w:rPr>
        <w:t xml:space="preserve">to participate in the development of IALA model courses on all aspects of </w:t>
      </w:r>
      <w:r w:rsidR="002D68F9" w:rsidRPr="00A4584E">
        <w:rPr>
          <w:lang w:val="en-GB"/>
        </w:rPr>
        <w:t>A</w:t>
      </w:r>
      <w:r w:rsidRPr="00A4584E">
        <w:rPr>
          <w:lang w:val="en-GB"/>
        </w:rPr>
        <w:t>ids to navigation training</w:t>
      </w:r>
      <w:r w:rsidR="001C183B" w:rsidRPr="00A4584E">
        <w:rPr>
          <w:lang w:val="en-GB"/>
        </w:rPr>
        <w:t>,</w:t>
      </w:r>
      <w:r w:rsidRPr="00A4584E">
        <w:rPr>
          <w:lang w:val="en-GB"/>
        </w:rPr>
        <w:t xml:space="preserve"> to encourage their use by all National </w:t>
      </w:r>
      <w:r w:rsidR="002A6E14" w:rsidRPr="00A4584E">
        <w:rPr>
          <w:lang w:val="en-GB"/>
        </w:rPr>
        <w:t>A</w:t>
      </w:r>
      <w:r w:rsidRPr="00A4584E">
        <w:rPr>
          <w:lang w:val="en-GB"/>
        </w:rPr>
        <w:t xml:space="preserve">uthorities and to administer the accreditation system for National </w:t>
      </w:r>
      <w:r w:rsidR="003847C4" w:rsidRPr="00A4584E">
        <w:rPr>
          <w:lang w:val="en-GB"/>
        </w:rPr>
        <w:t>A</w:t>
      </w:r>
      <w:r w:rsidRPr="00A4584E">
        <w:rPr>
          <w:lang w:val="en-GB"/>
        </w:rPr>
        <w:t xml:space="preserve">uthorities responsible for such training in accordance with published IALA </w:t>
      </w:r>
      <w:r w:rsidR="00393D67" w:rsidRPr="00A4584E">
        <w:rPr>
          <w:lang w:val="en-GB"/>
        </w:rPr>
        <w:t>r</w:t>
      </w:r>
      <w:r w:rsidRPr="00A4584E">
        <w:rPr>
          <w:lang w:val="en-GB"/>
        </w:rPr>
        <w:t xml:space="preserve">ecommendations and </w:t>
      </w:r>
      <w:r w:rsidR="00393D67" w:rsidRPr="00A4584E">
        <w:rPr>
          <w:lang w:val="en-GB"/>
        </w:rPr>
        <w:t>g</w:t>
      </w:r>
      <w:r w:rsidRPr="00A4584E">
        <w:rPr>
          <w:lang w:val="en-GB"/>
        </w:rPr>
        <w:t>uidelines, and thei</w:t>
      </w:r>
      <w:r w:rsidR="00254147" w:rsidRPr="00A4584E">
        <w:rPr>
          <w:lang w:val="en-GB"/>
        </w:rPr>
        <w:t>r associated model courses;</w:t>
      </w:r>
      <w:r w:rsidR="00487A05" w:rsidRPr="00A4584E">
        <w:rPr>
          <w:lang w:val="en-GB"/>
        </w:rPr>
        <w:t xml:space="preserve"> and</w:t>
      </w:r>
    </w:p>
    <w:p w14:paraId="34CA4736" w14:textId="7190AA4B" w:rsidR="00C05AC4" w:rsidRPr="00A4584E" w:rsidRDefault="00C05AC4" w:rsidP="009B389B">
      <w:pPr>
        <w:pStyle w:val="Bullet1"/>
        <w:rPr>
          <w:lang w:val="en-GB"/>
        </w:rPr>
      </w:pPr>
      <w:r w:rsidRPr="00A4584E">
        <w:rPr>
          <w:lang w:val="en-GB"/>
        </w:rPr>
        <w:t xml:space="preserve">to develop and manage systematic </w:t>
      </w:r>
      <w:r w:rsidR="00913572" w:rsidRPr="00A4584E">
        <w:rPr>
          <w:lang w:val="en-GB"/>
        </w:rPr>
        <w:t>A</w:t>
      </w:r>
      <w:r w:rsidRPr="00A4584E">
        <w:rPr>
          <w:lang w:val="en-GB"/>
        </w:rPr>
        <w:t xml:space="preserve">ids to navigation capacity building, where appropriate through joint activity with other </w:t>
      </w:r>
      <w:r w:rsidR="0020335B" w:rsidRPr="00A4584E">
        <w:rPr>
          <w:lang w:val="en-GB"/>
        </w:rPr>
        <w:t>i</w:t>
      </w:r>
      <w:r w:rsidRPr="00A4584E">
        <w:rPr>
          <w:lang w:val="en-GB"/>
        </w:rPr>
        <w:t xml:space="preserve">nternational </w:t>
      </w:r>
      <w:r w:rsidR="0020335B" w:rsidRPr="00A4584E">
        <w:rPr>
          <w:lang w:val="en-GB"/>
        </w:rPr>
        <w:t>o</w:t>
      </w:r>
      <w:r w:rsidRPr="00A4584E">
        <w:rPr>
          <w:lang w:val="en-GB"/>
        </w:rPr>
        <w:t xml:space="preserve">rganizations as part of the United Nations </w:t>
      </w:r>
      <w:r w:rsidR="00B94FCF" w:rsidRPr="00A4584E">
        <w:rPr>
          <w:lang w:val="en-GB"/>
        </w:rPr>
        <w:t>‘</w:t>
      </w:r>
      <w:r w:rsidRPr="00A4584E">
        <w:rPr>
          <w:lang w:val="en-GB"/>
        </w:rPr>
        <w:t>Delivering as One</w:t>
      </w:r>
      <w:r w:rsidR="00B94FCF" w:rsidRPr="00A4584E">
        <w:rPr>
          <w:lang w:val="en-GB"/>
        </w:rPr>
        <w:t>’</w:t>
      </w:r>
      <w:r w:rsidRPr="00A4584E">
        <w:rPr>
          <w:lang w:val="en-GB"/>
        </w:rPr>
        <w:t xml:space="preserve"> capacity building strategy, to enable National Authorities to meet their obligations under International </w:t>
      </w:r>
      <w:r w:rsidR="0037103B" w:rsidRPr="00A4584E">
        <w:rPr>
          <w:lang w:val="en-GB"/>
        </w:rPr>
        <w:t>Maritime</w:t>
      </w:r>
      <w:r w:rsidRPr="00A4584E">
        <w:rPr>
          <w:lang w:val="en-GB"/>
        </w:rPr>
        <w:t xml:space="preserve"> Conventions.</w:t>
      </w:r>
    </w:p>
    <w:p w14:paraId="4F1AAC45" w14:textId="12C8F737" w:rsidR="00C05AC4" w:rsidRPr="00646A0A" w:rsidRDefault="00C05AC4" w:rsidP="00033512">
      <w:pPr>
        <w:pStyle w:val="List1"/>
      </w:pPr>
      <w:r w:rsidRPr="00646A0A">
        <w:t>The objectives of the Academy are:</w:t>
      </w:r>
    </w:p>
    <w:p w14:paraId="4D4FC21C" w14:textId="29543BED" w:rsidR="00C05AC4" w:rsidRPr="00A4584E" w:rsidRDefault="0061288E" w:rsidP="009B389B">
      <w:pPr>
        <w:pStyle w:val="Bullet1"/>
        <w:rPr>
          <w:lang w:val="en-GB"/>
        </w:rPr>
      </w:pPr>
      <w:r w:rsidRPr="00A4584E">
        <w:rPr>
          <w:lang w:val="en-GB"/>
        </w:rPr>
        <w:t>T</w:t>
      </w:r>
      <w:r w:rsidR="00C05AC4" w:rsidRPr="00A4584E">
        <w:rPr>
          <w:lang w:val="en-GB"/>
        </w:rPr>
        <w:t xml:space="preserve">o facilitate the development of IALA model courses for </w:t>
      </w:r>
      <w:r w:rsidRPr="00A4584E">
        <w:rPr>
          <w:lang w:val="en-GB"/>
        </w:rPr>
        <w:t>A</w:t>
      </w:r>
      <w:r w:rsidR="00C05AC4" w:rsidRPr="00A4584E">
        <w:rPr>
          <w:lang w:val="en-GB"/>
        </w:rPr>
        <w:t>ids to navigation training</w:t>
      </w:r>
      <w:r w:rsidRPr="00A4584E">
        <w:rPr>
          <w:lang w:val="en-GB"/>
        </w:rPr>
        <w:t>.</w:t>
      </w:r>
    </w:p>
    <w:p w14:paraId="07D68D5C" w14:textId="4C3FDE8A" w:rsidR="00C05AC4" w:rsidRPr="00A4584E" w:rsidRDefault="0061288E" w:rsidP="009B389B">
      <w:pPr>
        <w:pStyle w:val="Bullet1"/>
        <w:rPr>
          <w:lang w:val="en-GB"/>
        </w:rPr>
      </w:pPr>
      <w:r w:rsidRPr="00A4584E">
        <w:rPr>
          <w:lang w:val="en-GB"/>
        </w:rPr>
        <w:t>T</w:t>
      </w:r>
      <w:r w:rsidR="00C05AC4" w:rsidRPr="00A4584E">
        <w:rPr>
          <w:lang w:val="en-GB"/>
        </w:rPr>
        <w:t>o develop and manage the system of IALA accreditation of training activities</w:t>
      </w:r>
      <w:r w:rsidRPr="00A4584E">
        <w:rPr>
          <w:lang w:val="en-GB"/>
        </w:rPr>
        <w:t>.</w:t>
      </w:r>
    </w:p>
    <w:p w14:paraId="4CF9A616" w14:textId="2AB3F811" w:rsidR="00C05AC4" w:rsidRPr="00A4584E" w:rsidRDefault="0061288E" w:rsidP="009B389B">
      <w:pPr>
        <w:pStyle w:val="Bullet1"/>
        <w:rPr>
          <w:lang w:val="en-GB"/>
        </w:rPr>
      </w:pPr>
      <w:r w:rsidRPr="00A4584E">
        <w:rPr>
          <w:lang w:val="en-GB"/>
        </w:rPr>
        <w:t>T</w:t>
      </w:r>
      <w:r w:rsidR="00C05AC4" w:rsidRPr="00A4584E">
        <w:rPr>
          <w:lang w:val="en-GB"/>
        </w:rPr>
        <w:t xml:space="preserve">o facilitate education and training for personnel with responsibility for </w:t>
      </w:r>
      <w:r w:rsidR="003E385F" w:rsidRPr="00A4584E">
        <w:rPr>
          <w:lang w:val="en-GB"/>
        </w:rPr>
        <w:t>A</w:t>
      </w:r>
      <w:r w:rsidR="00C05AC4" w:rsidRPr="00A4584E">
        <w:rPr>
          <w:lang w:val="en-GB"/>
        </w:rPr>
        <w:t>ids to navigation particularly in key target regions as defined in the Academy Master Plan</w:t>
      </w:r>
      <w:r w:rsidRPr="00A4584E">
        <w:rPr>
          <w:lang w:val="en-GB"/>
        </w:rPr>
        <w:t>.</w:t>
      </w:r>
    </w:p>
    <w:p w14:paraId="20658584" w14:textId="218646CC" w:rsidR="00C05AC4" w:rsidRPr="00A4584E" w:rsidRDefault="0061288E" w:rsidP="009B389B">
      <w:pPr>
        <w:pStyle w:val="Bullet1"/>
        <w:rPr>
          <w:lang w:val="en-GB"/>
        </w:rPr>
      </w:pPr>
      <w:r w:rsidRPr="00A4584E">
        <w:rPr>
          <w:lang w:val="en-GB"/>
        </w:rPr>
        <w:t>T</w:t>
      </w:r>
      <w:r w:rsidR="00C05AC4" w:rsidRPr="00A4584E">
        <w:rPr>
          <w:lang w:val="en-GB"/>
        </w:rPr>
        <w:t>o deliver Level 1 AtoN Manager courses when appropriate</w:t>
      </w:r>
      <w:r w:rsidRPr="00A4584E">
        <w:rPr>
          <w:lang w:val="en-GB"/>
        </w:rPr>
        <w:t>.</w:t>
      </w:r>
    </w:p>
    <w:p w14:paraId="71BFE587" w14:textId="1071A9D5" w:rsidR="00C05AC4" w:rsidRPr="00A4584E" w:rsidRDefault="003E385F" w:rsidP="009B389B">
      <w:pPr>
        <w:pStyle w:val="Bullet1"/>
        <w:rPr>
          <w:lang w:val="en-GB"/>
        </w:rPr>
      </w:pPr>
      <w:r w:rsidRPr="00A4584E">
        <w:rPr>
          <w:lang w:val="en-GB"/>
        </w:rPr>
        <w:lastRenderedPageBreak/>
        <w:t>T</w:t>
      </w:r>
      <w:r w:rsidR="00C05AC4" w:rsidRPr="00A4584E">
        <w:rPr>
          <w:lang w:val="en-GB"/>
        </w:rPr>
        <w:t xml:space="preserve">o establish and manage systematic </w:t>
      </w:r>
      <w:r w:rsidRPr="00A4584E">
        <w:rPr>
          <w:lang w:val="en-GB"/>
        </w:rPr>
        <w:t>A</w:t>
      </w:r>
      <w:r w:rsidR="00C05AC4" w:rsidRPr="00A4584E">
        <w:rPr>
          <w:lang w:val="en-GB"/>
        </w:rPr>
        <w:t>ids to navigation capacity building, particularly in key target regions as defined in the Academy Master Plan</w:t>
      </w:r>
      <w:r w:rsidRPr="00A4584E">
        <w:rPr>
          <w:lang w:val="en-GB"/>
        </w:rPr>
        <w:t>.</w:t>
      </w:r>
    </w:p>
    <w:p w14:paraId="69D55E4E" w14:textId="36B46CCC" w:rsidR="00C05AC4" w:rsidRPr="00A4584E" w:rsidRDefault="003E385F" w:rsidP="009B389B">
      <w:pPr>
        <w:pStyle w:val="Bullet1"/>
        <w:rPr>
          <w:lang w:val="en-GB"/>
        </w:rPr>
      </w:pPr>
      <w:r w:rsidRPr="00A4584E">
        <w:rPr>
          <w:lang w:val="en-GB"/>
        </w:rPr>
        <w:t>T</w:t>
      </w:r>
      <w:r w:rsidR="00C05AC4" w:rsidRPr="00A4584E">
        <w:rPr>
          <w:lang w:val="en-GB"/>
        </w:rPr>
        <w:t xml:space="preserve">o provide assistance to enhance the knowledge and expertise of personnel with responsibility for </w:t>
      </w:r>
      <w:r w:rsidRPr="00A4584E">
        <w:rPr>
          <w:lang w:val="en-GB"/>
        </w:rPr>
        <w:t>A</w:t>
      </w:r>
      <w:r w:rsidR="00C05AC4" w:rsidRPr="00A4584E">
        <w:rPr>
          <w:lang w:val="en-GB"/>
        </w:rPr>
        <w:t>ids to navigation, at both the managerial and technician levels, so as to achieve a resilient competence in a defined target region</w:t>
      </w:r>
      <w:r w:rsidR="00347ECE" w:rsidRPr="00A4584E">
        <w:rPr>
          <w:lang w:val="en-GB"/>
        </w:rPr>
        <w:t>.</w:t>
      </w:r>
    </w:p>
    <w:p w14:paraId="398FD6B0" w14:textId="4C223200" w:rsidR="00C05AC4" w:rsidRPr="00A4584E" w:rsidRDefault="00347ECE" w:rsidP="009B389B">
      <w:pPr>
        <w:pStyle w:val="Bullet1"/>
        <w:rPr>
          <w:lang w:val="en-GB"/>
        </w:rPr>
      </w:pPr>
      <w:r w:rsidRPr="00A4584E">
        <w:rPr>
          <w:lang w:val="en-GB"/>
        </w:rPr>
        <w:t>T</w:t>
      </w:r>
      <w:r w:rsidR="00C05AC4" w:rsidRPr="00A4584E">
        <w:rPr>
          <w:lang w:val="en-GB"/>
        </w:rPr>
        <w:t>o encourage and where appropriate publici</w:t>
      </w:r>
      <w:r w:rsidRPr="00A4584E">
        <w:rPr>
          <w:lang w:val="en-GB"/>
        </w:rPr>
        <w:t>z</w:t>
      </w:r>
      <w:r w:rsidR="00C05AC4" w:rsidRPr="00A4584E">
        <w:rPr>
          <w:lang w:val="en-GB"/>
        </w:rPr>
        <w:t>e research and development initiatives to improve the efficiency and safe</w:t>
      </w:r>
      <w:r w:rsidR="0037103B" w:rsidRPr="00A4584E">
        <w:rPr>
          <w:lang w:val="en-GB"/>
        </w:rPr>
        <w:t>ty of maritime navigation</w:t>
      </w:r>
      <w:r w:rsidRPr="00A4584E">
        <w:rPr>
          <w:lang w:val="en-GB"/>
        </w:rPr>
        <w:t>.</w:t>
      </w:r>
    </w:p>
    <w:p w14:paraId="5E2BFD8B" w14:textId="56E507F6" w:rsidR="00C05AC4" w:rsidRPr="00A4584E" w:rsidRDefault="00347ECE" w:rsidP="009B389B">
      <w:pPr>
        <w:pStyle w:val="Bullet1"/>
        <w:rPr>
          <w:lang w:val="en-GB"/>
        </w:rPr>
      </w:pPr>
      <w:r w:rsidRPr="00A4584E">
        <w:rPr>
          <w:lang w:val="en-GB"/>
        </w:rPr>
        <w:t>T</w:t>
      </w:r>
      <w:r w:rsidR="00C05AC4" w:rsidRPr="00A4584E">
        <w:rPr>
          <w:lang w:val="en-GB"/>
        </w:rPr>
        <w:t>o develop and maintain an Academy alumni association and promote IALA activities through that alumni association.</w:t>
      </w:r>
    </w:p>
    <w:p w14:paraId="58AAB501" w14:textId="32B719F5" w:rsidR="00C05AC4" w:rsidRPr="00646A0A" w:rsidRDefault="00C05AC4" w:rsidP="00033512">
      <w:pPr>
        <w:pStyle w:val="List1"/>
      </w:pPr>
      <w:r w:rsidRPr="00646A0A">
        <w:t>The Academy is administered by a Dean supported by a Board</w:t>
      </w:r>
      <w:r w:rsidR="0037103B" w:rsidRPr="00646A0A">
        <w:t>.</w:t>
      </w:r>
    </w:p>
    <w:p w14:paraId="27EEDCB4" w14:textId="48EFE2F8" w:rsidR="00C05AC4" w:rsidRPr="00646A0A" w:rsidRDefault="00C05AC4" w:rsidP="00033512">
      <w:pPr>
        <w:pStyle w:val="List1"/>
      </w:pPr>
      <w:r w:rsidRPr="00646A0A">
        <w:t>The role of the Academy Board is:</w:t>
      </w:r>
    </w:p>
    <w:p w14:paraId="1195AA1A" w14:textId="65040BAB" w:rsidR="00C05AC4" w:rsidRPr="00A4584E" w:rsidRDefault="00962E8D" w:rsidP="009B389B">
      <w:pPr>
        <w:pStyle w:val="Bullet1"/>
        <w:rPr>
          <w:lang w:val="en-GB"/>
        </w:rPr>
      </w:pPr>
      <w:r w:rsidRPr="00A4584E">
        <w:rPr>
          <w:lang w:val="en-GB"/>
        </w:rPr>
        <w:t>T</w:t>
      </w:r>
      <w:r w:rsidR="00C05AC4" w:rsidRPr="00A4584E">
        <w:rPr>
          <w:lang w:val="en-GB"/>
        </w:rPr>
        <w:t>o maintain a global view of maritime AtoN training and capacity building needs</w:t>
      </w:r>
      <w:r w:rsidR="00597D27" w:rsidRPr="00A4584E">
        <w:rPr>
          <w:lang w:val="en-GB"/>
        </w:rPr>
        <w:t>.</w:t>
      </w:r>
    </w:p>
    <w:p w14:paraId="35AB7094" w14:textId="674081F3" w:rsidR="00C05AC4" w:rsidRPr="00A4584E" w:rsidRDefault="00962E8D" w:rsidP="009B389B">
      <w:pPr>
        <w:pStyle w:val="Bullet1"/>
        <w:rPr>
          <w:lang w:val="en-GB"/>
        </w:rPr>
      </w:pPr>
      <w:r w:rsidRPr="00A4584E">
        <w:rPr>
          <w:lang w:val="en-GB"/>
        </w:rPr>
        <w:t>T</w:t>
      </w:r>
      <w:r w:rsidR="00C05AC4" w:rsidRPr="00A4584E">
        <w:rPr>
          <w:lang w:val="en-GB"/>
        </w:rPr>
        <w:t>o approve and oversee the Master Plan with the strategy and delivery of the Academy’s two key deliverables of training and capacity building and annual programme by:</w:t>
      </w:r>
    </w:p>
    <w:p w14:paraId="0D0A9C09" w14:textId="3F4CC6E7" w:rsidR="00C05AC4" w:rsidRPr="00A4584E" w:rsidRDefault="00962E8D" w:rsidP="009B389B">
      <w:pPr>
        <w:pStyle w:val="Bullet1"/>
        <w:rPr>
          <w:lang w:val="en-GB"/>
        </w:rPr>
      </w:pPr>
      <w:r w:rsidRPr="00A4584E">
        <w:rPr>
          <w:lang w:val="en-GB"/>
        </w:rPr>
        <w:t>A</w:t>
      </w:r>
      <w:r w:rsidR="00C05AC4" w:rsidRPr="00A4584E">
        <w:rPr>
          <w:lang w:val="en-GB"/>
        </w:rPr>
        <w:t>n analysis of the outcomes and recommendations of capacity building activities</w:t>
      </w:r>
      <w:r w:rsidR="00B169A7" w:rsidRPr="00A4584E">
        <w:rPr>
          <w:lang w:val="en-GB"/>
        </w:rPr>
        <w:t>.</w:t>
      </w:r>
    </w:p>
    <w:p w14:paraId="6B10B692" w14:textId="6A03F598" w:rsidR="00C05AC4" w:rsidRPr="00A4584E" w:rsidRDefault="00962E8D" w:rsidP="009B389B">
      <w:pPr>
        <w:pStyle w:val="Bullet1"/>
        <w:rPr>
          <w:lang w:val="en-GB"/>
        </w:rPr>
      </w:pPr>
      <w:r w:rsidRPr="00A4584E">
        <w:rPr>
          <w:lang w:val="en-GB"/>
        </w:rPr>
        <w:t>P</w:t>
      </w:r>
      <w:r w:rsidR="00C05AC4" w:rsidRPr="00A4584E">
        <w:rPr>
          <w:lang w:val="en-GB"/>
        </w:rPr>
        <w:t>rioriti</w:t>
      </w:r>
      <w:r w:rsidR="00597D27" w:rsidRPr="00A4584E">
        <w:rPr>
          <w:lang w:val="en-GB"/>
        </w:rPr>
        <w:t>z</w:t>
      </w:r>
      <w:r w:rsidR="00C05AC4" w:rsidRPr="00A4584E">
        <w:rPr>
          <w:lang w:val="en-GB"/>
        </w:rPr>
        <w:t>ing applications for capacity building and training activity assistance from third parties</w:t>
      </w:r>
      <w:r w:rsidR="00B169A7" w:rsidRPr="00A4584E">
        <w:rPr>
          <w:lang w:val="en-GB"/>
        </w:rPr>
        <w:t>.</w:t>
      </w:r>
    </w:p>
    <w:p w14:paraId="7B38ECCE" w14:textId="362D7C40" w:rsidR="00C05AC4" w:rsidRPr="00A4584E" w:rsidRDefault="00B169A7" w:rsidP="009B389B">
      <w:pPr>
        <w:pStyle w:val="Bullet1"/>
        <w:rPr>
          <w:lang w:val="en-GB"/>
        </w:rPr>
      </w:pPr>
      <w:r w:rsidRPr="00A4584E">
        <w:rPr>
          <w:lang w:val="en-GB"/>
        </w:rPr>
        <w:t>N</w:t>
      </w:r>
      <w:r w:rsidR="00C05AC4" w:rsidRPr="00A4584E">
        <w:rPr>
          <w:lang w:val="en-GB"/>
        </w:rPr>
        <w:t>egotiating future financial support with existing sponsors</w:t>
      </w:r>
      <w:r w:rsidR="008E1F31" w:rsidRPr="00A4584E">
        <w:rPr>
          <w:lang w:val="en-GB"/>
        </w:rPr>
        <w:t>.</w:t>
      </w:r>
    </w:p>
    <w:p w14:paraId="51E19F15" w14:textId="67262536" w:rsidR="00C05AC4" w:rsidRPr="00A4584E" w:rsidRDefault="00B169A7" w:rsidP="009B389B">
      <w:pPr>
        <w:pStyle w:val="Bullet1"/>
        <w:rPr>
          <w:lang w:val="en-GB"/>
        </w:rPr>
      </w:pPr>
      <w:r w:rsidRPr="00A4584E">
        <w:rPr>
          <w:lang w:val="en-GB"/>
        </w:rPr>
        <w:t>I</w:t>
      </w:r>
      <w:r w:rsidR="00C05AC4" w:rsidRPr="00A4584E">
        <w:rPr>
          <w:lang w:val="en-GB"/>
        </w:rPr>
        <w:t>dentifying and pursuing potential sponsorship opportunities</w:t>
      </w:r>
      <w:r w:rsidR="008E1F31" w:rsidRPr="00A4584E">
        <w:rPr>
          <w:lang w:val="en-GB"/>
        </w:rPr>
        <w:t>.</w:t>
      </w:r>
    </w:p>
    <w:p w14:paraId="57A0D965" w14:textId="1B355D7A" w:rsidR="00C05AC4" w:rsidRPr="00A4584E" w:rsidRDefault="00B169A7" w:rsidP="009B389B">
      <w:pPr>
        <w:pStyle w:val="Bullet1"/>
        <w:rPr>
          <w:lang w:val="en-GB"/>
        </w:rPr>
      </w:pPr>
      <w:r w:rsidRPr="00A4584E">
        <w:rPr>
          <w:lang w:val="en-GB"/>
        </w:rPr>
        <w:t>T</w:t>
      </w:r>
      <w:r w:rsidR="00C05AC4" w:rsidRPr="00A4584E">
        <w:rPr>
          <w:lang w:val="en-GB"/>
        </w:rPr>
        <w:t xml:space="preserve">o approve and monitor </w:t>
      </w:r>
      <w:r w:rsidR="0037103B" w:rsidRPr="00A4584E">
        <w:rPr>
          <w:lang w:val="en-GB"/>
        </w:rPr>
        <w:t>t</w:t>
      </w:r>
      <w:r w:rsidR="00C05AC4" w:rsidRPr="00A4584E">
        <w:rPr>
          <w:lang w:val="en-GB"/>
        </w:rPr>
        <w:t>he Academy budget and ensuring that the independence of Academy funding from the general IALA budget is maintained</w:t>
      </w:r>
      <w:r w:rsidR="007E1399" w:rsidRPr="00A4584E">
        <w:rPr>
          <w:lang w:val="en-GB"/>
        </w:rPr>
        <w:t>.</w:t>
      </w:r>
    </w:p>
    <w:p w14:paraId="50C0DFB1" w14:textId="694FC7CA" w:rsidR="00C05AC4" w:rsidRPr="00A4584E" w:rsidRDefault="007E1399" w:rsidP="009B389B">
      <w:pPr>
        <w:pStyle w:val="Bullet1"/>
        <w:rPr>
          <w:lang w:val="en-GB"/>
        </w:rPr>
      </w:pPr>
      <w:r w:rsidRPr="00A4584E">
        <w:rPr>
          <w:lang w:val="en-GB"/>
        </w:rPr>
        <w:t>T</w:t>
      </w:r>
      <w:r w:rsidR="00C05AC4" w:rsidRPr="00A4584E">
        <w:rPr>
          <w:lang w:val="en-GB"/>
        </w:rPr>
        <w:t>o provide the IALA Council with the reports of its meetings for endorsement.</w:t>
      </w:r>
    </w:p>
    <w:p w14:paraId="125267A3" w14:textId="35E31D69" w:rsidR="00C05AC4" w:rsidRPr="00646A0A" w:rsidRDefault="00C05AC4" w:rsidP="00033512">
      <w:pPr>
        <w:pStyle w:val="List1"/>
      </w:pPr>
      <w:r w:rsidRPr="00646A0A">
        <w:t>The Academy Board consists of:</w:t>
      </w:r>
    </w:p>
    <w:p w14:paraId="7E5EA5FD" w14:textId="34B0929C" w:rsidR="00C05AC4" w:rsidRPr="00A4584E" w:rsidRDefault="00C05AC4" w:rsidP="003831C4">
      <w:pPr>
        <w:pStyle w:val="Bullet1"/>
        <w:tabs>
          <w:tab w:val="left" w:pos="7965"/>
        </w:tabs>
        <w:rPr>
          <w:lang w:val="en-GB"/>
        </w:rPr>
      </w:pPr>
      <w:r w:rsidRPr="00A4584E">
        <w:rPr>
          <w:lang w:val="en-GB"/>
        </w:rPr>
        <w:t xml:space="preserve">a Chairperson nominated by the Council among the Board </w:t>
      </w:r>
      <w:r w:rsidR="003266C7">
        <w:rPr>
          <w:lang w:val="en-GB"/>
        </w:rPr>
        <w:t>member</w:t>
      </w:r>
      <w:r w:rsidRPr="00A4584E">
        <w:rPr>
          <w:lang w:val="en-GB"/>
        </w:rPr>
        <w:t>s</w:t>
      </w:r>
      <w:r w:rsidR="003831C4" w:rsidRPr="00A4584E">
        <w:rPr>
          <w:lang w:val="en-GB"/>
        </w:rPr>
        <w:t>;</w:t>
      </w:r>
    </w:p>
    <w:p w14:paraId="1012C995" w14:textId="33AEDB64" w:rsidR="00C05AC4" w:rsidRPr="00A4584E" w:rsidRDefault="00C05AC4" w:rsidP="009B389B">
      <w:pPr>
        <w:pStyle w:val="Bullet1"/>
        <w:rPr>
          <w:lang w:val="en-GB"/>
        </w:rPr>
      </w:pPr>
      <w:r w:rsidRPr="00A4584E">
        <w:rPr>
          <w:lang w:val="en-GB"/>
        </w:rPr>
        <w:t>the Secretary-General of IALA;</w:t>
      </w:r>
    </w:p>
    <w:p w14:paraId="3BCC178B" w14:textId="5CF42A3B" w:rsidR="00C05AC4" w:rsidRPr="00A4584E" w:rsidRDefault="00C05AC4" w:rsidP="009B389B">
      <w:pPr>
        <w:pStyle w:val="Bullet1"/>
        <w:rPr>
          <w:lang w:val="en-GB"/>
        </w:rPr>
      </w:pPr>
      <w:r w:rsidRPr="00A4584E">
        <w:rPr>
          <w:lang w:val="en-GB"/>
        </w:rPr>
        <w:t>the Dean of the Academy;</w:t>
      </w:r>
      <w:r w:rsidR="00487A05" w:rsidRPr="00A4584E">
        <w:rPr>
          <w:lang w:val="en-GB"/>
        </w:rPr>
        <w:t xml:space="preserve"> and</w:t>
      </w:r>
    </w:p>
    <w:p w14:paraId="1FB0151A" w14:textId="7E8BFBB1" w:rsidR="00C05AC4" w:rsidRPr="00A4584E" w:rsidRDefault="00C05AC4" w:rsidP="009B389B">
      <w:pPr>
        <w:pStyle w:val="Bullet1"/>
        <w:rPr>
          <w:lang w:val="en-GB"/>
        </w:rPr>
      </w:pPr>
      <w:r w:rsidRPr="00A4584E">
        <w:rPr>
          <w:lang w:val="en-GB"/>
        </w:rPr>
        <w:t xml:space="preserve">up to six  members appointed by the IALA Council for a period of </w:t>
      </w:r>
      <w:r w:rsidR="00A07940" w:rsidRPr="00A4584E">
        <w:rPr>
          <w:lang w:val="en-GB"/>
        </w:rPr>
        <w:t>four</w:t>
      </w:r>
      <w:r w:rsidRPr="00A4584E">
        <w:rPr>
          <w:lang w:val="en-GB"/>
        </w:rPr>
        <w:t xml:space="preserve"> years</w:t>
      </w:r>
      <w:r w:rsidR="00D805FA" w:rsidRPr="00A4584E">
        <w:rPr>
          <w:lang w:val="en-GB"/>
        </w:rPr>
        <w:t>,</w:t>
      </w:r>
      <w:r w:rsidRPr="00A4584E">
        <w:rPr>
          <w:lang w:val="en-GB"/>
        </w:rPr>
        <w:t xml:space="preserve"> renewable</w:t>
      </w:r>
      <w:r w:rsidR="00487A05" w:rsidRPr="00A4584E">
        <w:rPr>
          <w:lang w:val="en-GB"/>
        </w:rPr>
        <w:t>.</w:t>
      </w:r>
    </w:p>
    <w:p w14:paraId="4126459C" w14:textId="7D028561" w:rsidR="00C05AC4" w:rsidRPr="00A4584E" w:rsidRDefault="00561A1B" w:rsidP="00A4584E">
      <w:pPr>
        <w:pStyle w:val="Bullet1"/>
        <w:numPr>
          <w:ilvl w:val="0"/>
          <w:numId w:val="0"/>
        </w:numPr>
        <w:ind w:left="720"/>
        <w:rPr>
          <w:lang w:val="en-GB"/>
        </w:rPr>
      </w:pPr>
      <w:r w:rsidRPr="00A4584E">
        <w:rPr>
          <w:lang w:val="en-GB"/>
        </w:rPr>
        <w:t>W</w:t>
      </w:r>
      <w:r w:rsidR="00C05AC4" w:rsidRPr="00A4584E">
        <w:rPr>
          <w:lang w:val="en-GB"/>
        </w:rPr>
        <w:t>hen appropriate, the Board may invite external advisers with relevant specialist skills</w:t>
      </w:r>
      <w:r w:rsidRPr="00A4584E">
        <w:rPr>
          <w:lang w:val="en-GB"/>
        </w:rPr>
        <w:t>.</w:t>
      </w:r>
    </w:p>
    <w:p w14:paraId="7449503A" w14:textId="325A72B8" w:rsidR="00C05AC4" w:rsidRPr="00A4584E" w:rsidRDefault="00561A1B" w:rsidP="00A4584E">
      <w:pPr>
        <w:pStyle w:val="Bullet1"/>
        <w:numPr>
          <w:ilvl w:val="0"/>
          <w:numId w:val="0"/>
        </w:numPr>
        <w:ind w:left="720"/>
        <w:rPr>
          <w:lang w:val="en-GB"/>
        </w:rPr>
      </w:pPr>
      <w:r w:rsidRPr="00A4584E">
        <w:rPr>
          <w:lang w:val="en-GB"/>
        </w:rPr>
        <w:t>T</w:t>
      </w:r>
      <w:r w:rsidR="00C05AC4" w:rsidRPr="00A4584E">
        <w:rPr>
          <w:lang w:val="en-GB"/>
        </w:rPr>
        <w:t>he Board shall meet twice a year, at least one month before the next Council meeting</w:t>
      </w:r>
      <w:r w:rsidRPr="00A4584E">
        <w:rPr>
          <w:lang w:val="en-GB"/>
        </w:rPr>
        <w:t>.</w:t>
      </w:r>
    </w:p>
    <w:p w14:paraId="3B97CA1D" w14:textId="3B5A3BB7" w:rsidR="00C05AC4" w:rsidRPr="00A4584E" w:rsidRDefault="00561A1B" w:rsidP="00A4584E">
      <w:pPr>
        <w:pStyle w:val="Bullet1"/>
        <w:numPr>
          <w:ilvl w:val="0"/>
          <w:numId w:val="0"/>
        </w:numPr>
        <w:ind w:left="720"/>
        <w:rPr>
          <w:lang w:val="en-GB"/>
        </w:rPr>
      </w:pPr>
      <w:r w:rsidRPr="00A4584E">
        <w:rPr>
          <w:lang w:val="en-GB"/>
        </w:rPr>
        <w:t>I</w:t>
      </w:r>
      <w:r w:rsidR="00C05AC4" w:rsidRPr="00A4584E">
        <w:rPr>
          <w:lang w:val="en-GB"/>
        </w:rPr>
        <w:t>f necessary, Board members may be consulted by mail or other electronic means of communication.</w:t>
      </w:r>
    </w:p>
    <w:p w14:paraId="49319CEA" w14:textId="64EC0C66" w:rsidR="00C05AC4" w:rsidRPr="00646A0A" w:rsidRDefault="00C05AC4" w:rsidP="00033512">
      <w:pPr>
        <w:pStyle w:val="List1"/>
      </w:pPr>
      <w:r w:rsidRPr="00646A0A">
        <w:t>The Dean who is a member of the IALA staff, is assisted by permanent or temporary officers, as well as by any of IALA’s components when needed.</w:t>
      </w:r>
    </w:p>
    <w:p w14:paraId="0F5DA9CF" w14:textId="4EA49B4A" w:rsidR="00C05AC4" w:rsidRPr="00646A0A" w:rsidRDefault="00C05AC4" w:rsidP="00033512">
      <w:pPr>
        <w:pStyle w:val="List1"/>
      </w:pPr>
      <w:r w:rsidRPr="00646A0A">
        <w:t>The budget of the Academy is funded largely from direct or in-kind sponsorship from external donors. It covers:</w:t>
      </w:r>
    </w:p>
    <w:p w14:paraId="174813CA" w14:textId="7CEE99C7" w:rsidR="00C05AC4" w:rsidRPr="00A4584E" w:rsidRDefault="00C05AC4" w:rsidP="009B389B">
      <w:pPr>
        <w:pStyle w:val="Bullet1"/>
        <w:rPr>
          <w:lang w:val="en-GB"/>
        </w:rPr>
      </w:pPr>
      <w:r w:rsidRPr="00A4584E">
        <w:rPr>
          <w:lang w:val="en-GB"/>
        </w:rPr>
        <w:t>Administrative and General Expenses including:</w:t>
      </w:r>
    </w:p>
    <w:p w14:paraId="432BD897" w14:textId="4DBFE637" w:rsidR="00C05AC4" w:rsidRPr="00646A0A" w:rsidRDefault="001C183B" w:rsidP="00A4584E">
      <w:pPr>
        <w:pStyle w:val="Bullet2"/>
      </w:pPr>
      <w:r w:rsidRPr="00646A0A">
        <w:t>A</w:t>
      </w:r>
      <w:r w:rsidR="00C05AC4" w:rsidRPr="00646A0A">
        <w:t>cademy Staff salaries or fees</w:t>
      </w:r>
    </w:p>
    <w:p w14:paraId="0420F924" w14:textId="67FDE0D6" w:rsidR="00C05AC4" w:rsidRPr="00646A0A" w:rsidRDefault="001C183B" w:rsidP="00A4584E">
      <w:pPr>
        <w:pStyle w:val="Bullet2"/>
      </w:pPr>
      <w:r w:rsidRPr="00646A0A">
        <w:t>S</w:t>
      </w:r>
      <w:r w:rsidR="00C05AC4" w:rsidRPr="00646A0A">
        <w:t>ocial charges for Academy salaries</w:t>
      </w:r>
    </w:p>
    <w:p w14:paraId="00029D38" w14:textId="5BB4D1A9" w:rsidR="00C05AC4" w:rsidRPr="00646A0A" w:rsidRDefault="001C183B" w:rsidP="00A4584E">
      <w:pPr>
        <w:pStyle w:val="Bullet2"/>
      </w:pPr>
      <w:r w:rsidRPr="00646A0A">
        <w:t>T</w:t>
      </w:r>
      <w:r w:rsidR="00C05AC4" w:rsidRPr="00646A0A">
        <w:t>ravel and subsistence for Academy staff</w:t>
      </w:r>
    </w:p>
    <w:p w14:paraId="7F56173A" w14:textId="116B7B86" w:rsidR="00C05AC4" w:rsidRPr="00646A0A" w:rsidRDefault="00C05AC4" w:rsidP="00A4584E">
      <w:pPr>
        <w:pStyle w:val="Bullet2"/>
      </w:pPr>
      <w:r w:rsidRPr="00646A0A">
        <w:t xml:space="preserve">Board </w:t>
      </w:r>
      <w:r w:rsidR="003266C7">
        <w:t>member</w:t>
      </w:r>
      <w:r w:rsidRPr="00646A0A">
        <w:t xml:space="preserve"> overheads and travel and subsistence costs</w:t>
      </w:r>
    </w:p>
    <w:p w14:paraId="24C5FA85" w14:textId="348F3208" w:rsidR="00C05AC4" w:rsidRPr="00A4584E" w:rsidRDefault="00C05AC4" w:rsidP="009B389B">
      <w:pPr>
        <w:pStyle w:val="Bullet1"/>
        <w:rPr>
          <w:lang w:val="en-GB"/>
        </w:rPr>
      </w:pPr>
      <w:r w:rsidRPr="00A4584E">
        <w:rPr>
          <w:lang w:val="en-GB"/>
        </w:rPr>
        <w:lastRenderedPageBreak/>
        <w:t>IALA Secretariat services comprising:</w:t>
      </w:r>
    </w:p>
    <w:p w14:paraId="5A2877B0" w14:textId="2023081A" w:rsidR="00C05AC4" w:rsidRPr="00646A0A" w:rsidRDefault="001C183B" w:rsidP="00A4584E">
      <w:pPr>
        <w:pStyle w:val="Bullet2"/>
      </w:pPr>
      <w:r w:rsidRPr="00646A0A">
        <w:t>O</w:t>
      </w:r>
      <w:r w:rsidR="00C05AC4" w:rsidRPr="00646A0A">
        <w:t>ffice space, furniture, fittings, utilities and cleaning services</w:t>
      </w:r>
    </w:p>
    <w:p w14:paraId="5D847DB1" w14:textId="798C543F" w:rsidR="00C05AC4" w:rsidRPr="00646A0A" w:rsidRDefault="001C183B" w:rsidP="00A4584E">
      <w:pPr>
        <w:pStyle w:val="Bullet2"/>
      </w:pPr>
      <w:r w:rsidRPr="00646A0A">
        <w:t>A</w:t>
      </w:r>
      <w:r w:rsidR="00C05AC4" w:rsidRPr="00646A0A">
        <w:t>ccess to the IALA internet; telephone services and IT support</w:t>
      </w:r>
    </w:p>
    <w:p w14:paraId="3ED6D893" w14:textId="78E7EADD" w:rsidR="00C05AC4" w:rsidRPr="00646A0A" w:rsidRDefault="001C183B" w:rsidP="00A4584E">
      <w:pPr>
        <w:pStyle w:val="Bullet2"/>
      </w:pPr>
      <w:r w:rsidRPr="00646A0A">
        <w:t>M</w:t>
      </w:r>
      <w:r w:rsidR="00C05AC4" w:rsidRPr="00646A0A">
        <w:t xml:space="preserve">aintenance charges for the Academy page of the </w:t>
      </w:r>
      <w:r w:rsidR="00880DBE" w:rsidRPr="00646A0A">
        <w:t>website</w:t>
      </w:r>
    </w:p>
    <w:p w14:paraId="533F611C" w14:textId="0C83EBE3" w:rsidR="00C05AC4" w:rsidRPr="00646A0A" w:rsidRDefault="001C183B" w:rsidP="00A4584E">
      <w:pPr>
        <w:pStyle w:val="Bullet2"/>
      </w:pPr>
      <w:r w:rsidRPr="00646A0A">
        <w:t>A</w:t>
      </w:r>
      <w:r w:rsidR="00C05AC4" w:rsidRPr="00646A0A">
        <w:t>ccounting and audit services relating to budget management and monthly reports, and the administration and payment of professional services and expenses for Academy staff and experts</w:t>
      </w:r>
    </w:p>
    <w:p w14:paraId="417D439E" w14:textId="41E2C798" w:rsidR="00C05AC4" w:rsidRPr="00646A0A" w:rsidRDefault="001C183B" w:rsidP="00A4584E">
      <w:pPr>
        <w:pStyle w:val="Bullet2"/>
      </w:pPr>
      <w:r w:rsidRPr="00646A0A">
        <w:t>R</w:t>
      </w:r>
      <w:r w:rsidR="00C05AC4" w:rsidRPr="00646A0A">
        <w:t>outine stationery, office supplies, postage and courier charge</w:t>
      </w:r>
      <w:r w:rsidRPr="00646A0A">
        <w:t>s</w:t>
      </w:r>
    </w:p>
    <w:p w14:paraId="7D97D312" w14:textId="340FE2EB" w:rsidR="00C05AC4" w:rsidRPr="00646A0A" w:rsidRDefault="001C183B" w:rsidP="00A4584E">
      <w:pPr>
        <w:pStyle w:val="Bullet2"/>
      </w:pPr>
      <w:r w:rsidRPr="00646A0A">
        <w:t>S</w:t>
      </w:r>
      <w:r w:rsidR="00C05AC4" w:rsidRPr="00646A0A">
        <w:t>ecretarial staff support</w:t>
      </w:r>
      <w:r w:rsidR="009F6B59" w:rsidRPr="00646A0A">
        <w:t>.</w:t>
      </w:r>
    </w:p>
    <w:p w14:paraId="44894F1A" w14:textId="60811CE6" w:rsidR="00C05AC4" w:rsidRPr="00A4584E" w:rsidRDefault="00193AE3" w:rsidP="009B389B">
      <w:pPr>
        <w:pStyle w:val="Bullet1"/>
        <w:rPr>
          <w:lang w:val="en-GB"/>
        </w:rPr>
      </w:pPr>
      <w:r w:rsidRPr="00A4584E">
        <w:rPr>
          <w:lang w:val="en-GB"/>
        </w:rPr>
        <w:t>O</w:t>
      </w:r>
      <w:r w:rsidR="0037103B" w:rsidRPr="00A4584E">
        <w:rPr>
          <w:lang w:val="en-GB"/>
        </w:rPr>
        <w:t>perational e</w:t>
      </w:r>
      <w:r w:rsidR="00C05AC4" w:rsidRPr="00A4584E">
        <w:rPr>
          <w:lang w:val="en-GB"/>
        </w:rPr>
        <w:t>xpenses including</w:t>
      </w:r>
      <w:r w:rsidR="00033512" w:rsidRPr="00A4584E">
        <w:rPr>
          <w:lang w:val="en-GB"/>
        </w:rPr>
        <w:t>:</w:t>
      </w:r>
    </w:p>
    <w:p w14:paraId="62AC7222" w14:textId="7CE75727" w:rsidR="00C05AC4" w:rsidRPr="00646A0A" w:rsidRDefault="00702C70" w:rsidP="00A4584E">
      <w:pPr>
        <w:pStyle w:val="Bullet2"/>
      </w:pPr>
      <w:r w:rsidRPr="00646A0A">
        <w:t>C</w:t>
      </w:r>
      <w:r w:rsidR="00C05AC4" w:rsidRPr="00646A0A">
        <w:t>apacity building activities listed in the annual Board-approved Plan</w:t>
      </w:r>
    </w:p>
    <w:p w14:paraId="0CA36C74" w14:textId="211792BD" w:rsidR="00C05AC4" w:rsidRPr="00646A0A" w:rsidRDefault="00702C70" w:rsidP="00A4584E">
      <w:pPr>
        <w:pStyle w:val="Bullet2"/>
      </w:pPr>
      <w:r w:rsidRPr="00646A0A">
        <w:t>T</w:t>
      </w:r>
      <w:r w:rsidR="00C05AC4" w:rsidRPr="00646A0A">
        <w:t>raining activities listed in the annual Board-approved Plan</w:t>
      </w:r>
    </w:p>
    <w:p w14:paraId="74845968" w14:textId="20652CEA" w:rsidR="00C05AC4" w:rsidRPr="00646A0A" w:rsidRDefault="00702C70" w:rsidP="00A4584E">
      <w:pPr>
        <w:pStyle w:val="Bullet2"/>
      </w:pPr>
      <w:r w:rsidRPr="00646A0A">
        <w:t>P</w:t>
      </w:r>
      <w:r w:rsidR="00C05AC4" w:rsidRPr="00646A0A">
        <w:t>rofessional fees and travel and subsistence costs for IALA experts conducting either capacity building or training missions approved by the Dean and listed in the annual Board-approved Plan</w:t>
      </w:r>
      <w:r w:rsidR="0037103B" w:rsidRPr="00646A0A">
        <w:t>.</w:t>
      </w:r>
    </w:p>
    <w:p w14:paraId="1466DEA0" w14:textId="6FCC438C" w:rsidR="00C05AC4" w:rsidRPr="00A4584E" w:rsidRDefault="00561A1B" w:rsidP="00A4584E">
      <w:pPr>
        <w:pStyle w:val="Bullet1"/>
        <w:numPr>
          <w:ilvl w:val="0"/>
          <w:numId w:val="0"/>
        </w:numPr>
        <w:ind w:left="720"/>
        <w:rPr>
          <w:lang w:val="en-GB"/>
        </w:rPr>
      </w:pPr>
      <w:r w:rsidRPr="00A4584E">
        <w:rPr>
          <w:lang w:val="en-GB"/>
        </w:rPr>
        <w:t>A</w:t>
      </w:r>
      <w:r w:rsidR="00C05AC4" w:rsidRPr="00A4584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6A0A" w:rsidRDefault="00C05AC4" w:rsidP="00033512">
      <w:pPr>
        <w:pStyle w:val="List1"/>
      </w:pPr>
      <w:r w:rsidRPr="00646A0A">
        <w:t>The present Decision annuls and replaces the Decision adopted by the Council in December 2015 at its 61</w:t>
      </w:r>
      <w:r w:rsidRPr="00646A0A">
        <w:rPr>
          <w:vertAlign w:val="superscript"/>
        </w:rPr>
        <w:t>st</w:t>
      </w:r>
      <w:r w:rsidR="00033512" w:rsidRPr="00646A0A">
        <w:t xml:space="preserve"> </w:t>
      </w:r>
      <w:r w:rsidRPr="00646A0A">
        <w:t>session.</w:t>
      </w:r>
    </w:p>
    <w:p w14:paraId="63C1DF67" w14:textId="44AF70CF" w:rsidR="00D805FA" w:rsidRPr="00646A0A" w:rsidRDefault="00D805FA">
      <w:pPr>
        <w:spacing w:after="200" w:line="276" w:lineRule="auto"/>
        <w:rPr>
          <w:sz w:val="22"/>
        </w:rPr>
      </w:pPr>
      <w:r w:rsidRPr="00646A0A">
        <w:br w:type="page"/>
      </w:r>
    </w:p>
    <w:p w14:paraId="6DBE0FAB" w14:textId="77777777" w:rsidR="00D805FA" w:rsidRPr="00646A0A" w:rsidRDefault="00D805FA" w:rsidP="00D805FA">
      <w:pPr>
        <w:ind w:right="521"/>
        <w:jc w:val="center"/>
        <w:rPr>
          <w:rFonts w:ascii="Calibri" w:hAnsi="Calibri"/>
          <w:b/>
          <w:sz w:val="24"/>
          <w:szCs w:val="24"/>
        </w:rPr>
      </w:pPr>
    </w:p>
    <w:p w14:paraId="2F6C1739" w14:textId="77777777" w:rsidR="00D805FA" w:rsidRPr="00646A0A" w:rsidRDefault="00D805FA" w:rsidP="00D805FA">
      <w:pPr>
        <w:ind w:right="521"/>
        <w:jc w:val="center"/>
        <w:rPr>
          <w:rFonts w:ascii="Calibri" w:hAnsi="Calibri"/>
          <w:b/>
          <w:sz w:val="24"/>
          <w:szCs w:val="24"/>
        </w:rPr>
      </w:pPr>
    </w:p>
    <w:p w14:paraId="60C3A22C" w14:textId="77777777" w:rsidR="00D805FA" w:rsidRPr="00646A0A" w:rsidRDefault="00D805FA" w:rsidP="00D805FA">
      <w:pPr>
        <w:ind w:right="521"/>
        <w:jc w:val="center"/>
        <w:rPr>
          <w:rFonts w:ascii="Calibri" w:hAnsi="Calibri"/>
          <w:b/>
          <w:sz w:val="24"/>
          <w:szCs w:val="24"/>
        </w:rPr>
      </w:pPr>
    </w:p>
    <w:p w14:paraId="4C31623A" w14:textId="77777777" w:rsidR="00D805FA" w:rsidRPr="00646A0A" w:rsidRDefault="00D805FA" w:rsidP="00D805FA">
      <w:pPr>
        <w:ind w:right="521"/>
        <w:jc w:val="center"/>
        <w:rPr>
          <w:rFonts w:ascii="Calibri" w:hAnsi="Calibri"/>
          <w:b/>
          <w:sz w:val="24"/>
          <w:szCs w:val="24"/>
        </w:rPr>
      </w:pPr>
    </w:p>
    <w:p w14:paraId="1D9228A8" w14:textId="77777777" w:rsidR="00D805FA" w:rsidRPr="00646A0A" w:rsidRDefault="00D805FA" w:rsidP="00D805FA">
      <w:pPr>
        <w:ind w:right="521"/>
        <w:jc w:val="center"/>
        <w:rPr>
          <w:rFonts w:ascii="Calibri" w:hAnsi="Calibri"/>
          <w:b/>
          <w:sz w:val="24"/>
          <w:szCs w:val="24"/>
        </w:rPr>
      </w:pPr>
    </w:p>
    <w:p w14:paraId="0B2E89DB" w14:textId="77777777" w:rsidR="00D805FA" w:rsidRPr="00646A0A" w:rsidRDefault="00D805FA" w:rsidP="00D805FA">
      <w:pPr>
        <w:ind w:right="521"/>
        <w:jc w:val="center"/>
        <w:rPr>
          <w:rFonts w:ascii="Calibri" w:hAnsi="Calibri"/>
          <w:b/>
          <w:sz w:val="24"/>
          <w:szCs w:val="24"/>
        </w:rPr>
      </w:pPr>
    </w:p>
    <w:p w14:paraId="136B3B5A" w14:textId="77777777" w:rsidR="00D805FA" w:rsidRPr="00646A0A" w:rsidRDefault="00D805FA" w:rsidP="00D805FA">
      <w:pPr>
        <w:ind w:right="521"/>
        <w:jc w:val="center"/>
        <w:rPr>
          <w:rFonts w:ascii="Calibri" w:hAnsi="Calibri"/>
          <w:b/>
          <w:sz w:val="24"/>
          <w:szCs w:val="24"/>
        </w:rPr>
      </w:pPr>
    </w:p>
    <w:p w14:paraId="13D0A64B" w14:textId="77777777" w:rsidR="00D805FA" w:rsidRPr="00646A0A" w:rsidRDefault="00D805FA" w:rsidP="00D805FA">
      <w:pPr>
        <w:ind w:right="521"/>
        <w:jc w:val="center"/>
        <w:rPr>
          <w:rFonts w:ascii="Calibri" w:hAnsi="Calibri"/>
          <w:b/>
          <w:sz w:val="24"/>
          <w:szCs w:val="24"/>
        </w:rPr>
      </w:pPr>
    </w:p>
    <w:p w14:paraId="4688405F" w14:textId="77777777" w:rsidR="00D805FA" w:rsidRPr="00646A0A" w:rsidRDefault="00D805FA" w:rsidP="00D805FA">
      <w:pPr>
        <w:ind w:right="521"/>
        <w:jc w:val="center"/>
        <w:rPr>
          <w:rFonts w:ascii="Calibri" w:hAnsi="Calibri"/>
          <w:b/>
          <w:sz w:val="24"/>
          <w:szCs w:val="24"/>
        </w:rPr>
      </w:pPr>
    </w:p>
    <w:p w14:paraId="741A4E08" w14:textId="77777777" w:rsidR="00D805FA" w:rsidRPr="00646A0A" w:rsidRDefault="00D805FA" w:rsidP="00D805F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6A0A" w:rsidRDefault="00D805FA" w:rsidP="00D805FA">
      <w:pPr>
        <w:ind w:right="521"/>
        <w:jc w:val="center"/>
        <w:rPr>
          <w:rFonts w:ascii="Calibri" w:hAnsi="Calibri"/>
          <w:b/>
          <w:sz w:val="24"/>
          <w:szCs w:val="24"/>
        </w:rPr>
      </w:pPr>
    </w:p>
    <w:p w14:paraId="4EE0E1C0" w14:textId="77777777" w:rsidR="00D805FA" w:rsidRPr="00646A0A" w:rsidRDefault="00D805FA" w:rsidP="00D805FA">
      <w:pPr>
        <w:ind w:right="521"/>
        <w:jc w:val="center"/>
        <w:rPr>
          <w:rFonts w:ascii="Calibri" w:hAnsi="Calibri"/>
          <w:b/>
          <w:sz w:val="24"/>
          <w:szCs w:val="24"/>
        </w:rPr>
      </w:pPr>
    </w:p>
    <w:p w14:paraId="244154B9" w14:textId="77777777" w:rsidR="00D805FA" w:rsidRPr="00646A0A" w:rsidRDefault="00D805FA" w:rsidP="00D805FA">
      <w:pPr>
        <w:ind w:right="521"/>
        <w:jc w:val="center"/>
        <w:rPr>
          <w:rFonts w:ascii="Calibri" w:hAnsi="Calibri"/>
          <w:b/>
          <w:sz w:val="24"/>
          <w:szCs w:val="24"/>
        </w:rPr>
      </w:pPr>
    </w:p>
    <w:p w14:paraId="795C0C1A" w14:textId="77777777" w:rsidR="00D805FA" w:rsidRPr="00646A0A" w:rsidRDefault="00D805FA" w:rsidP="00D805FA">
      <w:pPr>
        <w:ind w:right="521"/>
        <w:jc w:val="center"/>
        <w:rPr>
          <w:rFonts w:ascii="Calibri" w:hAnsi="Calibri"/>
          <w:b/>
          <w:sz w:val="24"/>
          <w:szCs w:val="24"/>
        </w:rPr>
      </w:pPr>
    </w:p>
    <w:p w14:paraId="5B494BE9" w14:textId="77777777" w:rsidR="00D805FA" w:rsidRPr="00646A0A" w:rsidRDefault="00D805FA" w:rsidP="00D805FA">
      <w:pPr>
        <w:ind w:right="521"/>
        <w:jc w:val="center"/>
        <w:rPr>
          <w:rFonts w:ascii="Calibri" w:hAnsi="Calibri"/>
          <w:b/>
          <w:sz w:val="24"/>
          <w:szCs w:val="24"/>
        </w:rPr>
      </w:pPr>
    </w:p>
    <w:p w14:paraId="25F21D43" w14:textId="77777777" w:rsidR="00D805FA" w:rsidRPr="00646A0A" w:rsidRDefault="00D805FA" w:rsidP="00D805FA">
      <w:pPr>
        <w:ind w:right="521"/>
        <w:jc w:val="center"/>
        <w:rPr>
          <w:rFonts w:ascii="Calibri" w:hAnsi="Calibri"/>
          <w:b/>
          <w:sz w:val="24"/>
          <w:szCs w:val="24"/>
        </w:rPr>
      </w:pPr>
    </w:p>
    <w:p w14:paraId="5459513B" w14:textId="77777777" w:rsidR="00D805FA" w:rsidRPr="00646A0A" w:rsidRDefault="00D805FA" w:rsidP="00D805FA">
      <w:pPr>
        <w:ind w:right="521"/>
        <w:jc w:val="center"/>
        <w:rPr>
          <w:rFonts w:ascii="Calibri" w:hAnsi="Calibri"/>
          <w:b/>
          <w:sz w:val="24"/>
          <w:szCs w:val="24"/>
        </w:rPr>
      </w:pPr>
    </w:p>
    <w:p w14:paraId="018E1FA0" w14:textId="03D25CFE" w:rsidR="00D805FA" w:rsidRPr="00646A0A" w:rsidRDefault="00D805FA" w:rsidP="003A32CD">
      <w:pPr>
        <w:pStyle w:val="SectionTitle"/>
        <w:outlineLvl w:val="0"/>
      </w:pPr>
      <w:bookmarkStart w:id="222" w:name="_Toc97296157"/>
      <w:r w:rsidRPr="00646A0A">
        <w:t>Financial Regulations</w:t>
      </w:r>
      <w:bookmarkEnd w:id="222"/>
    </w:p>
    <w:p w14:paraId="445FF2C6" w14:textId="77777777" w:rsidR="00D805FA" w:rsidRPr="00646A0A" w:rsidRDefault="00D805FA" w:rsidP="00D805FA">
      <w:pPr>
        <w:ind w:right="521"/>
        <w:jc w:val="center"/>
        <w:rPr>
          <w:rFonts w:ascii="Calibri" w:hAnsi="Calibri"/>
          <w:b/>
          <w:sz w:val="24"/>
          <w:szCs w:val="24"/>
        </w:rPr>
      </w:pPr>
    </w:p>
    <w:p w14:paraId="2FF171DF" w14:textId="77777777" w:rsidR="00D805FA" w:rsidRPr="00646A0A" w:rsidRDefault="00D805FA" w:rsidP="00D805FA">
      <w:pPr>
        <w:ind w:right="521"/>
        <w:jc w:val="center"/>
        <w:rPr>
          <w:rFonts w:ascii="Calibri" w:hAnsi="Calibri"/>
          <w:b/>
          <w:sz w:val="24"/>
          <w:szCs w:val="24"/>
        </w:rPr>
      </w:pPr>
    </w:p>
    <w:p w14:paraId="5CAA3214" w14:textId="77777777" w:rsidR="00D805FA" w:rsidRPr="00646A0A" w:rsidRDefault="00D805FA" w:rsidP="00D805FA">
      <w:pPr>
        <w:spacing w:after="200" w:line="276" w:lineRule="auto"/>
        <w:rPr>
          <w:sz w:val="22"/>
        </w:rPr>
      </w:pPr>
      <w:r w:rsidRPr="00646A0A">
        <w:br w:type="page"/>
      </w:r>
    </w:p>
    <w:p w14:paraId="2A94A69C" w14:textId="177FFEA2" w:rsidR="00D805FA" w:rsidRPr="00646A0A" w:rsidRDefault="006E19E6" w:rsidP="00E03073">
      <w:pPr>
        <w:pStyle w:val="Article"/>
        <w:numPr>
          <w:ilvl w:val="0"/>
          <w:numId w:val="56"/>
        </w:numPr>
        <w:ind w:left="0" w:firstLine="0"/>
      </w:pPr>
      <w:r w:rsidRPr="00646A0A">
        <w:lastRenderedPageBreak/>
        <w:t xml:space="preserve"> </w:t>
      </w:r>
      <w:bookmarkStart w:id="223" w:name="_Toc97296158"/>
      <w:r w:rsidRPr="00646A0A">
        <w:t xml:space="preserve">- </w:t>
      </w:r>
      <w:r w:rsidR="00D805FA" w:rsidRPr="00646A0A">
        <w:t>Application</w:t>
      </w:r>
      <w:bookmarkEnd w:id="223"/>
    </w:p>
    <w:p w14:paraId="23C86718" w14:textId="3668BD06" w:rsidR="00D805FA" w:rsidRPr="00646A0A" w:rsidRDefault="00D805FA" w:rsidP="00D805FA">
      <w:pPr>
        <w:pStyle w:val="Corpsdetexte"/>
      </w:pPr>
      <w:r w:rsidRPr="00646A0A">
        <w:t>These Financial Regulations shall govern the financial administration of IALA.</w:t>
      </w:r>
    </w:p>
    <w:p w14:paraId="5A27D4F1" w14:textId="5EB4557B" w:rsidR="00D805FA" w:rsidRPr="00646A0A" w:rsidRDefault="00D805FA" w:rsidP="00D805FA">
      <w:pPr>
        <w:pStyle w:val="Corpsdetexte"/>
      </w:pPr>
      <w:r w:rsidRPr="00646A0A">
        <w:t xml:space="preserve">The financial administration shall be </w:t>
      </w:r>
      <w:r w:rsidR="00E86D97" w:rsidRPr="00646A0A">
        <w:t>executed</w:t>
      </w:r>
      <w:r w:rsidRPr="00646A0A">
        <w:t xml:space="preserve"> in accordance with its legal status and with the Constitution and the General Regulations.</w:t>
      </w:r>
    </w:p>
    <w:p w14:paraId="13A14014" w14:textId="03CEB0EF" w:rsidR="00D805FA" w:rsidRPr="00646A0A" w:rsidRDefault="006E19E6" w:rsidP="00DD63ED">
      <w:pPr>
        <w:pStyle w:val="Article"/>
        <w:ind w:left="0" w:firstLine="0"/>
      </w:pPr>
      <w:r w:rsidRPr="00646A0A">
        <w:t xml:space="preserve"> </w:t>
      </w:r>
      <w:bookmarkStart w:id="224" w:name="_Toc97296159"/>
      <w:r w:rsidRPr="00646A0A">
        <w:t xml:space="preserve">- </w:t>
      </w:r>
      <w:r w:rsidR="00D805FA" w:rsidRPr="00646A0A">
        <w:t>Financial Governance</w:t>
      </w:r>
      <w:bookmarkEnd w:id="224"/>
    </w:p>
    <w:p w14:paraId="6FCF83A4" w14:textId="74713AEE" w:rsidR="009F50E5" w:rsidRPr="00646A0A" w:rsidRDefault="009F50E5" w:rsidP="00753C9B">
      <w:pPr>
        <w:pStyle w:val="ArticleHeading2"/>
        <w:numPr>
          <w:ilvl w:val="0"/>
          <w:numId w:val="93"/>
        </w:numPr>
        <w:ind w:hanging="4265"/>
      </w:pPr>
      <w:bookmarkStart w:id="225" w:name="_Toc84434584"/>
      <w:bookmarkStart w:id="226" w:name="_Toc97296160"/>
      <w:r w:rsidRPr="00646A0A">
        <w:t>Role of the Council</w:t>
      </w:r>
      <w:bookmarkEnd w:id="225"/>
      <w:bookmarkEnd w:id="226"/>
    </w:p>
    <w:p w14:paraId="08528298" w14:textId="77777777" w:rsidR="009F50E5" w:rsidRPr="00646A0A" w:rsidRDefault="009F50E5" w:rsidP="009F50E5">
      <w:pPr>
        <w:pStyle w:val="Heading2separationline"/>
      </w:pPr>
    </w:p>
    <w:p w14:paraId="7B3B0826" w14:textId="2DEDF378" w:rsidR="00D805FA" w:rsidRPr="00646A0A" w:rsidRDefault="00D805FA" w:rsidP="00D805FA">
      <w:pPr>
        <w:pStyle w:val="Corpsdetexte"/>
      </w:pPr>
      <w:r w:rsidRPr="00646A0A">
        <w:t xml:space="preserve">The Council, upon advice of the Finance and Audit Committee (FAC) and the external </w:t>
      </w:r>
      <w:r w:rsidR="00896827" w:rsidRPr="00646A0A">
        <w:t>a</w:t>
      </w:r>
      <w:r w:rsidRPr="00646A0A">
        <w:t>uditor, shall:</w:t>
      </w:r>
    </w:p>
    <w:p w14:paraId="22B48973" w14:textId="08465DAB" w:rsidR="00D805FA" w:rsidRPr="00646A0A" w:rsidRDefault="00F755F9" w:rsidP="00E03073">
      <w:pPr>
        <w:pStyle w:val="List1"/>
        <w:numPr>
          <w:ilvl w:val="0"/>
          <w:numId w:val="57"/>
        </w:numPr>
      </w:pPr>
      <w:r w:rsidRPr="00646A0A">
        <w:t>A</w:t>
      </w:r>
      <w:r w:rsidR="00D805FA" w:rsidRPr="00646A0A">
        <w:t>pprove the budget for the current year and examines the forecast for the following three years</w:t>
      </w:r>
      <w:r w:rsidRPr="00646A0A">
        <w:t>.</w:t>
      </w:r>
    </w:p>
    <w:p w14:paraId="2A0F485A" w14:textId="7FFBCC36" w:rsidR="00D805FA" w:rsidRPr="00646A0A" w:rsidRDefault="00841930" w:rsidP="006E19E6">
      <w:pPr>
        <w:pStyle w:val="List1"/>
      </w:pPr>
      <w:r w:rsidRPr="00646A0A">
        <w:t>N</w:t>
      </w:r>
      <w:r w:rsidR="00940742" w:rsidRPr="00646A0A">
        <w:t xml:space="preserve">ote the annual audited Statutory Report on the financial </w:t>
      </w:r>
      <w:r w:rsidR="00FB75E2" w:rsidRPr="00646A0A">
        <w:t>s</w:t>
      </w:r>
      <w:r w:rsidR="00940742" w:rsidRPr="00646A0A">
        <w:t>tatements</w:t>
      </w:r>
      <w:r w:rsidRPr="00646A0A">
        <w:t>.</w:t>
      </w:r>
    </w:p>
    <w:p w14:paraId="2757649D" w14:textId="101DFF1E" w:rsidR="00D805FA" w:rsidRPr="00646A0A" w:rsidRDefault="00841930" w:rsidP="006E19E6">
      <w:pPr>
        <w:pStyle w:val="List1"/>
      </w:pPr>
      <w:r w:rsidRPr="00646A0A">
        <w:t>D</w:t>
      </w:r>
      <w:r w:rsidR="00D805FA" w:rsidRPr="00646A0A">
        <w:t xml:space="preserve">etermine </w:t>
      </w:r>
      <w:r w:rsidR="00425C7C" w:rsidRPr="00646A0A">
        <w:t xml:space="preserve">the </w:t>
      </w:r>
      <w:r w:rsidR="00D805FA" w:rsidRPr="00646A0A">
        <w:t xml:space="preserve">rates of </w:t>
      </w:r>
      <w:r w:rsidR="00940742" w:rsidRPr="00646A0A">
        <w:t xml:space="preserve">membership </w:t>
      </w:r>
      <w:r w:rsidR="00D805FA" w:rsidRPr="00646A0A">
        <w:t>contributions</w:t>
      </w:r>
      <w:r w:rsidRPr="00646A0A">
        <w:t>.</w:t>
      </w:r>
    </w:p>
    <w:p w14:paraId="5EBBA331" w14:textId="69D0CDF4" w:rsidR="00D805FA" w:rsidRPr="00646A0A" w:rsidRDefault="00841930" w:rsidP="006E19E6">
      <w:pPr>
        <w:pStyle w:val="List1"/>
      </w:pPr>
      <w:r w:rsidRPr="00646A0A">
        <w:t>D</w:t>
      </w:r>
      <w:r w:rsidR="00D805FA" w:rsidRPr="00646A0A">
        <w:t xml:space="preserve">ecide on suspension </w:t>
      </w:r>
      <w:r w:rsidR="00940742" w:rsidRPr="00646A0A">
        <w:t>or</w:t>
      </w:r>
      <w:r w:rsidR="00D805FA" w:rsidRPr="00646A0A">
        <w:t xml:space="preserve"> termination of membership for non-payment of contribution.</w:t>
      </w:r>
    </w:p>
    <w:p w14:paraId="6068C567" w14:textId="670D8B6D" w:rsidR="009F50E5" w:rsidRPr="00646A0A" w:rsidRDefault="009F50E5" w:rsidP="00753C9B">
      <w:pPr>
        <w:pStyle w:val="ArticleHeading2"/>
        <w:numPr>
          <w:ilvl w:val="0"/>
          <w:numId w:val="93"/>
        </w:numPr>
        <w:ind w:hanging="4265"/>
      </w:pPr>
      <w:bookmarkStart w:id="227" w:name="_Toc84434585"/>
      <w:bookmarkStart w:id="228" w:name="_Toc97296161"/>
      <w:r w:rsidRPr="00646A0A">
        <w:t>Role of the FAC</w:t>
      </w:r>
      <w:bookmarkEnd w:id="227"/>
      <w:bookmarkEnd w:id="228"/>
    </w:p>
    <w:p w14:paraId="0128C54A" w14:textId="77777777" w:rsidR="009F50E5" w:rsidRPr="00646A0A" w:rsidRDefault="009F50E5" w:rsidP="009F50E5">
      <w:pPr>
        <w:pStyle w:val="Heading2separationline"/>
      </w:pPr>
    </w:p>
    <w:p w14:paraId="5F706591" w14:textId="52ABBA67" w:rsidR="00D805FA" w:rsidRPr="00646A0A" w:rsidRDefault="00425C7C" w:rsidP="00D805FA">
      <w:pPr>
        <w:pStyle w:val="Corpsdetexte"/>
      </w:pPr>
      <w:r w:rsidRPr="00646A0A">
        <w:t xml:space="preserve">The </w:t>
      </w:r>
      <w:r w:rsidR="00D805FA" w:rsidRPr="00646A0A">
        <w:t>FAC shall meet twice a year (usually at the same location and prior to the Council meetings) and shall:</w:t>
      </w:r>
    </w:p>
    <w:p w14:paraId="75F5528D" w14:textId="05B90214" w:rsidR="00D805FA" w:rsidRPr="00646A0A" w:rsidRDefault="00A81596" w:rsidP="00E03073">
      <w:pPr>
        <w:pStyle w:val="List1"/>
        <w:numPr>
          <w:ilvl w:val="0"/>
          <w:numId w:val="58"/>
        </w:numPr>
      </w:pPr>
      <w:r w:rsidRPr="00646A0A">
        <w:t>E</w:t>
      </w:r>
      <w:r w:rsidR="00940742" w:rsidRPr="00646A0A">
        <w:t>xamine</w:t>
      </w:r>
      <w:r w:rsidR="00D805FA" w:rsidRPr="00646A0A">
        <w:t xml:space="preserve"> the </w:t>
      </w:r>
      <w:r w:rsidR="00FB75E2" w:rsidRPr="00646A0A">
        <w:t xml:space="preserve">annual </w:t>
      </w:r>
      <w:r w:rsidR="00D805FA" w:rsidRPr="00646A0A">
        <w:t xml:space="preserve">audited </w:t>
      </w:r>
      <w:r w:rsidR="00425C7C" w:rsidRPr="00646A0A">
        <w:t>f</w:t>
      </w:r>
      <w:r w:rsidR="00D805FA" w:rsidRPr="00646A0A">
        <w:t xml:space="preserve">inancial </w:t>
      </w:r>
      <w:r w:rsidR="00425C7C" w:rsidRPr="00646A0A">
        <w:t>s</w:t>
      </w:r>
      <w:r w:rsidR="00D805FA" w:rsidRPr="00646A0A">
        <w:t>tatements</w:t>
      </w:r>
      <w:r w:rsidRPr="00646A0A">
        <w:t>.</w:t>
      </w:r>
    </w:p>
    <w:p w14:paraId="5F6CD41F" w14:textId="5578D88B" w:rsidR="00D805FA" w:rsidRPr="00646A0A" w:rsidRDefault="00A81596" w:rsidP="00E03073">
      <w:pPr>
        <w:pStyle w:val="List1"/>
        <w:numPr>
          <w:ilvl w:val="0"/>
          <w:numId w:val="58"/>
        </w:numPr>
      </w:pPr>
      <w:r w:rsidRPr="00646A0A">
        <w:t>C</w:t>
      </w:r>
      <w:r w:rsidR="00940742" w:rsidRPr="00646A0A">
        <w:t xml:space="preserve">onsider </w:t>
      </w:r>
      <w:r w:rsidR="00FB75E2" w:rsidRPr="00646A0A">
        <w:t>the budget for the current year and examines the forecast for the following three years</w:t>
      </w:r>
      <w:r w:rsidRPr="00646A0A">
        <w:t>.</w:t>
      </w:r>
    </w:p>
    <w:p w14:paraId="705C8DD1" w14:textId="706F8F54" w:rsidR="00D805FA" w:rsidRPr="00646A0A" w:rsidRDefault="00A81596" w:rsidP="00E03073">
      <w:pPr>
        <w:pStyle w:val="List1"/>
        <w:numPr>
          <w:ilvl w:val="0"/>
          <w:numId w:val="58"/>
        </w:numPr>
      </w:pPr>
      <w:r w:rsidRPr="00646A0A">
        <w:t>P</w:t>
      </w:r>
      <w:r w:rsidR="00D805FA" w:rsidRPr="00646A0A">
        <w:t>rovide advice to the Council and to the Secretary-General on any audit observations or findings related to finances</w:t>
      </w:r>
      <w:r w:rsidR="006A1BF9" w:rsidRPr="00646A0A">
        <w:t>.</w:t>
      </w:r>
    </w:p>
    <w:p w14:paraId="29B979BF" w14:textId="10DD17E4" w:rsidR="00D805FA" w:rsidRPr="00646A0A" w:rsidRDefault="006A1BF9" w:rsidP="00E03073">
      <w:pPr>
        <w:pStyle w:val="List1"/>
        <w:numPr>
          <w:ilvl w:val="0"/>
          <w:numId w:val="58"/>
        </w:numPr>
      </w:pPr>
      <w:r w:rsidRPr="00646A0A">
        <w:t>R</w:t>
      </w:r>
      <w:r w:rsidR="00D805FA" w:rsidRPr="00646A0A">
        <w:t xml:space="preserve">ecommend the rates of contributions for the </w:t>
      </w:r>
      <w:r w:rsidR="00AA05B7" w:rsidRPr="00646A0A">
        <w:t xml:space="preserve">following </w:t>
      </w:r>
      <w:r w:rsidR="00D805FA" w:rsidRPr="00646A0A">
        <w:t>year</w:t>
      </w:r>
      <w:r w:rsidRPr="00646A0A">
        <w:t>.</w:t>
      </w:r>
    </w:p>
    <w:p w14:paraId="4B8060BD" w14:textId="0CEA515D" w:rsidR="00D805FA" w:rsidRPr="00646A0A" w:rsidRDefault="006A1BF9" w:rsidP="00E03073">
      <w:pPr>
        <w:pStyle w:val="List1"/>
        <w:numPr>
          <w:ilvl w:val="0"/>
          <w:numId w:val="58"/>
        </w:numPr>
      </w:pPr>
      <w:r w:rsidRPr="00646A0A">
        <w:t>C</w:t>
      </w:r>
      <w:r w:rsidR="00D805FA" w:rsidRPr="00646A0A">
        <w:t>onsider any other matters referred to it by the Council.</w:t>
      </w:r>
    </w:p>
    <w:p w14:paraId="14255D9C" w14:textId="2A2B2875" w:rsidR="009F50E5" w:rsidRPr="00646A0A" w:rsidRDefault="009F50E5" w:rsidP="00753C9B">
      <w:pPr>
        <w:pStyle w:val="ArticleHeading2"/>
        <w:numPr>
          <w:ilvl w:val="0"/>
          <w:numId w:val="93"/>
        </w:numPr>
        <w:ind w:hanging="4265"/>
      </w:pPr>
      <w:bookmarkStart w:id="229" w:name="_Toc84434586"/>
      <w:bookmarkStart w:id="230" w:name="_Toc97296162"/>
      <w:r w:rsidRPr="00646A0A">
        <w:t>Role of the Treasurer</w:t>
      </w:r>
      <w:bookmarkEnd w:id="229"/>
      <w:bookmarkEnd w:id="230"/>
    </w:p>
    <w:p w14:paraId="3A2BF3E7" w14:textId="77777777" w:rsidR="009F50E5" w:rsidRPr="00646A0A" w:rsidRDefault="009F50E5" w:rsidP="009F50E5">
      <w:pPr>
        <w:pStyle w:val="Heading2separationline"/>
      </w:pPr>
    </w:p>
    <w:p w14:paraId="170C1006" w14:textId="14FE7954" w:rsidR="00D805FA" w:rsidRPr="00646A0A" w:rsidRDefault="00D805FA" w:rsidP="00D805FA">
      <w:pPr>
        <w:pStyle w:val="Corpsdetexte"/>
      </w:pPr>
      <w:r w:rsidRPr="00646A0A">
        <w:t xml:space="preserve">The Treasurer shall be the Chair of </w:t>
      </w:r>
      <w:r w:rsidR="00425C7C" w:rsidRPr="00646A0A">
        <w:t xml:space="preserve">the </w:t>
      </w:r>
      <w:r w:rsidRPr="00646A0A">
        <w:t>FAC and:</w:t>
      </w:r>
    </w:p>
    <w:p w14:paraId="44CF7618" w14:textId="76F96050" w:rsidR="00D805FA" w:rsidRPr="00646A0A" w:rsidRDefault="00CB75AC" w:rsidP="00E03073">
      <w:pPr>
        <w:pStyle w:val="List1"/>
        <w:numPr>
          <w:ilvl w:val="0"/>
          <w:numId w:val="59"/>
        </w:numPr>
      </w:pPr>
      <w:r w:rsidRPr="00646A0A">
        <w:t>S</w:t>
      </w:r>
      <w:r w:rsidR="00645784" w:rsidRPr="00646A0A">
        <w:t>hall m</w:t>
      </w:r>
      <w:r w:rsidR="00D805FA" w:rsidRPr="00646A0A">
        <w:t>aintain close relationship with the Secretariat</w:t>
      </w:r>
      <w:r w:rsidRPr="00646A0A">
        <w:t>.</w:t>
      </w:r>
    </w:p>
    <w:p w14:paraId="65F24E3C" w14:textId="4D8DB513" w:rsidR="00D805FA" w:rsidRPr="00646A0A" w:rsidRDefault="00CB75AC" w:rsidP="00E03073">
      <w:pPr>
        <w:pStyle w:val="List1"/>
        <w:numPr>
          <w:ilvl w:val="0"/>
          <w:numId w:val="59"/>
        </w:numPr>
      </w:pPr>
      <w:r w:rsidRPr="00646A0A">
        <w:t>S</w:t>
      </w:r>
      <w:r w:rsidR="00645784" w:rsidRPr="00646A0A">
        <w:t>hall e</w:t>
      </w:r>
      <w:r w:rsidR="00D805FA" w:rsidRPr="00646A0A">
        <w:t xml:space="preserve">xamine the accounts and submit them </w:t>
      </w:r>
      <w:r w:rsidR="006C4B0B" w:rsidRPr="00646A0A">
        <w:t>to</w:t>
      </w:r>
      <w:r w:rsidR="00D805FA" w:rsidRPr="00646A0A">
        <w:t xml:space="preserve"> </w:t>
      </w:r>
      <w:r w:rsidR="00425C7C" w:rsidRPr="00646A0A">
        <w:t xml:space="preserve">the </w:t>
      </w:r>
      <w:r w:rsidR="00D805FA" w:rsidRPr="00646A0A">
        <w:t>FAC</w:t>
      </w:r>
      <w:r w:rsidR="006C4B0B" w:rsidRPr="00646A0A">
        <w:t xml:space="preserve"> and the Council</w:t>
      </w:r>
      <w:r w:rsidR="00CC49B4" w:rsidRPr="00646A0A">
        <w:t>.</w:t>
      </w:r>
    </w:p>
    <w:p w14:paraId="1BB033A2" w14:textId="50687577" w:rsidR="00D805FA" w:rsidRPr="00646A0A" w:rsidRDefault="00CC49B4" w:rsidP="00E03073">
      <w:pPr>
        <w:pStyle w:val="List1"/>
        <w:numPr>
          <w:ilvl w:val="0"/>
          <w:numId w:val="59"/>
        </w:numPr>
      </w:pPr>
      <w:r w:rsidRPr="00646A0A">
        <w:t>M</w:t>
      </w:r>
      <w:r w:rsidR="00645784" w:rsidRPr="00646A0A">
        <w:t>ay a</w:t>
      </w:r>
      <w:r w:rsidR="00D805FA" w:rsidRPr="00646A0A">
        <w:t>uthorize expenses not provided for in the budget, within certain limits.</w:t>
      </w:r>
    </w:p>
    <w:p w14:paraId="4338A67B" w14:textId="5F9B5EC0" w:rsidR="009F50E5" w:rsidRPr="00646A0A" w:rsidRDefault="009F50E5" w:rsidP="00753C9B">
      <w:pPr>
        <w:pStyle w:val="ArticleHeading2"/>
        <w:numPr>
          <w:ilvl w:val="0"/>
          <w:numId w:val="93"/>
        </w:numPr>
        <w:ind w:hanging="4265"/>
      </w:pPr>
      <w:bookmarkStart w:id="231" w:name="_Toc84434587"/>
      <w:bookmarkStart w:id="232" w:name="_Toc97296163"/>
      <w:r w:rsidRPr="00646A0A">
        <w:t>Role of the Secretariat</w:t>
      </w:r>
      <w:bookmarkEnd w:id="231"/>
      <w:bookmarkEnd w:id="232"/>
    </w:p>
    <w:p w14:paraId="20A103C5" w14:textId="77777777" w:rsidR="009F50E5" w:rsidRPr="00646A0A" w:rsidRDefault="009F50E5" w:rsidP="009F50E5">
      <w:pPr>
        <w:pStyle w:val="Heading2separationline"/>
      </w:pPr>
    </w:p>
    <w:p w14:paraId="51B98D8A" w14:textId="2E3C603D" w:rsidR="00D805FA" w:rsidRPr="00646A0A" w:rsidRDefault="00D805FA" w:rsidP="00D805FA">
      <w:pPr>
        <w:pStyle w:val="Corpsdetexte"/>
      </w:pPr>
      <w:r w:rsidRPr="00646A0A">
        <w:t xml:space="preserve">The Secretariat, in accordance with the </w:t>
      </w:r>
      <w:r w:rsidR="0093169F" w:rsidRPr="00646A0A">
        <w:t xml:space="preserve">Staff Rules and </w:t>
      </w:r>
      <w:r w:rsidRPr="00646A0A">
        <w:t>Secretariat Procedures, shall:</w:t>
      </w:r>
    </w:p>
    <w:p w14:paraId="306B7E42" w14:textId="0E60368B" w:rsidR="00073FBC" w:rsidRPr="00646A0A" w:rsidRDefault="00743A11" w:rsidP="00E03073">
      <w:pPr>
        <w:pStyle w:val="List1"/>
        <w:numPr>
          <w:ilvl w:val="0"/>
          <w:numId w:val="60"/>
        </w:numPr>
      </w:pPr>
      <w:r w:rsidRPr="00646A0A">
        <w:t>M</w:t>
      </w:r>
      <w:r w:rsidR="00D805FA" w:rsidRPr="00646A0A">
        <w:t>aintain the accounts</w:t>
      </w:r>
      <w:r w:rsidR="002205B2" w:rsidRPr="00646A0A">
        <w:t xml:space="preserve"> and control the financial records</w:t>
      </w:r>
      <w:r w:rsidR="0067325A" w:rsidRPr="00646A0A">
        <w:t xml:space="preserve"> (for both IALA and WWA</w:t>
      </w:r>
      <w:r w:rsidR="00720EAA" w:rsidRPr="00646A0A">
        <w:t>’s</w:t>
      </w:r>
      <w:r w:rsidR="0067325A" w:rsidRPr="00646A0A">
        <w:t xml:space="preserve"> activities)</w:t>
      </w:r>
      <w:r w:rsidRPr="00646A0A">
        <w:t>.</w:t>
      </w:r>
      <w:r w:rsidR="006C4B0B" w:rsidRPr="00646A0A">
        <w:t xml:space="preserve"> </w:t>
      </w:r>
    </w:p>
    <w:p w14:paraId="15D25012" w14:textId="0B5F984E" w:rsidR="002205B2" w:rsidRPr="00646A0A" w:rsidRDefault="00743A11" w:rsidP="00E03073">
      <w:pPr>
        <w:pStyle w:val="List1"/>
        <w:numPr>
          <w:ilvl w:val="0"/>
          <w:numId w:val="60"/>
        </w:numPr>
      </w:pPr>
      <w:r w:rsidRPr="00646A0A">
        <w:t>M</w:t>
      </w:r>
      <w:r w:rsidR="002205B2" w:rsidRPr="00646A0A">
        <w:t>onitor the budget approved by the Council</w:t>
      </w:r>
      <w:r w:rsidRPr="00646A0A">
        <w:t>.</w:t>
      </w:r>
    </w:p>
    <w:p w14:paraId="4D778801" w14:textId="39A1D739" w:rsidR="00D805FA" w:rsidRPr="00646A0A" w:rsidRDefault="00743A11" w:rsidP="00E03073">
      <w:pPr>
        <w:pStyle w:val="List1"/>
        <w:numPr>
          <w:ilvl w:val="0"/>
          <w:numId w:val="60"/>
        </w:numPr>
      </w:pPr>
      <w:r w:rsidRPr="00646A0A">
        <w:t>L</w:t>
      </w:r>
      <w:r w:rsidR="006C4B0B" w:rsidRPr="00646A0A">
        <w:t xml:space="preserve">iaise </w:t>
      </w:r>
      <w:r w:rsidR="002205B2" w:rsidRPr="00646A0A">
        <w:t>w</w:t>
      </w:r>
      <w:r w:rsidR="006C4B0B" w:rsidRPr="00646A0A">
        <w:t xml:space="preserve">ith the </w:t>
      </w:r>
      <w:r w:rsidR="00346ACF" w:rsidRPr="00646A0A">
        <w:t>c</w:t>
      </w:r>
      <w:r w:rsidR="006C4B0B" w:rsidRPr="00646A0A">
        <w:t xml:space="preserve">hartered accountant </w:t>
      </w:r>
      <w:r w:rsidR="002205B2" w:rsidRPr="00646A0A">
        <w:t xml:space="preserve">for the closure of the accounts and the preparation of </w:t>
      </w:r>
      <w:r w:rsidR="00D805FA" w:rsidRPr="00646A0A">
        <w:t xml:space="preserve">the </w:t>
      </w:r>
      <w:r w:rsidR="002205B2" w:rsidRPr="00646A0A">
        <w:t xml:space="preserve">annual </w:t>
      </w:r>
      <w:r w:rsidR="00D805FA" w:rsidRPr="00646A0A">
        <w:t>financial statements</w:t>
      </w:r>
      <w:r w:rsidRPr="00646A0A">
        <w:t>.</w:t>
      </w:r>
    </w:p>
    <w:p w14:paraId="68B8D16C" w14:textId="4443E741" w:rsidR="00D805FA" w:rsidRPr="00646A0A" w:rsidRDefault="00743A11" w:rsidP="00E03073">
      <w:pPr>
        <w:pStyle w:val="List1"/>
        <w:numPr>
          <w:ilvl w:val="0"/>
          <w:numId w:val="60"/>
        </w:numPr>
      </w:pPr>
      <w:r w:rsidRPr="00646A0A">
        <w:t>M</w:t>
      </w:r>
      <w:r w:rsidR="00D805FA" w:rsidRPr="00646A0A">
        <w:t>anage the audit</w:t>
      </w:r>
      <w:r w:rsidRPr="00646A0A">
        <w:t>.</w:t>
      </w:r>
    </w:p>
    <w:p w14:paraId="1546F9AC" w14:textId="7C0B86CB" w:rsidR="00D805FA" w:rsidRPr="00646A0A" w:rsidRDefault="00743A11" w:rsidP="00E03073">
      <w:pPr>
        <w:pStyle w:val="List1"/>
        <w:numPr>
          <w:ilvl w:val="0"/>
          <w:numId w:val="60"/>
        </w:numPr>
      </w:pPr>
      <w:r w:rsidRPr="00646A0A">
        <w:t>A</w:t>
      </w:r>
      <w:r w:rsidR="00D805FA" w:rsidRPr="00646A0A">
        <w:t xml:space="preserve">dvise the Secretary-General </w:t>
      </w:r>
      <w:r w:rsidR="006C4B0B" w:rsidRPr="00646A0A">
        <w:t xml:space="preserve">and/or the Treasurer </w:t>
      </w:r>
      <w:r w:rsidR="00D805FA" w:rsidRPr="00646A0A">
        <w:t>on financial matters.</w:t>
      </w:r>
    </w:p>
    <w:p w14:paraId="7A03FFAD" w14:textId="5438EC17" w:rsidR="00AF41FE" w:rsidRPr="00646A0A" w:rsidRDefault="00AF41FE" w:rsidP="00753C9B">
      <w:pPr>
        <w:pStyle w:val="ArticleHeading2"/>
        <w:numPr>
          <w:ilvl w:val="0"/>
          <w:numId w:val="93"/>
        </w:numPr>
        <w:ind w:hanging="4265"/>
      </w:pPr>
      <w:bookmarkStart w:id="233" w:name="_Toc84434588"/>
      <w:bookmarkStart w:id="234" w:name="_Toc97296164"/>
      <w:r w:rsidRPr="00646A0A">
        <w:t>Other considerations</w:t>
      </w:r>
      <w:bookmarkEnd w:id="233"/>
      <w:bookmarkEnd w:id="234"/>
    </w:p>
    <w:p w14:paraId="3FF349DD" w14:textId="77777777" w:rsidR="00E379AD" w:rsidRPr="00646A0A" w:rsidRDefault="00E379AD" w:rsidP="00E379AD">
      <w:pPr>
        <w:pStyle w:val="Heading2separationline"/>
      </w:pPr>
    </w:p>
    <w:p w14:paraId="1298A38C" w14:textId="0C0D7946" w:rsidR="00D805FA" w:rsidRPr="00646A0A" w:rsidRDefault="00D805FA" w:rsidP="00D805FA">
      <w:pPr>
        <w:pStyle w:val="Corpsdetexte"/>
      </w:pPr>
      <w:r w:rsidRPr="00646A0A">
        <w:t xml:space="preserve">An external auditor must be engaged to check the financial management and a chartered accountant shall be engaged to assist the Secretariat with </w:t>
      </w:r>
      <w:r w:rsidR="004A5CA9" w:rsidRPr="00646A0A">
        <w:t xml:space="preserve">accounting </w:t>
      </w:r>
      <w:r w:rsidRPr="00646A0A">
        <w:t>management</w:t>
      </w:r>
      <w:r w:rsidR="00187E7E" w:rsidRPr="00646A0A">
        <w:t xml:space="preserve"> and pay-roll</w:t>
      </w:r>
      <w:r w:rsidRPr="00646A0A">
        <w:t>.</w:t>
      </w:r>
    </w:p>
    <w:p w14:paraId="04C6EBB5" w14:textId="11DBFB85" w:rsidR="00D805FA" w:rsidRPr="00646A0A" w:rsidRDefault="00D805FA" w:rsidP="00D805FA">
      <w:pPr>
        <w:pStyle w:val="Corpsdetexte"/>
      </w:pPr>
      <w:r w:rsidRPr="00646A0A">
        <w:lastRenderedPageBreak/>
        <w:t xml:space="preserve">IALA finances shall be managed in accordance with the </w:t>
      </w:r>
      <w:r w:rsidR="00425C7C" w:rsidRPr="00646A0A">
        <w:t>H</w:t>
      </w:r>
      <w:r w:rsidRPr="00646A0A">
        <w:t xml:space="preserve">ost </w:t>
      </w:r>
      <w:r w:rsidR="00425C7C" w:rsidRPr="00646A0A">
        <w:t>N</w:t>
      </w:r>
      <w:r w:rsidRPr="00646A0A">
        <w:t>ation’s accounting standards.</w:t>
      </w:r>
    </w:p>
    <w:p w14:paraId="5E4D3AEB" w14:textId="025E3CC6" w:rsidR="00D805FA" w:rsidRPr="00646A0A" w:rsidRDefault="00D805FA" w:rsidP="00D805FA">
      <w:pPr>
        <w:pStyle w:val="Corpsdetexte"/>
      </w:pPr>
      <w:r w:rsidRPr="00646A0A">
        <w:t>The operating currency shall be the Euro.</w:t>
      </w:r>
    </w:p>
    <w:p w14:paraId="1A51A4AC" w14:textId="634BC1AC" w:rsidR="00D805FA" w:rsidRPr="00646A0A" w:rsidRDefault="009F50E5" w:rsidP="00DD63ED">
      <w:pPr>
        <w:pStyle w:val="Article"/>
        <w:ind w:left="0" w:firstLine="0"/>
      </w:pPr>
      <w:r w:rsidRPr="00646A0A">
        <w:t xml:space="preserve"> </w:t>
      </w:r>
      <w:bookmarkStart w:id="235" w:name="_Toc97296165"/>
      <w:r w:rsidRPr="00646A0A">
        <w:t xml:space="preserve">- </w:t>
      </w:r>
      <w:r w:rsidR="00D805FA" w:rsidRPr="00646A0A">
        <w:t>The Financial Period</w:t>
      </w:r>
      <w:bookmarkEnd w:id="235"/>
    </w:p>
    <w:p w14:paraId="49271AC6" w14:textId="4EAD9B9C" w:rsidR="00D805FA" w:rsidRPr="00646A0A" w:rsidRDefault="00D805FA" w:rsidP="00D805FA">
      <w:pPr>
        <w:pStyle w:val="Corpsdetexte"/>
      </w:pPr>
      <w:r w:rsidRPr="00646A0A">
        <w:t>The fi</w:t>
      </w:r>
      <w:r w:rsidR="009F50E5" w:rsidRPr="00646A0A">
        <w:t xml:space="preserve">nancial year shall run from 1 January to 31 </w:t>
      </w:r>
      <w:r w:rsidRPr="00646A0A">
        <w:t>December.</w:t>
      </w:r>
    </w:p>
    <w:p w14:paraId="47048AB5" w14:textId="1C0BFB42" w:rsidR="00D805FA" w:rsidRPr="00646A0A" w:rsidRDefault="00257808" w:rsidP="00DD63ED">
      <w:pPr>
        <w:pStyle w:val="Article"/>
        <w:ind w:left="0" w:firstLine="0"/>
      </w:pPr>
      <w:bookmarkStart w:id="236" w:name="_Toc6475296"/>
      <w:bookmarkEnd w:id="236"/>
      <w:r w:rsidRPr="00646A0A">
        <w:t xml:space="preserve"> </w:t>
      </w:r>
      <w:bookmarkStart w:id="237" w:name="_Toc97296166"/>
      <w:r w:rsidR="009F50E5" w:rsidRPr="00646A0A">
        <w:t xml:space="preserve">- </w:t>
      </w:r>
      <w:r w:rsidR="00D805FA" w:rsidRPr="00646A0A">
        <w:t>Budget</w:t>
      </w:r>
      <w:r w:rsidR="00214A16" w:rsidRPr="00646A0A">
        <w:t>s</w:t>
      </w:r>
      <w:bookmarkEnd w:id="237"/>
    </w:p>
    <w:p w14:paraId="4D8678F2" w14:textId="3647DECC" w:rsidR="00CB34E6" w:rsidRPr="00646A0A" w:rsidRDefault="006B7F13" w:rsidP="00D805FA">
      <w:pPr>
        <w:pStyle w:val="Corpsdetexte"/>
      </w:pPr>
      <w:r w:rsidRPr="00646A0A">
        <w:t>The consolidated budget consists of the IALA budget</w:t>
      </w:r>
      <w:r w:rsidR="00214A16" w:rsidRPr="00646A0A">
        <w:t>, covering all expenses not related to the World-Wide Academy (WWA),</w:t>
      </w:r>
      <w:r w:rsidRPr="00646A0A">
        <w:t xml:space="preserve"> and the WWA budget.</w:t>
      </w:r>
    </w:p>
    <w:p w14:paraId="725F6A90" w14:textId="7F79FBAC" w:rsidR="00CB34E6" w:rsidRPr="00646A0A" w:rsidRDefault="00CB34E6" w:rsidP="00753C9B">
      <w:pPr>
        <w:pStyle w:val="ArticleHeading2"/>
        <w:numPr>
          <w:ilvl w:val="0"/>
          <w:numId w:val="94"/>
        </w:numPr>
        <w:ind w:hanging="4265"/>
      </w:pPr>
      <w:bookmarkStart w:id="238" w:name="_Toc84434589"/>
      <w:bookmarkStart w:id="239" w:name="_Toc97296167"/>
      <w:r w:rsidRPr="00646A0A">
        <w:t>The IALA budget</w:t>
      </w:r>
      <w:bookmarkEnd w:id="238"/>
      <w:bookmarkEnd w:id="239"/>
    </w:p>
    <w:p w14:paraId="7D7E9791" w14:textId="77777777" w:rsidR="00CB34E6" w:rsidRPr="00646A0A" w:rsidRDefault="00CB34E6" w:rsidP="00911311">
      <w:pPr>
        <w:pStyle w:val="Heading2separationline"/>
      </w:pPr>
    </w:p>
    <w:p w14:paraId="17C01A5E" w14:textId="753793A0" w:rsidR="006B7F13" w:rsidRPr="00646A0A" w:rsidRDefault="006B7F13" w:rsidP="006B7F13">
      <w:pPr>
        <w:pStyle w:val="Corpsdetexte"/>
      </w:pPr>
      <w:r w:rsidRPr="00646A0A">
        <w:t>The IALA budget shall be drawn up on a four-year basis.</w:t>
      </w:r>
      <w:r w:rsidR="0042072D" w:rsidRPr="00646A0A">
        <w:t xml:space="preserve"> </w:t>
      </w:r>
      <w:r w:rsidRPr="00646A0A">
        <w:t>Budget estimates for each year shall be shown separately.</w:t>
      </w:r>
    </w:p>
    <w:p w14:paraId="3738DA5F" w14:textId="2DD4130C" w:rsidR="00AB60AD" w:rsidRPr="00646A0A" w:rsidRDefault="00D805FA" w:rsidP="00AB60AD">
      <w:pPr>
        <w:shd w:val="clear" w:color="auto" w:fill="FFFFFF"/>
        <w:spacing w:line="240" w:lineRule="auto"/>
        <w:rPr>
          <w:sz w:val="22"/>
        </w:rPr>
      </w:pPr>
      <w:r w:rsidRPr="00646A0A">
        <w:rPr>
          <w:sz w:val="22"/>
        </w:rPr>
        <w:t>The Secretary-General shall operate within the limits of the budget approved by the Council.</w:t>
      </w:r>
      <w:r w:rsidR="0042072D" w:rsidRPr="00646A0A">
        <w:rPr>
          <w:sz w:val="22"/>
        </w:rPr>
        <w:t xml:space="preserve"> </w:t>
      </w:r>
      <w:r w:rsidRPr="00646A0A">
        <w:rPr>
          <w:sz w:val="22"/>
        </w:rPr>
        <w:t>However</w:t>
      </w:r>
      <w:r w:rsidR="009F50E5" w:rsidRPr="00646A0A">
        <w:rPr>
          <w:sz w:val="22"/>
        </w:rPr>
        <w:t>,</w:t>
      </w:r>
      <w:r w:rsidRPr="00646A0A">
        <w:rPr>
          <w:sz w:val="22"/>
        </w:rPr>
        <w:t xml:space="preserve"> the Secretary-General may adjust allocations within the approved budget, especially in the case of major unplanned expenditure or substantial modification in the number of members.</w:t>
      </w:r>
      <w:r w:rsidR="000B06C7" w:rsidRPr="00646A0A">
        <w:rPr>
          <w:sz w:val="22"/>
        </w:rPr>
        <w:t xml:space="preserve"> A</w:t>
      </w:r>
      <w:r w:rsidR="00AB60AD" w:rsidRPr="00646A0A">
        <w:rPr>
          <w:sz w:val="22"/>
        </w:rPr>
        <w:t xml:space="preserve"> revised budget shall be submitted to the FAC for recommendation to the Council, to reflect changes or necessary adjustments. </w:t>
      </w:r>
    </w:p>
    <w:p w14:paraId="6F380EA3" w14:textId="77654406" w:rsidR="00D805FA" w:rsidRPr="00646A0A" w:rsidRDefault="00D805FA" w:rsidP="00D805FA">
      <w:pPr>
        <w:pStyle w:val="Corpsdetexte"/>
      </w:pPr>
      <w:r w:rsidRPr="00646A0A">
        <w:t>Any transfers of allocations between different categories of expenditure specified in the budget shall be reported, with the necessary justification, to the FAC.</w:t>
      </w:r>
    </w:p>
    <w:p w14:paraId="5F57A594" w14:textId="5AD3B19A" w:rsidR="00036AB9" w:rsidRPr="00646A0A" w:rsidRDefault="00D805FA">
      <w:pPr>
        <w:pStyle w:val="Corpsdetexte"/>
      </w:pPr>
      <w:r w:rsidRPr="00646A0A">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467BE33C" w:rsidR="00CB34E6" w:rsidRPr="00646A0A" w:rsidRDefault="00CB34E6" w:rsidP="00753C9B">
      <w:pPr>
        <w:pStyle w:val="ArticleHeading2"/>
        <w:numPr>
          <w:ilvl w:val="0"/>
          <w:numId w:val="94"/>
        </w:numPr>
        <w:ind w:hanging="4265"/>
      </w:pPr>
      <w:bookmarkStart w:id="240" w:name="_Toc84434590"/>
      <w:bookmarkStart w:id="241" w:name="_Toc97296168"/>
      <w:r w:rsidRPr="00646A0A">
        <w:t>The WWA budget</w:t>
      </w:r>
      <w:bookmarkEnd w:id="240"/>
      <w:bookmarkEnd w:id="241"/>
    </w:p>
    <w:p w14:paraId="385C6826" w14:textId="77777777" w:rsidR="00CB34E6" w:rsidRPr="00646A0A" w:rsidRDefault="00CB34E6" w:rsidP="00CB34E6">
      <w:pPr>
        <w:pStyle w:val="Heading2separationline"/>
      </w:pPr>
    </w:p>
    <w:p w14:paraId="5E3E3F2E" w14:textId="49507291" w:rsidR="006B7F13" w:rsidRPr="00646A0A" w:rsidRDefault="006B7F13" w:rsidP="006B7F13">
      <w:pPr>
        <w:pStyle w:val="Corpsdetexte"/>
      </w:pPr>
      <w:r w:rsidRPr="00646A0A">
        <w:t xml:space="preserve">The </w:t>
      </w:r>
      <w:r w:rsidR="00214A16" w:rsidRPr="00646A0A">
        <w:t xml:space="preserve">WWA </w:t>
      </w:r>
      <w:r w:rsidRPr="00646A0A">
        <w:t>budget shall be drawn up on a one-year basis in accordance with article 12 of the Financial Regulations.</w:t>
      </w:r>
    </w:p>
    <w:p w14:paraId="0CF93442" w14:textId="28C9666F" w:rsidR="000F1C5E" w:rsidRPr="00646A0A" w:rsidRDefault="003D5609" w:rsidP="00911311">
      <w:pPr>
        <w:pStyle w:val="Corpsdetexte"/>
      </w:pPr>
      <w:r w:rsidRPr="00646A0A">
        <w:t xml:space="preserve">The annual </w:t>
      </w:r>
      <w:r w:rsidR="00214A16" w:rsidRPr="00646A0A">
        <w:t>Master</w:t>
      </w:r>
      <w:r w:rsidR="000F1C5E" w:rsidRPr="00646A0A">
        <w:t xml:space="preserve"> </w:t>
      </w:r>
      <w:r w:rsidR="00214A16" w:rsidRPr="00646A0A">
        <w:t>P</w:t>
      </w:r>
      <w:r w:rsidR="000F1C5E" w:rsidRPr="00646A0A">
        <w:t xml:space="preserve">lan established by the </w:t>
      </w:r>
      <w:r w:rsidR="00214A16" w:rsidRPr="00646A0A">
        <w:t xml:space="preserve">WWA </w:t>
      </w:r>
      <w:r w:rsidR="000F1C5E" w:rsidRPr="00646A0A">
        <w:t xml:space="preserve">Board </w:t>
      </w:r>
      <w:r w:rsidRPr="00646A0A">
        <w:t xml:space="preserve">which reflects the </w:t>
      </w:r>
      <w:r w:rsidR="000F1C5E" w:rsidRPr="00646A0A">
        <w:t xml:space="preserve">major activities of the </w:t>
      </w:r>
      <w:r w:rsidR="00214A16" w:rsidRPr="00646A0A">
        <w:t>WWA</w:t>
      </w:r>
      <w:r w:rsidRPr="00646A0A">
        <w:t>, serves as a basis for the budget</w:t>
      </w:r>
      <w:r w:rsidR="00BB4C89" w:rsidRPr="00646A0A">
        <w:t xml:space="preserve"> of expenses</w:t>
      </w:r>
      <w:r w:rsidR="000F1C5E" w:rsidRPr="00646A0A">
        <w:t>.</w:t>
      </w:r>
    </w:p>
    <w:p w14:paraId="3F4D71A3" w14:textId="3BEB6E7A" w:rsidR="00552FA5" w:rsidRPr="00646A0A" w:rsidRDefault="00552FA5" w:rsidP="00911311">
      <w:pPr>
        <w:pStyle w:val="Corpsdetexte"/>
      </w:pPr>
      <w:r w:rsidRPr="00646A0A">
        <w:t>A close monitoring of the finances shall be conducted by the WWA Board members twice a year to ensure that the WWA carries out its Work Programme and adheres to its budget within the limits of the financial resources made available by the various sponsors.</w:t>
      </w:r>
      <w:r w:rsidR="0042072D" w:rsidRPr="00646A0A">
        <w:t xml:space="preserve"> </w:t>
      </w:r>
      <w:r w:rsidRPr="00646A0A">
        <w:t>Activities may be cancelled should the resources prove insufficient</w:t>
      </w:r>
      <w:r w:rsidR="007768C1" w:rsidRPr="00646A0A">
        <w:t>.</w:t>
      </w:r>
    </w:p>
    <w:p w14:paraId="15731B4B" w14:textId="6C51AE4F" w:rsidR="00CB34E6" w:rsidRPr="00646A0A" w:rsidRDefault="00E86D97" w:rsidP="00911311">
      <w:pPr>
        <w:pStyle w:val="Article"/>
      </w:pPr>
      <w:bookmarkStart w:id="242" w:name="_Toc6475300"/>
      <w:bookmarkStart w:id="243" w:name="_Toc6475302"/>
      <w:bookmarkEnd w:id="242"/>
      <w:bookmarkEnd w:id="243"/>
      <w:r w:rsidRPr="00646A0A">
        <w:rPr>
          <w:sz w:val="22"/>
        </w:rPr>
        <w:t xml:space="preserve"> </w:t>
      </w:r>
      <w:bookmarkStart w:id="244" w:name="_Toc97296169"/>
      <w:r w:rsidR="009F50E5" w:rsidRPr="00646A0A">
        <w:t xml:space="preserve">- </w:t>
      </w:r>
      <w:r w:rsidR="00D805FA" w:rsidRPr="00646A0A">
        <w:t>Income &amp; Expenditure</w:t>
      </w:r>
      <w:bookmarkStart w:id="245" w:name="_Toc6475304"/>
      <w:bookmarkEnd w:id="244"/>
      <w:bookmarkEnd w:id="245"/>
    </w:p>
    <w:p w14:paraId="42F1866D" w14:textId="51B47620" w:rsidR="00CB34E6" w:rsidRPr="00646A0A" w:rsidRDefault="00323090" w:rsidP="00753C9B">
      <w:pPr>
        <w:pStyle w:val="ArticleHeading2"/>
        <w:numPr>
          <w:ilvl w:val="0"/>
          <w:numId w:val="95"/>
        </w:numPr>
        <w:ind w:hanging="4265"/>
      </w:pPr>
      <w:bookmarkStart w:id="246" w:name="_Toc84434591"/>
      <w:bookmarkStart w:id="247" w:name="_Toc97296170"/>
      <w:r w:rsidRPr="00646A0A">
        <w:t>IALA</w:t>
      </w:r>
      <w:r w:rsidR="00A75649" w:rsidRPr="00646A0A">
        <w:t>’s activities</w:t>
      </w:r>
      <w:bookmarkEnd w:id="246"/>
      <w:bookmarkEnd w:id="247"/>
    </w:p>
    <w:p w14:paraId="0CD5B745" w14:textId="77777777" w:rsidR="00CB34E6" w:rsidRPr="00646A0A" w:rsidRDefault="00CB34E6" w:rsidP="00CB34E6">
      <w:pPr>
        <w:pStyle w:val="Heading2separationline"/>
      </w:pPr>
    </w:p>
    <w:p w14:paraId="1265978F" w14:textId="7AD34BC8" w:rsidR="00D805FA" w:rsidRPr="00646A0A" w:rsidRDefault="00800ED4" w:rsidP="00D805FA">
      <w:pPr>
        <w:pStyle w:val="Corpsdetexte"/>
      </w:pPr>
      <w:r w:rsidRPr="00646A0A">
        <w:t xml:space="preserve">In accordance with the provisions of the Constitution, </w:t>
      </w:r>
      <w:r w:rsidR="00D805FA" w:rsidRPr="00646A0A">
        <w:t>IALA</w:t>
      </w:r>
      <w:r w:rsidR="00B239CF" w:rsidRPr="00646A0A">
        <w:t xml:space="preserve">’s activities are </w:t>
      </w:r>
      <w:r w:rsidR="00C1048A" w:rsidRPr="00646A0A">
        <w:t>principally funded</w:t>
      </w:r>
      <w:r w:rsidR="00D805FA" w:rsidRPr="00646A0A">
        <w:t xml:space="preserve"> </w:t>
      </w:r>
      <w:r w:rsidRPr="00646A0A">
        <w:t xml:space="preserve">by </w:t>
      </w:r>
      <w:r w:rsidR="00073FBC" w:rsidRPr="00646A0A">
        <w:t xml:space="preserve">membership </w:t>
      </w:r>
      <w:r w:rsidR="00D805FA" w:rsidRPr="00646A0A">
        <w:t>contributions, grants and gifts as generally permitted by law.</w:t>
      </w:r>
    </w:p>
    <w:p w14:paraId="5E73F78E" w14:textId="72912B0F" w:rsidR="00D805FA" w:rsidRPr="00646A0A" w:rsidRDefault="00D805FA" w:rsidP="00D805FA">
      <w:pPr>
        <w:pStyle w:val="Corpsdetexte"/>
      </w:pPr>
      <w:r w:rsidRPr="00646A0A">
        <w:t>The expenses shall be comprised of budget headings, as follows:</w:t>
      </w:r>
    </w:p>
    <w:p w14:paraId="21ECDBAE" w14:textId="044C79C0" w:rsidR="00D805FA" w:rsidRPr="00646A0A" w:rsidRDefault="00D805FA" w:rsidP="00E03073">
      <w:pPr>
        <w:pStyle w:val="List1"/>
        <w:numPr>
          <w:ilvl w:val="0"/>
          <w:numId w:val="61"/>
        </w:numPr>
      </w:pPr>
      <w:r w:rsidRPr="00646A0A">
        <w:t>Personnel costs</w:t>
      </w:r>
    </w:p>
    <w:p w14:paraId="16B45491" w14:textId="04E76277" w:rsidR="00D805FA" w:rsidRPr="00646A0A" w:rsidRDefault="00D805FA" w:rsidP="009F50E5">
      <w:pPr>
        <w:pStyle w:val="List1"/>
      </w:pPr>
      <w:r w:rsidRPr="00646A0A">
        <w:t>Operating costs</w:t>
      </w:r>
    </w:p>
    <w:p w14:paraId="1F1CF48D" w14:textId="3BB92D0C" w:rsidR="00D805FA" w:rsidRPr="00646A0A" w:rsidRDefault="00D805FA" w:rsidP="009F50E5">
      <w:pPr>
        <w:pStyle w:val="List1"/>
      </w:pPr>
      <w:r w:rsidRPr="00646A0A">
        <w:t>Capital costs</w:t>
      </w:r>
    </w:p>
    <w:p w14:paraId="34DE8FB4" w14:textId="77777777" w:rsidR="00D805FA" w:rsidRPr="00646A0A" w:rsidRDefault="00D805FA" w:rsidP="00D805FA">
      <w:pPr>
        <w:pStyle w:val="Corpsdetexte"/>
      </w:pPr>
      <w:r w:rsidRPr="00646A0A">
        <w:t>Each heading may be further subdivided, as necessary.</w:t>
      </w:r>
    </w:p>
    <w:p w14:paraId="593BB4FF" w14:textId="48D082E6" w:rsidR="00D805FA" w:rsidRPr="00646A0A" w:rsidRDefault="00D805FA" w:rsidP="00D805FA">
      <w:pPr>
        <w:pStyle w:val="Corpsdetexte"/>
      </w:pPr>
      <w:r w:rsidRPr="00646A0A">
        <w:lastRenderedPageBreak/>
        <w:t>Full and accurate records of all income and expenditure, including supporting documentation for expenditure, shall be kept.</w:t>
      </w:r>
      <w:r w:rsidR="0042072D" w:rsidRPr="00646A0A">
        <w:t xml:space="preserve"> </w:t>
      </w:r>
      <w:r w:rsidRPr="00646A0A">
        <w:t>These records shall conform to standard accounting practices. The Secretariat shall maintain an archive o</w:t>
      </w:r>
      <w:r w:rsidR="0037103B" w:rsidRPr="00646A0A">
        <w:t>f financial records.</w:t>
      </w:r>
    </w:p>
    <w:p w14:paraId="629B74D9" w14:textId="4468ECFC" w:rsidR="00D805FA" w:rsidRPr="00646A0A" w:rsidRDefault="00D805FA" w:rsidP="00D805FA">
      <w:pPr>
        <w:pStyle w:val="Corpsdetexte"/>
      </w:pPr>
      <w:r w:rsidRPr="00646A0A">
        <w:t>No payment greater than permitted by the law of the Host Nation shall be accepted in cash.</w:t>
      </w:r>
    </w:p>
    <w:p w14:paraId="08585A67" w14:textId="20FF8A36" w:rsidR="00CB34E6" w:rsidRPr="00646A0A" w:rsidRDefault="00B239CF" w:rsidP="00D805FA">
      <w:pPr>
        <w:pStyle w:val="Corpsdetexte"/>
      </w:pPr>
      <w:r w:rsidRPr="00646A0A">
        <w:t xml:space="preserve">Details of income and expenditure shall be shown separately in the financial records of </w:t>
      </w:r>
      <w:r w:rsidR="00426A48" w:rsidRPr="00646A0A">
        <w:t>IALA</w:t>
      </w:r>
      <w:r w:rsidRPr="00646A0A">
        <w:t>.</w:t>
      </w:r>
    </w:p>
    <w:p w14:paraId="3A0DFB85" w14:textId="30BF0E43" w:rsidR="00CB34E6" w:rsidRPr="00646A0A" w:rsidRDefault="00CB34E6" w:rsidP="00753C9B">
      <w:pPr>
        <w:pStyle w:val="ArticleHeading2"/>
        <w:numPr>
          <w:ilvl w:val="0"/>
          <w:numId w:val="95"/>
        </w:numPr>
        <w:ind w:hanging="4265"/>
      </w:pPr>
      <w:bookmarkStart w:id="248" w:name="_Toc84434592"/>
      <w:bookmarkStart w:id="249" w:name="_Toc97296171"/>
      <w:r w:rsidRPr="00646A0A">
        <w:t>The W</w:t>
      </w:r>
      <w:r w:rsidR="00A75649" w:rsidRPr="00646A0A">
        <w:t xml:space="preserve">orld-wide </w:t>
      </w:r>
      <w:r w:rsidRPr="00646A0A">
        <w:t>A</w:t>
      </w:r>
      <w:r w:rsidR="00A75649" w:rsidRPr="00646A0A">
        <w:t>cademy’s</w:t>
      </w:r>
      <w:r w:rsidRPr="00646A0A">
        <w:t xml:space="preserve"> </w:t>
      </w:r>
      <w:r w:rsidR="00A75649" w:rsidRPr="00646A0A">
        <w:t>activities</w:t>
      </w:r>
      <w:bookmarkEnd w:id="248"/>
      <w:bookmarkEnd w:id="249"/>
    </w:p>
    <w:p w14:paraId="461DB61D" w14:textId="77777777" w:rsidR="00CB34E6" w:rsidRPr="00646A0A" w:rsidRDefault="00CB34E6" w:rsidP="00CB34E6">
      <w:pPr>
        <w:pStyle w:val="Heading2separationline"/>
      </w:pPr>
    </w:p>
    <w:p w14:paraId="6CCF1B57" w14:textId="63EE645D" w:rsidR="00AF5413" w:rsidRPr="00C77D4E" w:rsidRDefault="00AF5413" w:rsidP="00A4584E">
      <w:pPr>
        <w:pStyle w:val="Bullet1"/>
      </w:pPr>
      <w:r w:rsidRPr="00A4584E">
        <w:rPr>
          <w:lang w:val="en-GB"/>
        </w:rPr>
        <w:t>Income</w:t>
      </w:r>
    </w:p>
    <w:p w14:paraId="0446A289" w14:textId="023A8D1F" w:rsidR="005D2DAB" w:rsidRPr="00646A0A" w:rsidRDefault="00A75649" w:rsidP="00A4584E">
      <w:pPr>
        <w:pStyle w:val="Bullet1text"/>
      </w:pPr>
      <w:r w:rsidRPr="00646A0A">
        <w:t>Voluntary contributio</w:t>
      </w:r>
      <w:r w:rsidR="00800ED4" w:rsidRPr="00646A0A">
        <w:t>ns</w:t>
      </w:r>
      <w:r w:rsidR="00A03734" w:rsidRPr="00646A0A">
        <w:t xml:space="preserve"> or in-kind sponsorship from external donors con</w:t>
      </w:r>
      <w:r w:rsidRPr="00646A0A">
        <w:t>stitute the main source of income</w:t>
      </w:r>
      <w:r w:rsidR="00453DAB" w:rsidRPr="00646A0A">
        <w:t>.</w:t>
      </w:r>
      <w:r w:rsidR="0042072D" w:rsidRPr="00646A0A">
        <w:t xml:space="preserve"> </w:t>
      </w:r>
    </w:p>
    <w:p w14:paraId="23D47469" w14:textId="37E553EE" w:rsidR="002D2BAB" w:rsidRPr="00646A0A" w:rsidRDefault="00AF5413" w:rsidP="00A4584E">
      <w:pPr>
        <w:pStyle w:val="Bullet1text"/>
      </w:pPr>
      <w:r w:rsidRPr="00646A0A">
        <w:t>The donation</w:t>
      </w:r>
      <w:r w:rsidR="00D45F28" w:rsidRPr="00646A0A">
        <w:t>s</w:t>
      </w:r>
      <w:r w:rsidRPr="00646A0A">
        <w:t xml:space="preserve"> may take the form of:</w:t>
      </w:r>
    </w:p>
    <w:p w14:paraId="2626157D" w14:textId="2B008D8E"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 general-purpose</w:t>
      </w:r>
      <w:r w:rsidR="00AF5413" w:rsidRPr="00646A0A">
        <w:t xml:space="preserve"> sponsorship</w:t>
      </w:r>
      <w:r w:rsidR="009F4D2D" w:rsidRPr="00646A0A">
        <w:t xml:space="preserve"> (</w:t>
      </w:r>
      <w:r w:rsidR="00D45F28" w:rsidRPr="00646A0A">
        <w:t xml:space="preserve">used for </w:t>
      </w:r>
      <w:r w:rsidR="009F4D2D" w:rsidRPr="00646A0A">
        <w:t>small donations)</w:t>
      </w:r>
      <w:r w:rsidR="00665FAF" w:rsidRPr="00646A0A">
        <w:t>;</w:t>
      </w:r>
    </w:p>
    <w:p w14:paraId="23853AB3" w14:textId="79C39304"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 g</w:t>
      </w:r>
      <w:r w:rsidR="00665FAF" w:rsidRPr="00646A0A">
        <w:t>eneral-purpose</w:t>
      </w:r>
      <w:r w:rsidR="00AF5413" w:rsidRPr="00646A0A">
        <w:t xml:space="preserve"> sponsorship</w:t>
      </w:r>
      <w:r w:rsidR="009F4D2D" w:rsidRPr="00646A0A">
        <w:t xml:space="preserve"> (used to support the core functions of the Academy)</w:t>
      </w:r>
      <w:r w:rsidR="00665FAF" w:rsidRPr="00646A0A">
        <w:t>;</w:t>
      </w:r>
    </w:p>
    <w:p w14:paraId="5DA7CC77" w14:textId="2530E859"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w:t>
      </w:r>
      <w:r w:rsidR="00AF5413" w:rsidRPr="00646A0A">
        <w:t xml:space="preserve"> sponsorship for a specific purpose</w:t>
      </w:r>
      <w:r w:rsidR="00665FAF" w:rsidRPr="00646A0A">
        <w:t xml:space="preserve"> </w:t>
      </w:r>
      <w:r w:rsidR="009F4D2D" w:rsidRPr="00646A0A">
        <w:t>(e.g. the participation of an individual in an event)</w:t>
      </w:r>
      <w:r w:rsidR="0095715E" w:rsidRPr="00646A0A">
        <w:t>;</w:t>
      </w:r>
      <w:r w:rsidR="004317E5" w:rsidRPr="00646A0A">
        <w:t xml:space="preserve"> or</w:t>
      </w:r>
    </w:p>
    <w:p w14:paraId="3EDC8F22" w14:textId="003E27C5"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w:t>
      </w:r>
      <w:r w:rsidR="00D45F28" w:rsidRPr="00646A0A">
        <w:t xml:space="preserve"> </w:t>
      </w:r>
      <w:r w:rsidR="00AF5413" w:rsidRPr="00646A0A">
        <w:t xml:space="preserve">sponsorship for </w:t>
      </w:r>
      <w:r w:rsidR="009F4D2D" w:rsidRPr="00646A0A">
        <w:t>several</w:t>
      </w:r>
      <w:r w:rsidR="00AF5413" w:rsidRPr="00646A0A">
        <w:t xml:space="preserve"> specified purposes</w:t>
      </w:r>
      <w:r w:rsidR="009F4D2D" w:rsidRPr="00646A0A">
        <w:t xml:space="preserve"> (detailed in a</w:t>
      </w:r>
      <w:r w:rsidR="00141BE1" w:rsidRPr="00646A0A">
        <w:t xml:space="preserve"> proper multi-year </w:t>
      </w:r>
      <w:r w:rsidR="009F4D2D" w:rsidRPr="00646A0A">
        <w:t>agreement)</w:t>
      </w:r>
      <w:r w:rsidR="00665FAF" w:rsidRPr="00646A0A">
        <w:t>.</w:t>
      </w:r>
    </w:p>
    <w:p w14:paraId="43B942F7" w14:textId="2C577065" w:rsidR="00AF5413" w:rsidRPr="00C77D4E" w:rsidRDefault="00AF5413" w:rsidP="00A4584E">
      <w:pPr>
        <w:pStyle w:val="Bullet1"/>
      </w:pPr>
      <w:r w:rsidRPr="00A4584E">
        <w:rPr>
          <w:lang w:val="en-GB"/>
        </w:rPr>
        <w:t>Expenses</w:t>
      </w:r>
    </w:p>
    <w:p w14:paraId="2C60533C" w14:textId="306413AA" w:rsidR="00800ED4" w:rsidRPr="00646A0A" w:rsidRDefault="00800ED4" w:rsidP="00A4584E">
      <w:pPr>
        <w:pStyle w:val="Bullet1text"/>
      </w:pPr>
      <w:r w:rsidRPr="00646A0A">
        <w:t>The expenses</w:t>
      </w:r>
      <w:r w:rsidR="00733AFD" w:rsidRPr="00646A0A">
        <w:t xml:space="preserve"> shall cover </w:t>
      </w:r>
      <w:r w:rsidR="002D2BAB" w:rsidRPr="00646A0A">
        <w:t xml:space="preserve">different areas of activities </w:t>
      </w:r>
      <w:r w:rsidR="00036AB9" w:rsidRPr="00646A0A">
        <w:t xml:space="preserve">of the Academy </w:t>
      </w:r>
      <w:r w:rsidR="002D2BAB" w:rsidRPr="00646A0A">
        <w:t>such as</w:t>
      </w:r>
      <w:r w:rsidR="009F4D2D" w:rsidRPr="00646A0A">
        <w:t xml:space="preserve"> </w:t>
      </w:r>
      <w:r w:rsidR="002D2BAB" w:rsidRPr="00646A0A">
        <w:t>Education and Training</w:t>
      </w:r>
      <w:r w:rsidR="009F4D2D" w:rsidRPr="00646A0A">
        <w:t xml:space="preserve">, </w:t>
      </w:r>
      <w:r w:rsidR="002D2BAB" w:rsidRPr="00646A0A">
        <w:t>Capacity Building</w:t>
      </w:r>
      <w:r w:rsidR="009F4D2D" w:rsidRPr="00646A0A">
        <w:t xml:space="preserve">, </w:t>
      </w:r>
      <w:r w:rsidR="002D2BAB" w:rsidRPr="00646A0A">
        <w:t>Research and Developments</w:t>
      </w:r>
      <w:r w:rsidR="00AF5413" w:rsidRPr="00646A0A">
        <w:t xml:space="preserve"> and</w:t>
      </w:r>
      <w:r w:rsidR="009F4D2D" w:rsidRPr="00646A0A">
        <w:t xml:space="preserve"> </w:t>
      </w:r>
      <w:r w:rsidR="009603C5" w:rsidRPr="00646A0A">
        <w:t>o</w:t>
      </w:r>
      <w:r w:rsidR="002D2BAB" w:rsidRPr="00646A0A">
        <w:t>ther academy related activities.</w:t>
      </w:r>
      <w:r w:rsidR="0042072D" w:rsidRPr="00646A0A">
        <w:t xml:space="preserve"> </w:t>
      </w:r>
    </w:p>
    <w:p w14:paraId="7F4162FF" w14:textId="248A5D38" w:rsidR="00D805FA" w:rsidRPr="00646A0A" w:rsidRDefault="001E31F4" w:rsidP="00552FA5">
      <w:pPr>
        <w:pStyle w:val="Article"/>
        <w:ind w:left="0" w:firstLine="0"/>
      </w:pPr>
      <w:bookmarkStart w:id="250" w:name="_Toc6475307"/>
      <w:bookmarkStart w:id="251" w:name="_Toc6475308"/>
      <w:bookmarkEnd w:id="250"/>
      <w:bookmarkEnd w:id="251"/>
      <w:r w:rsidRPr="00646A0A">
        <w:t xml:space="preserve"> </w:t>
      </w:r>
      <w:bookmarkStart w:id="252" w:name="_Toc97296172"/>
      <w:r w:rsidRPr="00646A0A">
        <w:t xml:space="preserve">- </w:t>
      </w:r>
      <w:r w:rsidR="00D805FA" w:rsidRPr="00646A0A">
        <w:t>Procurement</w:t>
      </w:r>
      <w:bookmarkEnd w:id="252"/>
    </w:p>
    <w:p w14:paraId="61793C83" w14:textId="3E16C06E" w:rsidR="00D805FA" w:rsidRPr="00646A0A" w:rsidRDefault="00D805FA" w:rsidP="00D805FA">
      <w:pPr>
        <w:pStyle w:val="Corpsdetexte"/>
      </w:pPr>
      <w:r w:rsidRPr="00646A0A">
        <w:t>All funds shall be under the operational control of the Secretary-General.</w:t>
      </w:r>
    </w:p>
    <w:p w14:paraId="031345DC" w14:textId="09E11AE6" w:rsidR="00D805FA" w:rsidRPr="00646A0A" w:rsidRDefault="00D805FA" w:rsidP="00D805FA">
      <w:pPr>
        <w:pStyle w:val="Corpsdetexte"/>
      </w:pPr>
      <w:r w:rsidRPr="00646A0A">
        <w:t>The Secretary-General may designate, in writing, members of the Secretariat as line managers for the purpose of these Financial Regulations.</w:t>
      </w:r>
    </w:p>
    <w:p w14:paraId="156BBB5A" w14:textId="333B90F1" w:rsidR="00D805FA" w:rsidRPr="00646A0A" w:rsidRDefault="00D805FA" w:rsidP="00D805FA">
      <w:pPr>
        <w:pStyle w:val="Corpsdetexte"/>
      </w:pPr>
      <w:r w:rsidRPr="00646A0A">
        <w:t xml:space="preserve">Expenditure up to </w:t>
      </w:r>
      <w:r w:rsidR="00BF3B3D" w:rsidRPr="00646A0A">
        <w:t>€</w:t>
      </w:r>
      <w:r w:rsidRPr="00646A0A">
        <w:t>2,000 may be approved by a line manager. Expenditure may only be approved when the approving officer is satisfied that the services, supplies or equipment will be or have been received in accordance with the contract, agreement, purchase ord</w:t>
      </w:r>
      <w:r w:rsidR="0037103B" w:rsidRPr="00646A0A">
        <w:t>er or other form of commitment.</w:t>
      </w:r>
    </w:p>
    <w:p w14:paraId="60FF288A" w14:textId="0F342CCB" w:rsidR="00D805FA" w:rsidRPr="00646A0A" w:rsidRDefault="00D805FA" w:rsidP="00D805FA">
      <w:pPr>
        <w:pStyle w:val="Corpsdetexte"/>
      </w:pPr>
      <w:r w:rsidRPr="00646A0A">
        <w:t xml:space="preserve">Payments of </w:t>
      </w:r>
      <w:r w:rsidR="009E005C" w:rsidRPr="00646A0A">
        <w:t>€</w:t>
      </w:r>
      <w:r w:rsidRPr="00646A0A">
        <w:t>2,000 or more require the approval of the Secretary-General, recorded by any appropriate means.</w:t>
      </w:r>
    </w:p>
    <w:p w14:paraId="37C3137F" w14:textId="5FA726E9" w:rsidR="00D805FA" w:rsidRPr="00646A0A" w:rsidRDefault="00D805FA" w:rsidP="00D805FA">
      <w:pPr>
        <w:pStyle w:val="Corpsdetexte"/>
      </w:pPr>
      <w:r w:rsidRPr="00646A0A">
        <w:t xml:space="preserve">Purchases of </w:t>
      </w:r>
      <w:r w:rsidR="009E005C" w:rsidRPr="00646A0A">
        <w:t>€</w:t>
      </w:r>
      <w:r w:rsidRPr="00646A0A">
        <w:t xml:space="preserve">10,000 or more require the calling of tenders in accordance with the procurement policy in the </w:t>
      </w:r>
      <w:r w:rsidR="0093169F" w:rsidRPr="00646A0A">
        <w:t xml:space="preserve">Staff Rules and </w:t>
      </w:r>
      <w:r w:rsidRPr="00646A0A">
        <w:t>Secretariat Procedures.</w:t>
      </w:r>
    </w:p>
    <w:p w14:paraId="51CFAF0D" w14:textId="2A8C9735" w:rsidR="00D805FA" w:rsidRPr="00646A0A" w:rsidRDefault="00D805FA" w:rsidP="00D805FA">
      <w:pPr>
        <w:pStyle w:val="Corpsdetexte"/>
      </w:pPr>
      <w:r w:rsidRPr="00646A0A">
        <w:t xml:space="preserve">Sufficient supporting documentation, explanation and justification for all expenditure must be kept in the records of the Secretariat for production to the Secretary-General, the FAC or an </w:t>
      </w:r>
      <w:r w:rsidR="004730A9" w:rsidRPr="00646A0A">
        <w:t>a</w:t>
      </w:r>
      <w:r w:rsidRPr="00646A0A">
        <w:t>uditor.</w:t>
      </w:r>
    </w:p>
    <w:p w14:paraId="2CDAB8F9" w14:textId="4F974BD4" w:rsidR="00DA06E9" w:rsidRPr="00646A0A" w:rsidRDefault="001E31F4" w:rsidP="00552FA5">
      <w:pPr>
        <w:pStyle w:val="Article"/>
        <w:ind w:left="0" w:firstLine="0"/>
      </w:pPr>
      <w:r w:rsidRPr="00646A0A">
        <w:t xml:space="preserve"> </w:t>
      </w:r>
      <w:bookmarkStart w:id="253" w:name="_Toc97296173"/>
      <w:r w:rsidRPr="00646A0A">
        <w:t xml:space="preserve">- </w:t>
      </w:r>
      <w:r w:rsidR="00D805FA" w:rsidRPr="00646A0A">
        <w:t>Financial Statements</w:t>
      </w:r>
      <w:bookmarkEnd w:id="253"/>
    </w:p>
    <w:p w14:paraId="127CA18C" w14:textId="2ADB3E28" w:rsidR="00CC7129" w:rsidRPr="00646A0A" w:rsidRDefault="00DA06E9" w:rsidP="00DA06E9">
      <w:pPr>
        <w:pStyle w:val="Corpsdetexte"/>
      </w:pPr>
      <w:r w:rsidRPr="00646A0A">
        <w:t xml:space="preserve">After the closing of the annual accounts, a complete </w:t>
      </w:r>
      <w:r w:rsidR="009B6C75" w:rsidRPr="00646A0A">
        <w:rPr>
          <w:bCs/>
        </w:rPr>
        <w:t>s</w:t>
      </w:r>
      <w:r w:rsidRPr="00646A0A">
        <w:rPr>
          <w:bCs/>
        </w:rPr>
        <w:t xml:space="preserve">tatutory </w:t>
      </w:r>
      <w:r w:rsidR="009B6C75" w:rsidRPr="00646A0A">
        <w:rPr>
          <w:bCs/>
        </w:rPr>
        <w:t>r</w:t>
      </w:r>
      <w:r w:rsidRPr="00646A0A">
        <w:rPr>
          <w:bCs/>
        </w:rPr>
        <w:t xml:space="preserve">eport on the </w:t>
      </w:r>
      <w:r w:rsidR="00CC7129" w:rsidRPr="00646A0A">
        <w:rPr>
          <w:bCs/>
        </w:rPr>
        <w:t>f</w:t>
      </w:r>
      <w:r w:rsidRPr="00646A0A">
        <w:rPr>
          <w:bCs/>
        </w:rPr>
        <w:t xml:space="preserve">inancial </w:t>
      </w:r>
      <w:r w:rsidR="00CC7129" w:rsidRPr="00646A0A">
        <w:rPr>
          <w:bCs/>
        </w:rPr>
        <w:t>s</w:t>
      </w:r>
      <w:r w:rsidRPr="00646A0A">
        <w:rPr>
          <w:bCs/>
        </w:rPr>
        <w:t>tatements</w:t>
      </w:r>
      <w:r w:rsidRPr="00646A0A">
        <w:t xml:space="preserve"> is prepared by the</w:t>
      </w:r>
      <w:r w:rsidR="00CC7129" w:rsidRPr="00646A0A">
        <w:t xml:space="preserve"> chartered accountant and audited by the external auditor</w:t>
      </w:r>
      <w:r w:rsidR="0062588A" w:rsidRPr="00646A0A">
        <w:t xml:space="preserve">. </w:t>
      </w:r>
      <w:r w:rsidRPr="00646A0A">
        <w:t xml:space="preserve">This report </w:t>
      </w:r>
      <w:r w:rsidR="00CB34E6" w:rsidRPr="00646A0A">
        <w:t xml:space="preserve">is made on a consolidated basis and reflects both IALA and WWA’s activities. It </w:t>
      </w:r>
      <w:r w:rsidR="00CC7129" w:rsidRPr="00646A0A">
        <w:t>consists of:</w:t>
      </w:r>
    </w:p>
    <w:p w14:paraId="725611D8" w14:textId="5A8518E8" w:rsidR="00B158CF" w:rsidRPr="00386310" w:rsidRDefault="00896F72" w:rsidP="00A4584E">
      <w:pPr>
        <w:pStyle w:val="List1"/>
        <w:numPr>
          <w:ilvl w:val="0"/>
          <w:numId w:val="100"/>
        </w:numPr>
        <w:rPr>
          <w:rFonts w:eastAsiaTheme="minorHAnsi"/>
        </w:rPr>
      </w:pPr>
      <w:r w:rsidRPr="00386310">
        <w:rPr>
          <w:rFonts w:eastAsiaTheme="minorHAnsi"/>
        </w:rPr>
        <w:t>t</w:t>
      </w:r>
      <w:r w:rsidR="00DA06E9" w:rsidRPr="00386310">
        <w:rPr>
          <w:rFonts w:eastAsiaTheme="minorHAnsi"/>
        </w:rPr>
        <w:t>he Balance sheet</w:t>
      </w:r>
      <w:r w:rsidR="00702C70" w:rsidRPr="00386310">
        <w:rPr>
          <w:rFonts w:eastAsiaTheme="minorHAnsi"/>
        </w:rPr>
        <w:t>;</w:t>
      </w:r>
      <w:r w:rsidR="00CC7129" w:rsidRPr="00386310">
        <w:rPr>
          <w:rFonts w:eastAsiaTheme="minorHAnsi"/>
        </w:rPr>
        <w:t xml:space="preserve"> </w:t>
      </w:r>
    </w:p>
    <w:p w14:paraId="78E72DA1" w14:textId="0299FB16" w:rsidR="00CC7129" w:rsidRPr="00386310" w:rsidRDefault="00896F72" w:rsidP="00A4584E">
      <w:pPr>
        <w:pStyle w:val="List1"/>
        <w:rPr>
          <w:rFonts w:eastAsiaTheme="minorHAnsi"/>
        </w:rPr>
      </w:pPr>
      <w:r w:rsidRPr="00386310">
        <w:rPr>
          <w:rFonts w:eastAsiaTheme="minorHAnsi"/>
        </w:rPr>
        <w:t>t</w:t>
      </w:r>
      <w:r w:rsidR="00C60AA4" w:rsidRPr="00386310">
        <w:rPr>
          <w:rFonts w:eastAsiaTheme="minorHAnsi"/>
        </w:rPr>
        <w:t>he Income</w:t>
      </w:r>
      <w:r w:rsidR="00DA06E9" w:rsidRPr="00386310">
        <w:rPr>
          <w:rFonts w:eastAsiaTheme="minorHAnsi"/>
        </w:rPr>
        <w:t xml:space="preserve"> statement</w:t>
      </w:r>
      <w:r w:rsidR="00702C70" w:rsidRPr="00386310">
        <w:rPr>
          <w:rFonts w:eastAsiaTheme="minorHAnsi"/>
        </w:rPr>
        <w:t>; and</w:t>
      </w:r>
    </w:p>
    <w:p w14:paraId="7798F3DF" w14:textId="4F288CD0" w:rsidR="00CC7129" w:rsidRPr="00646A0A" w:rsidRDefault="00896F72" w:rsidP="00A4584E">
      <w:pPr>
        <w:pStyle w:val="List1"/>
        <w:rPr>
          <w:rFonts w:eastAsiaTheme="minorHAnsi"/>
        </w:rPr>
      </w:pPr>
      <w:r w:rsidRPr="00386310">
        <w:rPr>
          <w:rFonts w:eastAsiaTheme="minorHAnsi"/>
        </w:rPr>
        <w:t>e</w:t>
      </w:r>
      <w:r w:rsidR="002F0DA0" w:rsidRPr="00386310">
        <w:rPr>
          <w:rFonts w:eastAsiaTheme="minorHAnsi"/>
        </w:rPr>
        <w:t>xplanatory notes</w:t>
      </w:r>
      <w:r w:rsidR="00BA2E87" w:rsidRPr="00386310">
        <w:rPr>
          <w:rFonts w:eastAsiaTheme="minorHAnsi"/>
        </w:rPr>
        <w:t xml:space="preserve"> </w:t>
      </w:r>
      <w:r w:rsidR="00196CFC" w:rsidRPr="00386310">
        <w:rPr>
          <w:rFonts w:eastAsiaTheme="minorHAnsi"/>
        </w:rPr>
        <w:t>(</w:t>
      </w:r>
      <w:r w:rsidR="0004011E" w:rsidRPr="00386310">
        <w:rPr>
          <w:rFonts w:eastAsiaTheme="minorHAnsi"/>
        </w:rPr>
        <w:t xml:space="preserve">related to </w:t>
      </w:r>
      <w:r w:rsidR="00196CFC" w:rsidRPr="00386310">
        <w:rPr>
          <w:rFonts w:eastAsiaTheme="minorHAnsi"/>
        </w:rPr>
        <w:t>depreciation of assets, provisions, statement of receivables and payables</w:t>
      </w:r>
      <w:r w:rsidR="0004011E" w:rsidRPr="00386310">
        <w:rPr>
          <w:rFonts w:eastAsiaTheme="minorHAnsi"/>
        </w:rPr>
        <w:t>,</w:t>
      </w:r>
      <w:r w:rsidR="0004011E" w:rsidRPr="00646A0A">
        <w:rPr>
          <w:rFonts w:eastAsiaTheme="minorHAnsi"/>
        </w:rPr>
        <w:t xml:space="preserve"> dedicated funds etc.)</w:t>
      </w:r>
      <w:r w:rsidR="00702C70" w:rsidRPr="00646A0A">
        <w:rPr>
          <w:rFonts w:eastAsiaTheme="minorHAnsi"/>
        </w:rPr>
        <w:t>.</w:t>
      </w:r>
    </w:p>
    <w:p w14:paraId="54C25244" w14:textId="622BEA75" w:rsidR="00D805FA" w:rsidRPr="00646A0A" w:rsidRDefault="001E31F4" w:rsidP="00552FA5">
      <w:pPr>
        <w:pStyle w:val="Article"/>
        <w:ind w:left="0" w:firstLine="0"/>
      </w:pPr>
      <w:bookmarkStart w:id="254" w:name="_Toc84419433"/>
      <w:bookmarkStart w:id="255" w:name="_Toc84421348"/>
      <w:bookmarkStart w:id="256" w:name="_Toc84430380"/>
      <w:bookmarkStart w:id="257" w:name="_Toc84434859"/>
      <w:bookmarkStart w:id="258" w:name="_Toc84434991"/>
      <w:bookmarkStart w:id="259" w:name="_Toc97121752"/>
      <w:bookmarkStart w:id="260" w:name="_Toc84419434"/>
      <w:bookmarkStart w:id="261" w:name="_Toc84421349"/>
      <w:bookmarkStart w:id="262" w:name="_Toc84430381"/>
      <w:bookmarkStart w:id="263" w:name="_Toc84434860"/>
      <w:bookmarkStart w:id="264" w:name="_Toc84434992"/>
      <w:bookmarkStart w:id="265" w:name="_Toc97121753"/>
      <w:bookmarkStart w:id="266" w:name="_Toc84419435"/>
      <w:bookmarkStart w:id="267" w:name="_Toc84421350"/>
      <w:bookmarkStart w:id="268" w:name="_Toc84430382"/>
      <w:bookmarkStart w:id="269" w:name="_Toc84434861"/>
      <w:bookmarkStart w:id="270" w:name="_Toc84434993"/>
      <w:bookmarkStart w:id="271" w:name="_Toc97121754"/>
      <w:bookmarkStart w:id="272" w:name="_Toc84419436"/>
      <w:bookmarkStart w:id="273" w:name="_Toc84421351"/>
      <w:bookmarkStart w:id="274" w:name="_Toc84430383"/>
      <w:bookmarkStart w:id="275" w:name="_Toc84434862"/>
      <w:bookmarkStart w:id="276" w:name="_Toc84434994"/>
      <w:bookmarkStart w:id="277" w:name="_Toc97121755"/>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646A0A">
        <w:lastRenderedPageBreak/>
        <w:t xml:space="preserve"> </w:t>
      </w:r>
      <w:bookmarkStart w:id="278" w:name="_Toc97296174"/>
      <w:r w:rsidRPr="00646A0A">
        <w:t xml:space="preserve">- </w:t>
      </w:r>
      <w:r w:rsidR="00D805FA" w:rsidRPr="00646A0A">
        <w:t>Cash Reserve</w:t>
      </w:r>
      <w:bookmarkEnd w:id="278"/>
    </w:p>
    <w:p w14:paraId="02A54A1B" w14:textId="24055BC4" w:rsidR="001E31F4" w:rsidRPr="00646A0A" w:rsidRDefault="00D805FA" w:rsidP="00911311">
      <w:pPr>
        <w:pStyle w:val="Corpsdetexte"/>
        <w:rPr>
          <w:b/>
          <w:color w:val="407EC9"/>
          <w:sz w:val="28"/>
        </w:rPr>
      </w:pPr>
      <w:r w:rsidRPr="00646A0A">
        <w:t>To ensure the financial stability of IALA and to avoid any financial difficulties, IALA will maintain a cash reserve.</w:t>
      </w:r>
      <w:r w:rsidR="0042072D" w:rsidRPr="00646A0A">
        <w:t xml:space="preserve"> </w:t>
      </w:r>
      <w:r w:rsidRPr="00646A0A">
        <w:t xml:space="preserve">The value of the cash reserve shall be no less than four months of the annual budget but may be </w:t>
      </w:r>
      <w:r w:rsidR="0037103B" w:rsidRPr="00A4584E">
        <w:t>greater according to IALA’s financial requirements as agreed by the Secretary-General and the FAC.</w:t>
      </w:r>
    </w:p>
    <w:p w14:paraId="76D8875D" w14:textId="08C6E5D5" w:rsidR="00D805FA" w:rsidRPr="00646A0A" w:rsidRDefault="001E31F4" w:rsidP="00552FA5">
      <w:pPr>
        <w:pStyle w:val="Article"/>
        <w:ind w:left="0" w:firstLine="0"/>
      </w:pPr>
      <w:r w:rsidRPr="00646A0A">
        <w:t xml:space="preserve"> </w:t>
      </w:r>
      <w:bookmarkStart w:id="279" w:name="_Toc97296175"/>
      <w:r w:rsidRPr="00646A0A">
        <w:t xml:space="preserve">- </w:t>
      </w:r>
      <w:r w:rsidR="00D805FA" w:rsidRPr="00646A0A">
        <w:t>Annual Contributions</w:t>
      </w:r>
      <w:bookmarkEnd w:id="279"/>
    </w:p>
    <w:p w14:paraId="069BE8F7" w14:textId="234A7C64" w:rsidR="00D805FA" w:rsidRPr="00646A0A" w:rsidRDefault="00D805FA" w:rsidP="00911311">
      <w:pPr>
        <w:pStyle w:val="Corpsdetexte"/>
      </w:pPr>
      <w:r w:rsidRPr="00646A0A">
        <w:t>The Council, no later than July each year, and upon recommendation of the FAC, shall determine the annual rate of contribution, for each of these three categories of members:</w:t>
      </w:r>
      <w:r w:rsidR="00CA51B4" w:rsidRPr="00646A0A">
        <w:t xml:space="preserve"> </w:t>
      </w:r>
      <w:r w:rsidR="007128D0" w:rsidRPr="00646A0A">
        <w:t>National</w:t>
      </w:r>
      <w:r w:rsidR="00552FA5" w:rsidRPr="00646A0A">
        <w:t xml:space="preserve">, </w:t>
      </w:r>
      <w:r w:rsidR="007128D0" w:rsidRPr="00646A0A">
        <w:t>Associate</w:t>
      </w:r>
      <w:r w:rsidR="00552FA5" w:rsidRPr="00646A0A">
        <w:t xml:space="preserve"> </w:t>
      </w:r>
      <w:r w:rsidR="00CA51B4" w:rsidRPr="00646A0A">
        <w:t>a</w:t>
      </w:r>
      <w:r w:rsidR="00205987" w:rsidRPr="00646A0A">
        <w:t>nd</w:t>
      </w:r>
      <w:r w:rsidR="00CA51B4" w:rsidRPr="00646A0A">
        <w:t xml:space="preserve"> </w:t>
      </w:r>
      <w:r w:rsidR="007128D0" w:rsidRPr="00646A0A">
        <w:t>I</w:t>
      </w:r>
      <w:r w:rsidRPr="00646A0A">
        <w:t>ndustrial.</w:t>
      </w:r>
    </w:p>
    <w:p w14:paraId="26450AAC" w14:textId="3DB2622C" w:rsidR="00D805FA" w:rsidRPr="00646A0A" w:rsidRDefault="00D805FA" w:rsidP="00D805FA">
      <w:pPr>
        <w:pStyle w:val="Corpsdetexte"/>
      </w:pPr>
      <w:r w:rsidRPr="00646A0A">
        <w:t>The FAC shall take the following matters into account when recommending the rate of contribution for each category:</w:t>
      </w:r>
    </w:p>
    <w:p w14:paraId="41B73224" w14:textId="65B5A70A" w:rsidR="00D805FA" w:rsidRPr="00646A0A" w:rsidRDefault="00487A05" w:rsidP="00E03073">
      <w:pPr>
        <w:pStyle w:val="List1"/>
        <w:numPr>
          <w:ilvl w:val="0"/>
          <w:numId w:val="63"/>
        </w:numPr>
      </w:pPr>
      <w:r w:rsidRPr="00646A0A">
        <w:t>t</w:t>
      </w:r>
      <w:r w:rsidR="00D805FA" w:rsidRPr="00646A0A">
        <w:t xml:space="preserve">he requirement that the revenue and the expenditure </w:t>
      </w:r>
      <w:r w:rsidR="00763B19" w:rsidRPr="00646A0A">
        <w:t>in the budget shall be balanced</w:t>
      </w:r>
      <w:r w:rsidR="00AF00D3" w:rsidRPr="00646A0A">
        <w:t>;</w:t>
      </w:r>
    </w:p>
    <w:p w14:paraId="2C0B57C3" w14:textId="361E6474" w:rsidR="00D805FA" w:rsidRPr="00646A0A" w:rsidRDefault="00487A05" w:rsidP="00E03073">
      <w:pPr>
        <w:pStyle w:val="List1"/>
        <w:numPr>
          <w:ilvl w:val="0"/>
          <w:numId w:val="63"/>
        </w:numPr>
      </w:pPr>
      <w:r w:rsidRPr="00646A0A">
        <w:t>t</w:t>
      </w:r>
      <w:r w:rsidR="00D805FA" w:rsidRPr="00646A0A">
        <w:t>he recovery rate of the collected contributions</w:t>
      </w:r>
      <w:r w:rsidR="00AF00D3" w:rsidRPr="00646A0A">
        <w:t>;</w:t>
      </w:r>
    </w:p>
    <w:p w14:paraId="4A328EA9" w14:textId="5FE5302F" w:rsidR="00D805FA" w:rsidRPr="00646A0A" w:rsidRDefault="00487A05" w:rsidP="00E03073">
      <w:pPr>
        <w:pStyle w:val="List1"/>
        <w:numPr>
          <w:ilvl w:val="0"/>
          <w:numId w:val="63"/>
        </w:numPr>
      </w:pPr>
      <w:r w:rsidRPr="00646A0A">
        <w:t>t</w:t>
      </w:r>
      <w:r w:rsidR="00D805FA" w:rsidRPr="00646A0A">
        <w:t>he global economic situation</w:t>
      </w:r>
      <w:r w:rsidR="00AF00D3" w:rsidRPr="00646A0A">
        <w:t>;</w:t>
      </w:r>
    </w:p>
    <w:p w14:paraId="1097B36D" w14:textId="7FC1FC04" w:rsidR="00D805FA" w:rsidRPr="00646A0A" w:rsidRDefault="00487A05" w:rsidP="00E03073">
      <w:pPr>
        <w:pStyle w:val="List1"/>
        <w:numPr>
          <w:ilvl w:val="0"/>
          <w:numId w:val="63"/>
        </w:numPr>
      </w:pPr>
      <w:r w:rsidRPr="00646A0A">
        <w:t>t</w:t>
      </w:r>
      <w:r w:rsidR="00D805FA" w:rsidRPr="00646A0A">
        <w:t>he rate of inflation in the Host Nation</w:t>
      </w:r>
      <w:r w:rsidR="00AF00D3" w:rsidRPr="00646A0A">
        <w:t>;</w:t>
      </w:r>
      <w:r w:rsidR="00205987" w:rsidRPr="00646A0A">
        <w:t xml:space="preserve"> and</w:t>
      </w:r>
    </w:p>
    <w:p w14:paraId="26CB21C2" w14:textId="6091837D" w:rsidR="00D805FA" w:rsidRPr="00646A0A" w:rsidRDefault="00487A05" w:rsidP="00E03073">
      <w:pPr>
        <w:pStyle w:val="List1"/>
        <w:numPr>
          <w:ilvl w:val="0"/>
          <w:numId w:val="63"/>
        </w:numPr>
      </w:pPr>
      <w:r w:rsidRPr="00646A0A">
        <w:t>t</w:t>
      </w:r>
      <w:r w:rsidR="00D805FA" w:rsidRPr="00646A0A">
        <w:t>he planned or anticipated exceptional expenditure.</w:t>
      </w:r>
    </w:p>
    <w:p w14:paraId="3C38D0FD" w14:textId="6D2BF619" w:rsidR="00D805FA" w:rsidRPr="00646A0A" w:rsidRDefault="00D805FA" w:rsidP="00D805FA">
      <w:pPr>
        <w:pStyle w:val="Corpsdetexte"/>
      </w:pPr>
      <w:r w:rsidRPr="00646A0A">
        <w:t xml:space="preserve">The Secretariat, after </w:t>
      </w:r>
      <w:r w:rsidR="00AF00D3" w:rsidRPr="00646A0A">
        <w:t xml:space="preserve">the </w:t>
      </w:r>
      <w:r w:rsidRPr="00646A0A">
        <w:t xml:space="preserve">Council has approved the rate </w:t>
      </w:r>
      <w:r w:rsidR="00AF00D3" w:rsidRPr="00646A0A">
        <w:t xml:space="preserve">of contributions </w:t>
      </w:r>
      <w:r w:rsidRPr="00646A0A">
        <w:t>and no later than 31 October each year, shall send a</w:t>
      </w:r>
      <w:r w:rsidR="00CC0334" w:rsidRPr="00646A0A">
        <w:t xml:space="preserve"> call </w:t>
      </w:r>
      <w:r w:rsidRPr="00646A0A">
        <w:t xml:space="preserve">for annual </w:t>
      </w:r>
      <w:r w:rsidR="00251488" w:rsidRPr="00646A0A">
        <w:t xml:space="preserve">membership </w:t>
      </w:r>
      <w:r w:rsidRPr="00646A0A">
        <w:t>contribution for the following year to each member.</w:t>
      </w:r>
    </w:p>
    <w:p w14:paraId="6AB653D2" w14:textId="4A8D120B" w:rsidR="00D805FA" w:rsidRPr="00646A0A" w:rsidRDefault="00D805FA" w:rsidP="00D805FA">
      <w:pPr>
        <w:pStyle w:val="Corpsdetexte"/>
      </w:pPr>
      <w:r w:rsidRPr="00646A0A">
        <w:t>T</w:t>
      </w:r>
      <w:r w:rsidR="0037103B" w:rsidRPr="00646A0A">
        <w:t xml:space="preserve">he due date for payment is 31 </w:t>
      </w:r>
      <w:r w:rsidRPr="00646A0A">
        <w:t>January of the next year.</w:t>
      </w:r>
    </w:p>
    <w:p w14:paraId="6FBA9E4A" w14:textId="7C1F3CD6" w:rsidR="00D805FA" w:rsidRPr="00646A0A" w:rsidRDefault="00D805FA" w:rsidP="00D805FA">
      <w:pPr>
        <w:pStyle w:val="Corpsdetexte"/>
      </w:pPr>
      <w:r w:rsidRPr="00646A0A">
        <w:t>For new members the following rates of contribution shall apply:</w:t>
      </w:r>
    </w:p>
    <w:p w14:paraId="65577883" w14:textId="1A4C7523" w:rsidR="00D805FA" w:rsidRPr="00646A0A" w:rsidRDefault="00D805FA" w:rsidP="00E03073">
      <w:pPr>
        <w:pStyle w:val="List1"/>
        <w:numPr>
          <w:ilvl w:val="0"/>
          <w:numId w:val="62"/>
        </w:numPr>
      </w:pPr>
      <w:r w:rsidRPr="00646A0A">
        <w:t xml:space="preserve">National members shall pay a full annual contribution regardless of the date at which their application to join IALA is </w:t>
      </w:r>
      <w:r w:rsidR="00AF00D3" w:rsidRPr="00646A0A">
        <w:t>accepted</w:t>
      </w:r>
      <w:r w:rsidRPr="00646A0A">
        <w:t>.</w:t>
      </w:r>
    </w:p>
    <w:p w14:paraId="67B72EB3" w14:textId="5DBADB7D" w:rsidR="00D805FA" w:rsidRPr="00646A0A" w:rsidRDefault="00D805FA" w:rsidP="00763B19">
      <w:pPr>
        <w:pStyle w:val="List1"/>
      </w:pPr>
      <w:r w:rsidRPr="00646A0A">
        <w:t>Industrial and Associate members shall pay:</w:t>
      </w:r>
    </w:p>
    <w:p w14:paraId="7987858E" w14:textId="36774476" w:rsidR="00D805FA" w:rsidRPr="00646A0A" w:rsidRDefault="00487A05" w:rsidP="00763B19">
      <w:pPr>
        <w:pStyle w:val="Lista"/>
      </w:pPr>
      <w:r w:rsidRPr="00646A0A">
        <w:t>a</w:t>
      </w:r>
      <w:r w:rsidR="00D805FA" w:rsidRPr="00646A0A">
        <w:t xml:space="preserve"> full annual contribution for applications </w:t>
      </w:r>
      <w:r w:rsidR="00CC0F27" w:rsidRPr="00646A0A">
        <w:t xml:space="preserve">accepted </w:t>
      </w:r>
      <w:r w:rsidR="00D805FA" w:rsidRPr="00646A0A">
        <w:t>between 1</w:t>
      </w:r>
      <w:r w:rsidR="00E86D97" w:rsidRPr="00646A0A">
        <w:t xml:space="preserve"> </w:t>
      </w:r>
      <w:r w:rsidR="00D805FA" w:rsidRPr="00646A0A">
        <w:t>January and 30</w:t>
      </w:r>
      <w:r w:rsidR="00E86D97" w:rsidRPr="00646A0A">
        <w:t xml:space="preserve"> </w:t>
      </w:r>
      <w:r w:rsidR="00D805FA" w:rsidRPr="00646A0A">
        <w:t>June; or</w:t>
      </w:r>
    </w:p>
    <w:p w14:paraId="5F1B9471" w14:textId="0AFFB527" w:rsidR="00D805FA" w:rsidRPr="00646A0A" w:rsidRDefault="00487A05" w:rsidP="00763B19">
      <w:pPr>
        <w:pStyle w:val="Lista"/>
      </w:pPr>
      <w:r w:rsidRPr="00646A0A">
        <w:t>h</w:t>
      </w:r>
      <w:r w:rsidR="00D805FA" w:rsidRPr="00646A0A">
        <w:t xml:space="preserve">alf the annual contribution for applications </w:t>
      </w:r>
      <w:r w:rsidR="00CC0F27" w:rsidRPr="00646A0A">
        <w:t xml:space="preserve">accepted </w:t>
      </w:r>
      <w:r w:rsidR="00D805FA" w:rsidRPr="00646A0A">
        <w:t>between 1</w:t>
      </w:r>
      <w:r w:rsidR="00E86D97" w:rsidRPr="00646A0A">
        <w:t xml:space="preserve"> </w:t>
      </w:r>
      <w:r w:rsidR="00D805FA" w:rsidRPr="00646A0A">
        <w:t>July and 31</w:t>
      </w:r>
      <w:r w:rsidR="00E86D97" w:rsidRPr="00646A0A">
        <w:t xml:space="preserve"> </w:t>
      </w:r>
      <w:r w:rsidR="00D805FA" w:rsidRPr="00646A0A">
        <w:t>December.</w:t>
      </w:r>
    </w:p>
    <w:p w14:paraId="5170D66A" w14:textId="4763EC98" w:rsidR="00D805FA" w:rsidRPr="00646A0A" w:rsidRDefault="001E31F4" w:rsidP="00552FA5">
      <w:pPr>
        <w:pStyle w:val="Article"/>
        <w:ind w:left="0" w:firstLine="0"/>
      </w:pPr>
      <w:r w:rsidRPr="00646A0A">
        <w:t xml:space="preserve"> </w:t>
      </w:r>
      <w:bookmarkStart w:id="280" w:name="_Toc97296176"/>
      <w:r w:rsidRPr="00646A0A">
        <w:t xml:space="preserve">- </w:t>
      </w:r>
      <w:r w:rsidR="00D805FA" w:rsidRPr="00646A0A">
        <w:t>Unpaid Contributions</w:t>
      </w:r>
      <w:bookmarkEnd w:id="280"/>
    </w:p>
    <w:p w14:paraId="70DE6ECE" w14:textId="3DC9A45A" w:rsidR="00D805FA" w:rsidRPr="00646A0A" w:rsidRDefault="00D805FA" w:rsidP="00D805FA">
      <w:pPr>
        <w:pStyle w:val="Corpsdetexte"/>
      </w:pPr>
      <w:r w:rsidRPr="00646A0A">
        <w:t>In the case of unpaid contributions</w:t>
      </w:r>
      <w:r w:rsidR="0037103B" w:rsidRPr="00646A0A">
        <w:t>,</w:t>
      </w:r>
      <w:r w:rsidRPr="00646A0A">
        <w:t xml:space="preserve"> the Secretariat will apply two different processes according to whether the member in arrears is a National member, or an Associate or Industrial member:</w:t>
      </w:r>
    </w:p>
    <w:p w14:paraId="204DCDEC" w14:textId="1249EE67" w:rsidR="00D805FA" w:rsidRPr="00646A0A" w:rsidRDefault="00D805FA" w:rsidP="00E03073">
      <w:pPr>
        <w:pStyle w:val="List1"/>
        <w:numPr>
          <w:ilvl w:val="0"/>
          <w:numId w:val="64"/>
        </w:numPr>
      </w:pPr>
      <w:r w:rsidRPr="00646A0A">
        <w:t>For Industrial and Associate members, IALA shall:</w:t>
      </w:r>
    </w:p>
    <w:p w14:paraId="618DE81C" w14:textId="2890E01D" w:rsidR="00D805FA" w:rsidRPr="00646A0A" w:rsidRDefault="00487A05" w:rsidP="00763B19">
      <w:pPr>
        <w:pStyle w:val="Lista"/>
      </w:pPr>
      <w:r w:rsidRPr="00646A0A">
        <w:t>o</w:t>
      </w:r>
      <w:r w:rsidR="00D805FA" w:rsidRPr="00646A0A">
        <w:t xml:space="preserve">n approval by the Council, suspend membership rights in accordance with the table at </w:t>
      </w:r>
      <w:r w:rsidR="00CA0BAA" w:rsidRPr="00646A0A">
        <w:t>a</w:t>
      </w:r>
      <w:r w:rsidR="00D805FA" w:rsidRPr="00646A0A">
        <w:t>nnex A of the General Regulations i</w:t>
      </w:r>
      <w:r w:rsidR="0037103B" w:rsidRPr="00646A0A">
        <w:t xml:space="preserve">f no payment is received by 1 </w:t>
      </w:r>
      <w:r w:rsidR="00D805FA" w:rsidRPr="00646A0A">
        <w:t>July of the financial year</w:t>
      </w:r>
      <w:r w:rsidR="00CC0F27" w:rsidRPr="00646A0A">
        <w:t>;</w:t>
      </w:r>
    </w:p>
    <w:p w14:paraId="1C0E7189" w14:textId="30BAB6C1" w:rsidR="00D805FA" w:rsidRPr="00646A0A" w:rsidRDefault="00487A05" w:rsidP="00763B19">
      <w:pPr>
        <w:pStyle w:val="Lista"/>
      </w:pPr>
      <w:r w:rsidRPr="00646A0A">
        <w:t>a</w:t>
      </w:r>
      <w:r w:rsidR="00D805FA" w:rsidRPr="00646A0A">
        <w:t xml:space="preserve">dvise </w:t>
      </w:r>
      <w:r w:rsidR="00CC0F27" w:rsidRPr="00646A0A">
        <w:t xml:space="preserve">the </w:t>
      </w:r>
      <w:r w:rsidR="00D805FA" w:rsidRPr="00646A0A">
        <w:t>Council, at its second annual sessi</w:t>
      </w:r>
      <w:r w:rsidR="00763B19" w:rsidRPr="00646A0A">
        <w:t>on, of unpaid contributions</w:t>
      </w:r>
      <w:r w:rsidR="00CC0F27" w:rsidRPr="00646A0A">
        <w:t>; and</w:t>
      </w:r>
    </w:p>
    <w:p w14:paraId="712655CE" w14:textId="10C2BED7" w:rsidR="00D805FA" w:rsidRPr="00646A0A" w:rsidRDefault="00487A05" w:rsidP="00763B19">
      <w:pPr>
        <w:pStyle w:val="Lista"/>
      </w:pPr>
      <w:r w:rsidRPr="00646A0A">
        <w:t>o</w:t>
      </w:r>
      <w:r w:rsidR="00D805FA" w:rsidRPr="00646A0A">
        <w:t xml:space="preserve">n approval by </w:t>
      </w:r>
      <w:r w:rsidR="00CC0F27" w:rsidRPr="00646A0A">
        <w:t xml:space="preserve">the </w:t>
      </w:r>
      <w:r w:rsidR="00D805FA" w:rsidRPr="00646A0A">
        <w:t xml:space="preserve">Council, terminate membership if </w:t>
      </w:r>
      <w:r w:rsidR="00CC0F27" w:rsidRPr="00646A0A">
        <w:t xml:space="preserve">the </w:t>
      </w:r>
      <w:r w:rsidR="00D805FA" w:rsidRPr="00646A0A">
        <w:t>contribution</w:t>
      </w:r>
      <w:r w:rsidR="00CC0F27" w:rsidRPr="00646A0A">
        <w:t>s</w:t>
      </w:r>
      <w:r w:rsidR="00D805FA" w:rsidRPr="00646A0A">
        <w:t xml:space="preserve"> remain unpaid after membership rights have been suspended and the member has not contacted the Secretariat to agree a payment schedule.</w:t>
      </w:r>
    </w:p>
    <w:p w14:paraId="0A03A7A1" w14:textId="4B2D5D3D" w:rsidR="00D805FA" w:rsidRPr="00646A0A" w:rsidRDefault="00763B19" w:rsidP="00A4584E">
      <w:pPr>
        <w:pStyle w:val="List1"/>
        <w:keepNext/>
        <w:keepLines/>
      </w:pPr>
      <w:r w:rsidRPr="00646A0A">
        <w:lastRenderedPageBreak/>
        <w:t>For National members:</w:t>
      </w:r>
    </w:p>
    <w:p w14:paraId="49427167" w14:textId="58F28915" w:rsidR="00D805FA" w:rsidRPr="00646A0A" w:rsidRDefault="00763B19" w:rsidP="00A4584E">
      <w:pPr>
        <w:pStyle w:val="Lista"/>
        <w:keepNext/>
        <w:keepLines/>
      </w:pPr>
      <w:r w:rsidRPr="00646A0A">
        <w:t>T</w:t>
      </w:r>
      <w:r w:rsidR="00D805FA" w:rsidRPr="00646A0A">
        <w:t>he Secretariat will request payment by</w:t>
      </w:r>
      <w:r w:rsidRPr="00646A0A">
        <w:t xml:space="preserve"> 1 June of the financial year.</w:t>
      </w:r>
    </w:p>
    <w:p w14:paraId="150552D0" w14:textId="6B81CE95" w:rsidR="00D805FA" w:rsidRPr="00646A0A" w:rsidRDefault="00763B19" w:rsidP="00A4584E">
      <w:pPr>
        <w:pStyle w:val="Lista"/>
        <w:keepNext/>
        <w:keepLines/>
      </w:pPr>
      <w:r w:rsidRPr="00646A0A">
        <w:t>I</w:t>
      </w:r>
      <w:r w:rsidR="0037103B" w:rsidRPr="00646A0A">
        <w:t xml:space="preserve">f no payment is received by 1 </w:t>
      </w:r>
      <w:r w:rsidR="00D805FA" w:rsidRPr="00646A0A">
        <w:t>July the Secretary-General will contact the member</w:t>
      </w:r>
      <w:r w:rsidRPr="00646A0A">
        <w:t xml:space="preserve">, </w:t>
      </w:r>
      <w:r w:rsidR="00D805FA" w:rsidRPr="00646A0A">
        <w:t>requesting payment and inviting the member to discuss any difficulties that would justify IALA considering a payment plan</w:t>
      </w:r>
      <w:r w:rsidRPr="00646A0A">
        <w:t>.</w:t>
      </w:r>
    </w:p>
    <w:p w14:paraId="0846B99A" w14:textId="6DDF0FCE" w:rsidR="00D805FA" w:rsidRPr="00646A0A" w:rsidRDefault="00763B19" w:rsidP="00763B19">
      <w:pPr>
        <w:pStyle w:val="Lista"/>
      </w:pPr>
      <w:r w:rsidRPr="00646A0A">
        <w:t>I</w:t>
      </w:r>
      <w:r w:rsidR="0037103B" w:rsidRPr="00646A0A">
        <w:t xml:space="preserve">f no payment is received by 1 </w:t>
      </w:r>
      <w:r w:rsidR="00D805FA" w:rsidRPr="00646A0A">
        <w:t>February of the following year the Secretary-General will, until June of the same year, establish contact with the member’s senior executives to encourage payment action</w:t>
      </w:r>
      <w:r w:rsidRPr="00646A0A">
        <w:t>.</w:t>
      </w:r>
    </w:p>
    <w:p w14:paraId="1C4AF9BA" w14:textId="6E92B4C6" w:rsidR="00D805FA" w:rsidRPr="00646A0A" w:rsidRDefault="00763B19" w:rsidP="00763B19">
      <w:pPr>
        <w:pStyle w:val="Lista"/>
      </w:pPr>
      <w:r w:rsidRPr="00646A0A">
        <w:t>I</w:t>
      </w:r>
      <w:r w:rsidR="00D805FA" w:rsidRPr="00646A0A">
        <w:t>f the contribution remains unpaid and the member has not entered into negotiation with IALA the Secretary-General will inform the Council of the unpaid contribution</w:t>
      </w:r>
      <w:r w:rsidRPr="00646A0A">
        <w:t>.</w:t>
      </w:r>
    </w:p>
    <w:p w14:paraId="035B1191" w14:textId="216E3E69" w:rsidR="00D805FA" w:rsidRPr="00646A0A" w:rsidRDefault="00CC0F27" w:rsidP="00763B19">
      <w:pPr>
        <w:pStyle w:val="Lista"/>
      </w:pPr>
      <w:r w:rsidRPr="00646A0A">
        <w:t xml:space="preserve">The </w:t>
      </w:r>
      <w:r w:rsidR="00D805FA" w:rsidRPr="00646A0A">
        <w:t>Council may suspend membership rights or terminate m</w:t>
      </w:r>
      <w:r w:rsidR="00763B19" w:rsidRPr="00646A0A">
        <w:t xml:space="preserve">embership with effect from 31 </w:t>
      </w:r>
      <w:r w:rsidR="00D805FA" w:rsidRPr="00646A0A">
        <w:t>December of the year following the year the payment fell due.</w:t>
      </w:r>
    </w:p>
    <w:p w14:paraId="57BD959B" w14:textId="7D909241" w:rsidR="00D805FA" w:rsidRPr="00646A0A" w:rsidRDefault="00D805FA" w:rsidP="00D805FA">
      <w:pPr>
        <w:pStyle w:val="Corpsdetexte"/>
      </w:pPr>
      <w:r w:rsidRPr="00646A0A">
        <w:t>Any member deprived of its rights and benefits in accordance with the above will be able to regain full membership status at any time upon payment of the entire amount in arrears</w:t>
      </w:r>
      <w:r w:rsidR="00CC0F27" w:rsidRPr="00646A0A">
        <w:t>.</w:t>
      </w:r>
    </w:p>
    <w:p w14:paraId="1F21426A" w14:textId="62744DB7" w:rsidR="00D805FA" w:rsidRPr="00646A0A" w:rsidRDefault="00D805FA" w:rsidP="00D805FA">
      <w:pPr>
        <w:pStyle w:val="Corpsdetexte"/>
      </w:pPr>
      <w:r w:rsidRPr="00646A0A">
        <w:t xml:space="preserve">For a National member, total or partial cancellation of the debt may be granted by </w:t>
      </w:r>
      <w:r w:rsidR="0037103B" w:rsidRPr="00646A0A">
        <w:t>the Secretary-General</w:t>
      </w:r>
      <w:r w:rsidR="006E5DD9" w:rsidRPr="00646A0A">
        <w:t xml:space="preserve"> who will inform the FAC and the Council with justifications.</w:t>
      </w:r>
    </w:p>
    <w:p w14:paraId="59FD8D96" w14:textId="117B93B2" w:rsidR="00D805FA" w:rsidRPr="00646A0A" w:rsidRDefault="00D805FA" w:rsidP="00D805FA">
      <w:pPr>
        <w:pStyle w:val="Corpsdetexte"/>
      </w:pPr>
      <w:r w:rsidRPr="00646A0A">
        <w:t>Outstanding contributions will be shown in tables annexed to the financial statements.</w:t>
      </w:r>
    </w:p>
    <w:p w14:paraId="43C7E51C" w14:textId="7AABAF5D" w:rsidR="00D805FA" w:rsidRPr="00646A0A" w:rsidRDefault="00763B19" w:rsidP="00552FA5">
      <w:pPr>
        <w:pStyle w:val="Article"/>
        <w:ind w:left="0" w:firstLine="0"/>
      </w:pPr>
      <w:r w:rsidRPr="00646A0A">
        <w:t xml:space="preserve"> </w:t>
      </w:r>
      <w:bookmarkStart w:id="281" w:name="_Ref457750708"/>
      <w:bookmarkStart w:id="282" w:name="_Toc97296177"/>
      <w:r w:rsidRPr="00646A0A">
        <w:t xml:space="preserve">- </w:t>
      </w:r>
      <w:r w:rsidR="00D805FA" w:rsidRPr="00646A0A">
        <w:t>Dedicated Funds</w:t>
      </w:r>
      <w:bookmarkEnd w:id="281"/>
      <w:bookmarkEnd w:id="282"/>
    </w:p>
    <w:p w14:paraId="1D9D5E30" w14:textId="136CD93F" w:rsidR="00D805FA" w:rsidRPr="00646A0A" w:rsidRDefault="00D805FA" w:rsidP="00D805FA">
      <w:pPr>
        <w:pStyle w:val="Corpsdetexte"/>
      </w:pPr>
      <w:r w:rsidRPr="00646A0A">
        <w:t xml:space="preserve">Dedicated funds may be established by the Secretary-General for the execution of specific programmes or projects, provided that the purposes are consistent with the aim and </w:t>
      </w:r>
      <w:r w:rsidR="00CC0F27" w:rsidRPr="00646A0A">
        <w:t xml:space="preserve">objectives </w:t>
      </w:r>
      <w:r w:rsidRPr="00646A0A">
        <w:t>of the organization.</w:t>
      </w:r>
      <w:r w:rsidR="0042072D" w:rsidRPr="00646A0A">
        <w:t xml:space="preserve"> </w:t>
      </w:r>
      <w:r w:rsidRPr="00646A0A">
        <w:t>The purpose and limits of each dedicated fund shall be clearly reported to the Council.</w:t>
      </w:r>
    </w:p>
    <w:p w14:paraId="3933231E" w14:textId="51D6FA90" w:rsidR="00D805FA" w:rsidRPr="00646A0A" w:rsidRDefault="00D805FA" w:rsidP="00D805FA">
      <w:pPr>
        <w:pStyle w:val="Corpsdetexte"/>
      </w:pPr>
      <w:r w:rsidRPr="00646A0A">
        <w:t>The financial resources needed to establish a dedicated fund may come from subventions, donations or voluntary cash contributions received from a third party.</w:t>
      </w:r>
      <w:r w:rsidR="0037103B" w:rsidRPr="00646A0A">
        <w:t xml:space="preserve"> </w:t>
      </w:r>
      <w:r w:rsidRPr="00646A0A">
        <w:t>The precise terms and conditions governing voluntary contributions may take the form of a formal agreement, contract or an exchange of letters, and are to be signed by the parties concerned.</w:t>
      </w:r>
    </w:p>
    <w:p w14:paraId="79D6FAE7" w14:textId="160B2A2E" w:rsidR="00D805FA" w:rsidRPr="00646A0A" w:rsidRDefault="00D805FA" w:rsidP="00D805FA">
      <w:pPr>
        <w:pStyle w:val="Corpsdetexte"/>
      </w:pPr>
      <w:r w:rsidRPr="00646A0A">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6A0A" w:rsidRDefault="00D805FA" w:rsidP="00D805FA">
      <w:pPr>
        <w:pStyle w:val="Corpsdetexte"/>
      </w:pPr>
      <w:r w:rsidRPr="00646A0A">
        <w:t>A specific budget shall be prepared for each fund and the final result of the year for each dedicated fund shall be shown separately in the financial statements.</w:t>
      </w:r>
    </w:p>
    <w:p w14:paraId="74DA73A9" w14:textId="44C643B6" w:rsidR="00D805FA" w:rsidRPr="00646A0A" w:rsidRDefault="00D805FA" w:rsidP="00D805FA">
      <w:pPr>
        <w:pStyle w:val="Corpsdetexte"/>
      </w:pPr>
      <w:r w:rsidRPr="00646A0A">
        <w:t>Any dedicated funds shall be audited in accordance with the r</w:t>
      </w:r>
      <w:r w:rsidR="0037103B" w:rsidRPr="00646A0A">
        <w:t xml:space="preserve">elevant provisions in </w:t>
      </w:r>
      <w:r w:rsidR="00E87863" w:rsidRPr="00646A0A">
        <w:fldChar w:fldCharType="begin"/>
      </w:r>
      <w:r w:rsidR="00E87863" w:rsidRPr="00646A0A">
        <w:instrText xml:space="preserve"> REF _Ref457820859 \w \h </w:instrText>
      </w:r>
      <w:r w:rsidR="00E87863" w:rsidRPr="00646A0A">
        <w:fldChar w:fldCharType="separate"/>
      </w:r>
      <w:r w:rsidR="00E56BF4">
        <w:t>Article 14</w:t>
      </w:r>
      <w:r w:rsidR="00E87863" w:rsidRPr="00646A0A">
        <w:fldChar w:fldCharType="end"/>
      </w:r>
      <w:r w:rsidR="00984F55" w:rsidRPr="00646A0A">
        <w:t>4</w:t>
      </w:r>
      <w:r w:rsidRPr="00646A0A">
        <w:t>.</w:t>
      </w:r>
    </w:p>
    <w:p w14:paraId="29736ACE" w14:textId="7431A1C2" w:rsidR="00D805FA" w:rsidRPr="00646A0A" w:rsidRDefault="00763B19" w:rsidP="00763B19">
      <w:pPr>
        <w:pStyle w:val="Article"/>
      </w:pPr>
      <w:r w:rsidRPr="00646A0A">
        <w:t xml:space="preserve"> </w:t>
      </w:r>
      <w:bookmarkStart w:id="283" w:name="_Toc97296178"/>
      <w:r w:rsidRPr="00646A0A">
        <w:t xml:space="preserve">- </w:t>
      </w:r>
      <w:r w:rsidR="00D805FA" w:rsidRPr="00646A0A">
        <w:t>World-Wide Academy Fund</w:t>
      </w:r>
      <w:bookmarkEnd w:id="283"/>
    </w:p>
    <w:p w14:paraId="693AFF52" w14:textId="284529E5" w:rsidR="00D805FA" w:rsidRPr="00646A0A" w:rsidRDefault="00D805FA" w:rsidP="00D805FA">
      <w:pPr>
        <w:pStyle w:val="Corpsdetexte"/>
      </w:pPr>
      <w:r w:rsidRPr="00646A0A">
        <w:t xml:space="preserve">The </w:t>
      </w:r>
      <w:r w:rsidR="00FE07D6" w:rsidRPr="00646A0A">
        <w:t>WWA</w:t>
      </w:r>
      <w:r w:rsidRPr="00646A0A">
        <w:t xml:space="preserve"> fund constitutes a dedicated fund available for the execution of programmes</w:t>
      </w:r>
      <w:r w:rsidR="004317E5" w:rsidRPr="00646A0A">
        <w:t>, established by the Dean and approved by the WWA Board.</w:t>
      </w:r>
    </w:p>
    <w:p w14:paraId="6127DF5F" w14:textId="0F819E26" w:rsidR="00D805FA" w:rsidRPr="00646A0A" w:rsidRDefault="00D805FA" w:rsidP="00D805FA">
      <w:pPr>
        <w:pStyle w:val="Corpsdetexte"/>
      </w:pPr>
      <w:r w:rsidRPr="00646A0A">
        <w:t xml:space="preserve">Every year, a repayment may be done by the </w:t>
      </w:r>
      <w:r w:rsidR="00471962" w:rsidRPr="00646A0A">
        <w:t xml:space="preserve">WWA </w:t>
      </w:r>
      <w:r w:rsidRPr="00646A0A">
        <w:t>to IALA with regard to Secretariat support at a rate decided by the Secretary-General after consultation of the WWA Board.</w:t>
      </w:r>
      <w:r w:rsidR="0042072D" w:rsidRPr="00646A0A">
        <w:t xml:space="preserve"> </w:t>
      </w:r>
      <w:r w:rsidRPr="00646A0A">
        <w:t xml:space="preserve">This repayment constitutes an income for IALA and an expense for </w:t>
      </w:r>
      <w:r w:rsidR="00FE07D6" w:rsidRPr="00646A0A">
        <w:t xml:space="preserve">the </w:t>
      </w:r>
      <w:r w:rsidRPr="00646A0A">
        <w:t>WWA in their respective budgets.</w:t>
      </w:r>
    </w:p>
    <w:p w14:paraId="51B131C7" w14:textId="4C4386DC" w:rsidR="00D805FA" w:rsidRPr="00646A0A" w:rsidRDefault="00D805FA" w:rsidP="00D805FA">
      <w:pPr>
        <w:pStyle w:val="Corpsdetexte"/>
      </w:pPr>
      <w:r w:rsidRPr="00646A0A">
        <w:t xml:space="preserve">The </w:t>
      </w:r>
      <w:r w:rsidR="00FE07D6" w:rsidRPr="00646A0A">
        <w:t xml:space="preserve">WWA </w:t>
      </w:r>
      <w:r w:rsidRPr="00646A0A">
        <w:t>fund must be administer</w:t>
      </w:r>
      <w:r w:rsidR="00763B19" w:rsidRPr="00646A0A">
        <w:t xml:space="preserve">ed in accordance with </w:t>
      </w:r>
      <w:r w:rsidR="00763B19" w:rsidRPr="00646A0A">
        <w:fldChar w:fldCharType="begin"/>
      </w:r>
      <w:r w:rsidR="00763B19" w:rsidRPr="00646A0A">
        <w:instrText xml:space="preserve"> REF _Ref457750708 \w \h </w:instrText>
      </w:r>
      <w:r w:rsidR="00763B19" w:rsidRPr="00646A0A">
        <w:fldChar w:fldCharType="separate"/>
      </w:r>
      <w:r w:rsidR="00E56BF4">
        <w:t>Article 11</w:t>
      </w:r>
      <w:r w:rsidR="00763B19" w:rsidRPr="00646A0A">
        <w:fldChar w:fldCharType="end"/>
      </w:r>
      <w:r w:rsidRPr="00646A0A">
        <w:t>.</w:t>
      </w:r>
    </w:p>
    <w:p w14:paraId="1ACD2C76" w14:textId="7A9CC5A8" w:rsidR="00D805FA" w:rsidRPr="00646A0A" w:rsidRDefault="000800FA" w:rsidP="00A4584E">
      <w:pPr>
        <w:pStyle w:val="Article"/>
        <w:keepNext/>
        <w:keepLines/>
        <w:ind w:left="0" w:firstLine="0"/>
      </w:pPr>
      <w:r w:rsidRPr="00646A0A">
        <w:lastRenderedPageBreak/>
        <w:t xml:space="preserve"> </w:t>
      </w:r>
      <w:bookmarkStart w:id="284" w:name="_Toc97296179"/>
      <w:r w:rsidR="00763B19" w:rsidRPr="00646A0A">
        <w:t xml:space="preserve">- </w:t>
      </w:r>
      <w:r w:rsidR="00386310">
        <w:t>Industrial Members’ Committee</w:t>
      </w:r>
      <w:r w:rsidR="00D805FA" w:rsidRPr="00646A0A">
        <w:t xml:space="preserve"> </w:t>
      </w:r>
      <w:r w:rsidRPr="00646A0A">
        <w:t>Reserve</w:t>
      </w:r>
      <w:bookmarkEnd w:id="284"/>
    </w:p>
    <w:p w14:paraId="5296BDD2" w14:textId="211B4AAF" w:rsidR="00D25458" w:rsidRPr="00646A0A" w:rsidRDefault="00D25458" w:rsidP="00A4584E">
      <w:pPr>
        <w:pStyle w:val="Corpsdetexte"/>
        <w:keepNext/>
        <w:keepLines/>
      </w:pPr>
      <w:r w:rsidRPr="00646A0A">
        <w:t xml:space="preserve">A </w:t>
      </w:r>
      <w:r w:rsidR="00944CEB" w:rsidRPr="00646A0A">
        <w:t>r</w:t>
      </w:r>
      <w:r w:rsidRPr="00646A0A">
        <w:t xml:space="preserve">eserve is created in the Balance Sheet to cover the expenses related to the main events and duties of the </w:t>
      </w:r>
      <w:r w:rsidR="00386310">
        <w:t>Industrial Members’ Committee</w:t>
      </w:r>
      <w:r w:rsidRPr="00646A0A">
        <w:t xml:space="preserve"> (IM</w:t>
      </w:r>
      <w:r w:rsidR="00944CEB" w:rsidRPr="00646A0A">
        <w:t>C</w:t>
      </w:r>
      <w:r w:rsidRPr="00646A0A">
        <w:t>).</w:t>
      </w:r>
    </w:p>
    <w:p w14:paraId="353D86FA" w14:textId="018E3E45" w:rsidR="00D25458" w:rsidRPr="00646A0A" w:rsidRDefault="00D25458" w:rsidP="00944CEB">
      <w:pPr>
        <w:pStyle w:val="Corpsdetexte"/>
      </w:pPr>
      <w:r w:rsidRPr="00646A0A">
        <w:t xml:space="preserve">This </w:t>
      </w:r>
      <w:r w:rsidR="00944CEB" w:rsidRPr="00646A0A">
        <w:t>r</w:t>
      </w:r>
      <w:r w:rsidRPr="00646A0A">
        <w:t xml:space="preserve">eserve is established as a dedicated long-term source of funds available to IALA for expected expenditure foreseen every </w:t>
      </w:r>
      <w:r w:rsidR="00CA0BAA" w:rsidRPr="00646A0A">
        <w:t xml:space="preserve">four </w:t>
      </w:r>
      <w:r w:rsidRPr="00646A0A">
        <w:t xml:space="preserve">years at the occasion of the IALA Conferences (including the </w:t>
      </w:r>
      <w:r w:rsidR="00944CEB" w:rsidRPr="00646A0A">
        <w:t>Industrial members’</w:t>
      </w:r>
      <w:r w:rsidRPr="00646A0A">
        <w:t xml:space="preserve"> exhibition).</w:t>
      </w:r>
    </w:p>
    <w:p w14:paraId="24FA088E" w14:textId="5A770CEE" w:rsidR="00D25458" w:rsidRPr="00646A0A" w:rsidRDefault="00D25458" w:rsidP="00944CEB">
      <w:pPr>
        <w:pStyle w:val="Corpsdetexte"/>
      </w:pPr>
      <w:r w:rsidRPr="00646A0A">
        <w:t xml:space="preserve">The </w:t>
      </w:r>
      <w:r w:rsidR="00944CEB" w:rsidRPr="00646A0A">
        <w:t>r</w:t>
      </w:r>
      <w:r w:rsidRPr="00646A0A">
        <w:t xml:space="preserve">eserve may be increased if necessary based on a budget prepared by </w:t>
      </w:r>
      <w:r w:rsidR="00944CEB" w:rsidRPr="00646A0A">
        <w:t xml:space="preserve">the </w:t>
      </w:r>
      <w:r w:rsidRPr="00646A0A">
        <w:t>IM</w:t>
      </w:r>
      <w:r w:rsidR="00944CEB" w:rsidRPr="00646A0A">
        <w:t>C</w:t>
      </w:r>
      <w:r w:rsidRPr="00646A0A">
        <w:t xml:space="preserve">. After the IALA Conference, any unused money shall remain in the </w:t>
      </w:r>
      <w:r w:rsidR="00944CEB" w:rsidRPr="00646A0A">
        <w:t>r</w:t>
      </w:r>
      <w:r w:rsidRPr="00646A0A">
        <w:t xml:space="preserve">eserve for the next </w:t>
      </w:r>
      <w:r w:rsidR="00CA0BAA" w:rsidRPr="00646A0A">
        <w:t>four</w:t>
      </w:r>
      <w:r w:rsidRPr="00646A0A">
        <w:t>-year period.</w:t>
      </w:r>
    </w:p>
    <w:p w14:paraId="1CA4CEAC" w14:textId="2437E7B8" w:rsidR="00D25458" w:rsidRPr="00646A0A" w:rsidRDefault="00D25458" w:rsidP="00944CEB">
      <w:pPr>
        <w:pStyle w:val="Corpsdetexte"/>
      </w:pPr>
      <w:r w:rsidRPr="00646A0A">
        <w:t xml:space="preserve">In the interval between two </w:t>
      </w:r>
      <w:r w:rsidR="00881503" w:rsidRPr="00646A0A">
        <w:t>c</w:t>
      </w:r>
      <w:r w:rsidRPr="00646A0A">
        <w:t xml:space="preserve">onferences, regular operational expenses shall be made directly from the general IALA budget of Expenditure, approved by the Council. </w:t>
      </w:r>
    </w:p>
    <w:p w14:paraId="0CD93CCC" w14:textId="630AF426" w:rsidR="00D25458" w:rsidRPr="00646A0A" w:rsidRDefault="00D25458" w:rsidP="00944CEB">
      <w:pPr>
        <w:pStyle w:val="Corpsdetexte"/>
      </w:pPr>
      <w:r w:rsidRPr="00646A0A">
        <w:t>The funds of the IM</w:t>
      </w:r>
      <w:r w:rsidR="00944CEB" w:rsidRPr="00646A0A">
        <w:t>C</w:t>
      </w:r>
      <w:r w:rsidRPr="00646A0A">
        <w:t xml:space="preserve"> remain under the control of IALA.</w:t>
      </w:r>
    </w:p>
    <w:p w14:paraId="6E5933CC" w14:textId="179F9BEC" w:rsidR="00D805FA" w:rsidRPr="00646A0A" w:rsidRDefault="001F56C1" w:rsidP="00552FA5">
      <w:pPr>
        <w:pStyle w:val="Article"/>
        <w:ind w:left="0" w:firstLine="0"/>
      </w:pPr>
      <w:bookmarkStart w:id="285" w:name="_Ref457820859"/>
      <w:bookmarkStart w:id="286" w:name="_Toc97296180"/>
      <w:r w:rsidRPr="00646A0A">
        <w:t xml:space="preserve">- </w:t>
      </w:r>
      <w:r w:rsidR="00D805FA" w:rsidRPr="00646A0A">
        <w:t xml:space="preserve">External </w:t>
      </w:r>
      <w:r w:rsidR="00334BDE" w:rsidRPr="00646A0A">
        <w:t>a</w:t>
      </w:r>
      <w:r w:rsidR="00D805FA" w:rsidRPr="00646A0A">
        <w:t>udit</w:t>
      </w:r>
      <w:bookmarkEnd w:id="285"/>
      <w:bookmarkEnd w:id="286"/>
    </w:p>
    <w:p w14:paraId="7D7CA17A" w14:textId="03ACFC36" w:rsidR="00D805FA" w:rsidRPr="00646A0A" w:rsidRDefault="00D805FA" w:rsidP="00D805FA">
      <w:pPr>
        <w:pStyle w:val="Corpsdetexte"/>
      </w:pPr>
      <w:r w:rsidRPr="00646A0A">
        <w:t>An external auditor shall be appointed by the Council and shall perform, in accordance with professional standards applicable, the specific verifications required by law of the Host Nation.</w:t>
      </w:r>
    </w:p>
    <w:p w14:paraId="314BCEAA" w14:textId="5FED2D68" w:rsidR="00D805FA" w:rsidRPr="00646A0A" w:rsidRDefault="00D805FA">
      <w:pPr>
        <w:pStyle w:val="Corpsdetexte"/>
      </w:pPr>
      <w:r w:rsidRPr="00646A0A">
        <w:t>The appointment shall be for a period of six years and may be renewed.</w:t>
      </w:r>
    </w:p>
    <w:p w14:paraId="44B72E79" w14:textId="621704A0" w:rsidR="00C30922" w:rsidRPr="00646A0A" w:rsidRDefault="00C30922" w:rsidP="00C30922">
      <w:pPr>
        <w:contextualSpacing/>
        <w:jc w:val="both"/>
        <w:rPr>
          <w:sz w:val="22"/>
        </w:rPr>
      </w:pPr>
      <w:r w:rsidRPr="00646A0A">
        <w:rPr>
          <w:sz w:val="22"/>
        </w:rPr>
        <w:t xml:space="preserve">The </w:t>
      </w:r>
      <w:r w:rsidR="00334BDE" w:rsidRPr="00646A0A">
        <w:rPr>
          <w:sz w:val="22"/>
        </w:rPr>
        <w:t>a</w:t>
      </w:r>
      <w:r w:rsidRPr="00646A0A">
        <w:rPr>
          <w:sz w:val="22"/>
        </w:rPr>
        <w:t>uditor is in charge of</w:t>
      </w:r>
      <w:r w:rsidR="00E86D97" w:rsidRPr="00646A0A">
        <w:rPr>
          <w:sz w:val="22"/>
        </w:rPr>
        <w:t>:</w:t>
      </w:r>
    </w:p>
    <w:p w14:paraId="28194857" w14:textId="77777777" w:rsidR="00E86D97" w:rsidRPr="00646A0A" w:rsidRDefault="00E86D97" w:rsidP="00C30922">
      <w:pPr>
        <w:contextualSpacing/>
        <w:jc w:val="both"/>
        <w:rPr>
          <w:sz w:val="22"/>
        </w:rPr>
      </w:pPr>
    </w:p>
    <w:p w14:paraId="2D70BD81" w14:textId="05FA7583" w:rsidR="00C30922" w:rsidRPr="00386310" w:rsidRDefault="005C13F8" w:rsidP="00A4584E">
      <w:pPr>
        <w:pStyle w:val="List1"/>
        <w:numPr>
          <w:ilvl w:val="0"/>
          <w:numId w:val="101"/>
        </w:numPr>
      </w:pPr>
      <w:r w:rsidRPr="00386310">
        <w:t>R</w:t>
      </w:r>
      <w:r w:rsidR="00C30922" w:rsidRPr="00386310">
        <w:t>eviewing the annual financial statements</w:t>
      </w:r>
      <w:r w:rsidR="00070277" w:rsidRPr="00386310">
        <w:t xml:space="preserve"> and </w:t>
      </w:r>
      <w:r w:rsidR="004317E5" w:rsidRPr="00386310">
        <w:t>mak</w:t>
      </w:r>
      <w:r w:rsidR="00070277" w:rsidRPr="00386310">
        <w:t>ing</w:t>
      </w:r>
      <w:r w:rsidR="004317E5" w:rsidRPr="00386310">
        <w:t xml:space="preserve"> </w:t>
      </w:r>
      <w:r w:rsidR="00070277" w:rsidRPr="00386310">
        <w:t>necessary</w:t>
      </w:r>
      <w:r w:rsidR="004317E5" w:rsidRPr="00386310">
        <w:t xml:space="preserve"> corrective modifications</w:t>
      </w:r>
      <w:r w:rsidRPr="00386310">
        <w:t>.</w:t>
      </w:r>
    </w:p>
    <w:p w14:paraId="6FC1BAF8" w14:textId="6EB1082D" w:rsidR="00070277" w:rsidRPr="00386310" w:rsidRDefault="005C13F8" w:rsidP="00A4584E">
      <w:pPr>
        <w:pStyle w:val="List1"/>
      </w:pPr>
      <w:r w:rsidRPr="00386310">
        <w:t>I</w:t>
      </w:r>
      <w:r w:rsidR="00070277" w:rsidRPr="00386310">
        <w:t xml:space="preserve">ssuing an </w:t>
      </w:r>
      <w:r w:rsidR="00CA0BAA" w:rsidRPr="00386310">
        <w:t>a</w:t>
      </w:r>
      <w:r w:rsidR="00070277" w:rsidRPr="00386310">
        <w:t>udit report</w:t>
      </w:r>
      <w:r w:rsidRPr="00386310">
        <w:t>.</w:t>
      </w:r>
    </w:p>
    <w:p w14:paraId="56305FB0" w14:textId="6FDA0A0A" w:rsidR="00C30922" w:rsidRPr="00386310" w:rsidRDefault="005C13F8" w:rsidP="00A4584E">
      <w:pPr>
        <w:pStyle w:val="List1"/>
      </w:pPr>
      <w:r w:rsidRPr="00386310">
        <w:t>M</w:t>
      </w:r>
      <w:r w:rsidR="00C30922" w:rsidRPr="00386310">
        <w:t>aking observations with respect to the efficiency of the financial procedures and the accounting system</w:t>
      </w:r>
      <w:r w:rsidRPr="00386310">
        <w:t>.</w:t>
      </w:r>
    </w:p>
    <w:p w14:paraId="0D3D6905" w14:textId="3A75B2FD" w:rsidR="00C30922" w:rsidRPr="00386310" w:rsidRDefault="005C13F8" w:rsidP="00A4584E">
      <w:pPr>
        <w:pStyle w:val="List1"/>
      </w:pPr>
      <w:r w:rsidRPr="00386310">
        <w:t>E</w:t>
      </w:r>
      <w:r w:rsidR="00C30922" w:rsidRPr="00386310">
        <w:t xml:space="preserve">xamining risks and controls within </w:t>
      </w:r>
      <w:r w:rsidR="00334BDE" w:rsidRPr="00386310">
        <w:t>the</w:t>
      </w:r>
      <w:r w:rsidR="00C30922" w:rsidRPr="00386310">
        <w:t xml:space="preserve"> financial governance arrangements</w:t>
      </w:r>
      <w:r w:rsidRPr="00386310">
        <w:t>.</w:t>
      </w:r>
    </w:p>
    <w:p w14:paraId="01CB0794" w14:textId="50605AB7" w:rsidR="00C30922" w:rsidRPr="00646A0A" w:rsidRDefault="005C13F8" w:rsidP="00A4584E">
      <w:pPr>
        <w:pStyle w:val="List1"/>
      </w:pPr>
      <w:r w:rsidRPr="00386310">
        <w:t>M</w:t>
      </w:r>
      <w:r w:rsidR="00C30922" w:rsidRPr="00386310">
        <w:t>aking appropriate</w:t>
      </w:r>
      <w:r w:rsidR="00C30922" w:rsidRPr="00646A0A">
        <w:t xml:space="preserve"> recommendations for improvement. </w:t>
      </w:r>
    </w:p>
    <w:p w14:paraId="05B1E79F" w14:textId="4FD24D2A" w:rsidR="00D805FA" w:rsidRPr="00646A0A" w:rsidRDefault="00D805FA" w:rsidP="00D805FA">
      <w:pPr>
        <w:pStyle w:val="Corpsdetexte"/>
      </w:pPr>
      <w:r w:rsidRPr="00646A0A">
        <w:t>In addition to the above, the Council may request the external auditor to perform specific investigations and issue separate reports on the results.</w:t>
      </w:r>
    </w:p>
    <w:p w14:paraId="6FDBDE3E" w14:textId="70464A49" w:rsidR="001F56C1" w:rsidRPr="00646A0A" w:rsidRDefault="00AA5ED0" w:rsidP="00911311">
      <w:pPr>
        <w:pStyle w:val="Corpsdetexte"/>
        <w:rPr>
          <w:b/>
          <w:color w:val="407EC9"/>
          <w:sz w:val="28"/>
        </w:rPr>
      </w:pPr>
      <w:r w:rsidRPr="00646A0A">
        <w:t xml:space="preserve">The </w:t>
      </w:r>
      <w:r w:rsidR="00AA573D" w:rsidRPr="00646A0A">
        <w:t xml:space="preserve">audited </w:t>
      </w:r>
      <w:r w:rsidRPr="00646A0A">
        <w:t xml:space="preserve">Statutory Report on the </w:t>
      </w:r>
      <w:r w:rsidR="00FB75E2" w:rsidRPr="00646A0A">
        <w:t>f</w:t>
      </w:r>
      <w:r w:rsidRPr="00646A0A">
        <w:t xml:space="preserve">inancial </w:t>
      </w:r>
      <w:r w:rsidR="00FB75E2" w:rsidRPr="00646A0A">
        <w:t>s</w:t>
      </w:r>
      <w:r w:rsidRPr="00646A0A">
        <w:t>tatements</w:t>
      </w:r>
      <w:r w:rsidR="00D805FA" w:rsidRPr="00646A0A">
        <w:rPr>
          <w:b/>
        </w:rPr>
        <w:t xml:space="preserve"> </w:t>
      </w:r>
      <w:r w:rsidR="009D382C" w:rsidRPr="00646A0A">
        <w:t xml:space="preserve">(including notes and annexes) shall be submitted </w:t>
      </w:r>
      <w:r w:rsidR="00D805FA" w:rsidRPr="00646A0A">
        <w:t>to the first Council meeting each year</w:t>
      </w:r>
      <w:r w:rsidR="009D382C" w:rsidRPr="00646A0A">
        <w:t xml:space="preserve"> and </w:t>
      </w:r>
      <w:r w:rsidR="00D805FA" w:rsidRPr="00646A0A">
        <w:t xml:space="preserve">shall be made available to members via the </w:t>
      </w:r>
      <w:r w:rsidR="00880DBE" w:rsidRPr="00646A0A">
        <w:t>website</w:t>
      </w:r>
      <w:r w:rsidR="00D805FA" w:rsidRPr="00646A0A">
        <w:t>.</w:t>
      </w:r>
    </w:p>
    <w:p w14:paraId="3C801FC5" w14:textId="77777777" w:rsidR="00D805FA" w:rsidRPr="00646A0A" w:rsidRDefault="00D805FA" w:rsidP="00C425F1">
      <w:pPr>
        <w:pStyle w:val="Corpsdetexte"/>
      </w:pPr>
    </w:p>
    <w:p w14:paraId="7E2989E0" w14:textId="77777777" w:rsidR="005943BA" w:rsidRPr="00646A0A" w:rsidRDefault="005943BA" w:rsidP="00C425F1">
      <w:pPr>
        <w:pStyle w:val="Corpsdetexte"/>
        <w:sectPr w:rsidR="005943BA" w:rsidRPr="00646A0A" w:rsidSect="00012552">
          <w:pgSz w:w="11907" w:h="16840" w:code="9"/>
          <w:pgMar w:top="1134" w:right="1134" w:bottom="1134" w:left="1134" w:header="720" w:footer="720" w:gutter="0"/>
          <w:cols w:space="720"/>
          <w:docGrid w:linePitch="360"/>
        </w:sectPr>
      </w:pPr>
    </w:p>
    <w:p w14:paraId="16B958AC" w14:textId="77777777" w:rsidR="005943BA" w:rsidRPr="00646A0A" w:rsidRDefault="005943BA" w:rsidP="005943BA">
      <w:pPr>
        <w:ind w:right="521"/>
        <w:jc w:val="center"/>
        <w:rPr>
          <w:rFonts w:ascii="Calibri" w:hAnsi="Calibri"/>
          <w:b/>
          <w:sz w:val="24"/>
          <w:szCs w:val="24"/>
        </w:rPr>
      </w:pPr>
    </w:p>
    <w:p w14:paraId="5F8B72A2" w14:textId="77777777" w:rsidR="005943BA" w:rsidRPr="00646A0A" w:rsidRDefault="005943BA" w:rsidP="005943BA">
      <w:pPr>
        <w:ind w:right="521"/>
        <w:jc w:val="center"/>
        <w:rPr>
          <w:rFonts w:ascii="Calibri" w:hAnsi="Calibri"/>
          <w:b/>
          <w:sz w:val="24"/>
          <w:szCs w:val="24"/>
        </w:rPr>
      </w:pPr>
    </w:p>
    <w:p w14:paraId="03B99AE1" w14:textId="77777777" w:rsidR="005943BA" w:rsidRPr="00646A0A" w:rsidRDefault="005943BA" w:rsidP="005943BA">
      <w:pPr>
        <w:ind w:right="521"/>
        <w:jc w:val="center"/>
        <w:rPr>
          <w:rFonts w:ascii="Calibri" w:hAnsi="Calibri"/>
          <w:b/>
          <w:sz w:val="24"/>
          <w:szCs w:val="24"/>
        </w:rPr>
      </w:pPr>
    </w:p>
    <w:p w14:paraId="02775E0B" w14:textId="77777777" w:rsidR="005943BA" w:rsidRPr="00646A0A" w:rsidRDefault="005943BA" w:rsidP="005943BA">
      <w:pPr>
        <w:ind w:right="521"/>
        <w:jc w:val="center"/>
        <w:rPr>
          <w:rFonts w:ascii="Calibri" w:hAnsi="Calibri"/>
          <w:b/>
          <w:sz w:val="24"/>
          <w:szCs w:val="24"/>
        </w:rPr>
      </w:pPr>
    </w:p>
    <w:p w14:paraId="385F773B" w14:textId="77777777" w:rsidR="005943BA" w:rsidRPr="00646A0A" w:rsidRDefault="005943BA" w:rsidP="005943BA">
      <w:pPr>
        <w:ind w:right="521"/>
        <w:jc w:val="center"/>
        <w:rPr>
          <w:rFonts w:ascii="Calibri" w:hAnsi="Calibri"/>
          <w:b/>
          <w:sz w:val="24"/>
          <w:szCs w:val="24"/>
        </w:rPr>
      </w:pPr>
    </w:p>
    <w:p w14:paraId="416DE4DB" w14:textId="77777777" w:rsidR="005943BA" w:rsidRPr="00646A0A" w:rsidRDefault="005943BA" w:rsidP="005943BA">
      <w:pPr>
        <w:ind w:right="521"/>
        <w:jc w:val="center"/>
        <w:rPr>
          <w:rFonts w:ascii="Calibri" w:hAnsi="Calibri"/>
          <w:b/>
          <w:sz w:val="24"/>
          <w:szCs w:val="24"/>
        </w:rPr>
      </w:pPr>
    </w:p>
    <w:p w14:paraId="2FF18EE9" w14:textId="77777777" w:rsidR="005943BA" w:rsidRPr="00646A0A" w:rsidRDefault="005943BA" w:rsidP="005943BA">
      <w:pPr>
        <w:ind w:right="521"/>
        <w:jc w:val="center"/>
        <w:rPr>
          <w:rFonts w:ascii="Calibri" w:hAnsi="Calibri"/>
          <w:b/>
          <w:sz w:val="24"/>
          <w:szCs w:val="24"/>
        </w:rPr>
      </w:pPr>
    </w:p>
    <w:p w14:paraId="610442F4" w14:textId="77777777" w:rsidR="005943BA" w:rsidRPr="00646A0A" w:rsidRDefault="005943BA" w:rsidP="005943BA">
      <w:pPr>
        <w:ind w:right="521"/>
        <w:jc w:val="center"/>
        <w:rPr>
          <w:rFonts w:ascii="Calibri" w:hAnsi="Calibri"/>
          <w:b/>
          <w:sz w:val="24"/>
          <w:szCs w:val="24"/>
        </w:rPr>
      </w:pPr>
    </w:p>
    <w:p w14:paraId="7B898153" w14:textId="77777777" w:rsidR="005943BA" w:rsidRPr="00646A0A" w:rsidRDefault="005943BA" w:rsidP="005943BA">
      <w:pPr>
        <w:ind w:right="521"/>
        <w:jc w:val="center"/>
        <w:rPr>
          <w:rFonts w:ascii="Calibri" w:hAnsi="Calibri"/>
          <w:b/>
          <w:sz w:val="24"/>
          <w:szCs w:val="24"/>
        </w:rPr>
      </w:pPr>
    </w:p>
    <w:p w14:paraId="65334290" w14:textId="77777777" w:rsidR="005943BA" w:rsidRPr="00646A0A" w:rsidRDefault="005943BA" w:rsidP="005943B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6A0A" w:rsidRDefault="005943BA" w:rsidP="005943BA">
      <w:pPr>
        <w:ind w:right="521"/>
        <w:jc w:val="center"/>
        <w:rPr>
          <w:rFonts w:ascii="Calibri" w:hAnsi="Calibri"/>
          <w:b/>
          <w:sz w:val="24"/>
          <w:szCs w:val="24"/>
        </w:rPr>
      </w:pPr>
    </w:p>
    <w:p w14:paraId="2184C7F1" w14:textId="77777777" w:rsidR="005943BA" w:rsidRPr="00646A0A" w:rsidRDefault="005943BA" w:rsidP="005943BA">
      <w:pPr>
        <w:ind w:right="521"/>
        <w:jc w:val="center"/>
        <w:rPr>
          <w:rFonts w:ascii="Calibri" w:hAnsi="Calibri"/>
          <w:b/>
          <w:sz w:val="24"/>
          <w:szCs w:val="24"/>
        </w:rPr>
      </w:pPr>
    </w:p>
    <w:p w14:paraId="7DF72337" w14:textId="77777777" w:rsidR="005943BA" w:rsidRPr="00646A0A" w:rsidRDefault="005943BA" w:rsidP="005943BA">
      <w:pPr>
        <w:ind w:right="521"/>
        <w:jc w:val="center"/>
        <w:rPr>
          <w:rFonts w:ascii="Calibri" w:hAnsi="Calibri"/>
          <w:b/>
          <w:sz w:val="24"/>
          <w:szCs w:val="24"/>
        </w:rPr>
      </w:pPr>
    </w:p>
    <w:p w14:paraId="0D0EFDCE" w14:textId="77777777" w:rsidR="005943BA" w:rsidRPr="00646A0A" w:rsidRDefault="005943BA" w:rsidP="005943BA">
      <w:pPr>
        <w:ind w:right="521"/>
        <w:jc w:val="center"/>
        <w:rPr>
          <w:rFonts w:ascii="Calibri" w:hAnsi="Calibri"/>
          <w:b/>
          <w:sz w:val="24"/>
          <w:szCs w:val="24"/>
        </w:rPr>
      </w:pPr>
    </w:p>
    <w:p w14:paraId="132B6F07" w14:textId="77777777" w:rsidR="005943BA" w:rsidRPr="00646A0A" w:rsidRDefault="005943BA" w:rsidP="005943BA">
      <w:pPr>
        <w:ind w:right="521"/>
        <w:jc w:val="center"/>
        <w:rPr>
          <w:rFonts w:ascii="Calibri" w:hAnsi="Calibri"/>
          <w:b/>
          <w:sz w:val="24"/>
          <w:szCs w:val="24"/>
        </w:rPr>
      </w:pPr>
    </w:p>
    <w:p w14:paraId="044F12F3" w14:textId="77777777" w:rsidR="005943BA" w:rsidRPr="00646A0A" w:rsidRDefault="005943BA" w:rsidP="005943BA">
      <w:pPr>
        <w:ind w:right="521"/>
        <w:jc w:val="center"/>
        <w:rPr>
          <w:rFonts w:ascii="Calibri" w:hAnsi="Calibri"/>
          <w:b/>
          <w:sz w:val="24"/>
          <w:szCs w:val="24"/>
        </w:rPr>
      </w:pPr>
    </w:p>
    <w:p w14:paraId="6896989E" w14:textId="77777777" w:rsidR="005943BA" w:rsidRPr="00646A0A" w:rsidRDefault="005943BA" w:rsidP="005943BA">
      <w:pPr>
        <w:ind w:right="521"/>
        <w:jc w:val="center"/>
        <w:rPr>
          <w:rFonts w:ascii="Calibri" w:hAnsi="Calibri"/>
          <w:b/>
          <w:sz w:val="24"/>
          <w:szCs w:val="24"/>
        </w:rPr>
      </w:pPr>
    </w:p>
    <w:p w14:paraId="7469C2E8" w14:textId="7E777B48" w:rsidR="005943BA" w:rsidRPr="00646A0A" w:rsidRDefault="00B169AE" w:rsidP="003A32CD">
      <w:pPr>
        <w:pStyle w:val="SectionTitle"/>
        <w:outlineLvl w:val="0"/>
      </w:pPr>
      <w:bookmarkStart w:id="287" w:name="_Toc97296181"/>
      <w:r w:rsidRPr="00646A0A">
        <w:t xml:space="preserve">Rules of </w:t>
      </w:r>
      <w:r w:rsidR="005943BA" w:rsidRPr="00646A0A">
        <w:t xml:space="preserve">Procedure - </w:t>
      </w:r>
      <w:r w:rsidR="00B801B5" w:rsidRPr="00646A0A">
        <w:t xml:space="preserve">Terms of Reference </w:t>
      </w:r>
      <w:r w:rsidR="005943BA" w:rsidRPr="00646A0A">
        <w:t>Committees</w:t>
      </w:r>
      <w:bookmarkEnd w:id="287"/>
    </w:p>
    <w:p w14:paraId="1867327F" w14:textId="77777777" w:rsidR="005943BA" w:rsidRPr="00646A0A" w:rsidRDefault="005943BA" w:rsidP="005943BA">
      <w:pPr>
        <w:ind w:right="521"/>
        <w:jc w:val="center"/>
        <w:rPr>
          <w:rFonts w:ascii="Calibri" w:hAnsi="Calibri"/>
          <w:b/>
          <w:sz w:val="24"/>
          <w:szCs w:val="24"/>
        </w:rPr>
      </w:pPr>
    </w:p>
    <w:p w14:paraId="4A09017C" w14:textId="77777777" w:rsidR="005943BA" w:rsidRPr="00646A0A" w:rsidRDefault="005943BA" w:rsidP="005943BA">
      <w:pPr>
        <w:ind w:right="521"/>
        <w:jc w:val="center"/>
        <w:rPr>
          <w:rFonts w:ascii="Calibri" w:hAnsi="Calibri"/>
          <w:b/>
          <w:sz w:val="24"/>
          <w:szCs w:val="24"/>
        </w:rPr>
      </w:pPr>
    </w:p>
    <w:p w14:paraId="568AD999" w14:textId="77777777" w:rsidR="005943BA" w:rsidRPr="00646A0A" w:rsidRDefault="005943BA" w:rsidP="005943BA">
      <w:pPr>
        <w:spacing w:after="200" w:line="276" w:lineRule="auto"/>
        <w:rPr>
          <w:sz w:val="22"/>
        </w:rPr>
      </w:pPr>
      <w:r w:rsidRPr="00646A0A">
        <w:br w:type="page"/>
      </w:r>
    </w:p>
    <w:p w14:paraId="290D425D" w14:textId="1B851146" w:rsidR="005943BA" w:rsidRPr="009D6CE6" w:rsidRDefault="001B2F2B">
      <w:pPr>
        <w:pStyle w:val="Titre1"/>
      </w:pPr>
      <w:bookmarkStart w:id="288" w:name="_Toc84434593"/>
      <w:bookmarkStart w:id="289" w:name="_Toc97296182"/>
      <w:r w:rsidRPr="009D6CE6">
        <w:lastRenderedPageBreak/>
        <w:t>I</w:t>
      </w:r>
      <w:r w:rsidR="00EE1993">
        <w:t>ntroduction</w:t>
      </w:r>
      <w:bookmarkEnd w:id="288"/>
      <w:bookmarkEnd w:id="289"/>
    </w:p>
    <w:p w14:paraId="5A8806DD" w14:textId="77777777" w:rsidR="005943BA" w:rsidRPr="00646A0A" w:rsidRDefault="005943BA" w:rsidP="006E2AF6">
      <w:pPr>
        <w:pStyle w:val="Heading1separatationline"/>
      </w:pPr>
    </w:p>
    <w:p w14:paraId="7CB7BD07" w14:textId="752E14F0" w:rsidR="005943BA" w:rsidRPr="009D6CE6" w:rsidRDefault="005943BA">
      <w:pPr>
        <w:pStyle w:val="Titre2"/>
      </w:pPr>
      <w:bookmarkStart w:id="290" w:name="_Toc84434594"/>
      <w:bookmarkStart w:id="291" w:name="_Toc97296183"/>
      <w:r w:rsidRPr="009D6CE6">
        <w:t>Purpose</w:t>
      </w:r>
      <w:bookmarkEnd w:id="290"/>
      <w:bookmarkEnd w:id="291"/>
    </w:p>
    <w:p w14:paraId="1F371B43" w14:textId="77777777" w:rsidR="006E2AF6" w:rsidRPr="00646A0A" w:rsidRDefault="006E2AF6" w:rsidP="006E2AF6">
      <w:pPr>
        <w:pStyle w:val="Heading2separationline"/>
        <w:ind w:right="7654"/>
      </w:pPr>
    </w:p>
    <w:p w14:paraId="2FDBAE2E" w14:textId="5AF46865" w:rsidR="005943BA" w:rsidRPr="00646A0A" w:rsidRDefault="005943BA" w:rsidP="005943BA">
      <w:pPr>
        <w:pStyle w:val="Corpsdetexte"/>
      </w:pPr>
      <w:r w:rsidRPr="00646A0A">
        <w:t xml:space="preserve">The purpose of a </w:t>
      </w:r>
      <w:r w:rsidR="00BB07FE" w:rsidRPr="00646A0A">
        <w:t>committee</w:t>
      </w:r>
      <w:r w:rsidRPr="00646A0A">
        <w:t xml:space="preserve"> is to </w:t>
      </w:r>
      <w:r w:rsidR="00BF72EC" w:rsidRPr="00646A0A">
        <w:t xml:space="preserve">study matters relevant to the aim of IALA with the objective of preparing </w:t>
      </w:r>
      <w:r w:rsidR="00FC0BAA" w:rsidRPr="00646A0A">
        <w:t xml:space="preserve">draft </w:t>
      </w:r>
      <w:r w:rsidR="00BF72EC" w:rsidRPr="00646A0A">
        <w:t>standards, recommendations, guidelines, manuals and any other rel</w:t>
      </w:r>
      <w:r w:rsidR="001A57AD" w:rsidRPr="00646A0A">
        <w:t>e</w:t>
      </w:r>
      <w:r w:rsidR="00BF72EC" w:rsidRPr="00646A0A">
        <w:t>vant documents</w:t>
      </w:r>
      <w:r w:rsidRPr="00646A0A">
        <w:t>.</w:t>
      </w:r>
    </w:p>
    <w:p w14:paraId="19B5DF46" w14:textId="3F9C5EC6" w:rsidR="005943BA" w:rsidRPr="00646A0A" w:rsidRDefault="005943BA" w:rsidP="005943BA">
      <w:pPr>
        <w:pStyle w:val="Corpsdetexte"/>
      </w:pPr>
      <w:r w:rsidRPr="00646A0A">
        <w:t xml:space="preserve">Draft documents become official documentation after approval by </w:t>
      </w:r>
      <w:r w:rsidR="006B618F" w:rsidRPr="00646A0A">
        <w:t xml:space="preserve">the </w:t>
      </w:r>
      <w:r w:rsidRPr="00646A0A">
        <w:t>Council or the General Assembly in the case of standards and are then made available by the Secretariat on the website for public use.</w:t>
      </w:r>
    </w:p>
    <w:p w14:paraId="71433B9F" w14:textId="52DC6051" w:rsidR="005943BA" w:rsidRPr="009D6CE6" w:rsidRDefault="005943BA">
      <w:pPr>
        <w:pStyle w:val="Titre2"/>
      </w:pPr>
      <w:bookmarkStart w:id="292" w:name="_Toc84434595"/>
      <w:bookmarkStart w:id="293" w:name="_Toc97296184"/>
      <w:r w:rsidRPr="009D6CE6">
        <w:t>Strategic Vision</w:t>
      </w:r>
      <w:bookmarkEnd w:id="292"/>
      <w:bookmarkEnd w:id="293"/>
    </w:p>
    <w:p w14:paraId="47F07A63" w14:textId="77777777" w:rsidR="005943BA" w:rsidRPr="00646A0A" w:rsidRDefault="005943BA" w:rsidP="005943BA">
      <w:pPr>
        <w:pStyle w:val="Heading2separationline"/>
      </w:pPr>
    </w:p>
    <w:p w14:paraId="015730D9" w14:textId="6D55CCD8" w:rsidR="005943BA" w:rsidRPr="00646A0A" w:rsidRDefault="005943BA" w:rsidP="005943BA">
      <w:pPr>
        <w:pStyle w:val="Corpsdetexte"/>
      </w:pPr>
      <w:r w:rsidRPr="00646A0A">
        <w:t xml:space="preserve">The work of every </w:t>
      </w:r>
      <w:r w:rsidR="00C8142D">
        <w:t>committee</w:t>
      </w:r>
      <w:r w:rsidRPr="00646A0A">
        <w:t xml:space="preserve"> should be planned and structured to meet the </w:t>
      </w:r>
      <w:r w:rsidR="00242E0E" w:rsidRPr="00646A0A">
        <w:t>g</w:t>
      </w:r>
      <w:r w:rsidRPr="00646A0A">
        <w:t xml:space="preserve">oals and </w:t>
      </w:r>
      <w:r w:rsidR="00242E0E" w:rsidRPr="00646A0A">
        <w:t>s</w:t>
      </w:r>
      <w:r w:rsidRPr="00646A0A">
        <w:t xml:space="preserve">trategies of the Strategic Vision and take account of any shorter-term </w:t>
      </w:r>
      <w:r w:rsidR="00235599" w:rsidRPr="00646A0A">
        <w:t>p</w:t>
      </w:r>
      <w:r w:rsidRPr="00646A0A">
        <w:t>riorities.</w:t>
      </w:r>
    </w:p>
    <w:p w14:paraId="08F9A3E4" w14:textId="0FA078BA" w:rsidR="005943BA" w:rsidRPr="00646A0A" w:rsidRDefault="005943BA" w:rsidP="005943BA">
      <w:pPr>
        <w:pStyle w:val="Corpsdetexte"/>
      </w:pPr>
      <w:r w:rsidRPr="00646A0A">
        <w:t xml:space="preserve">Each draft document to be created by a </w:t>
      </w:r>
      <w:r w:rsidR="00BB07FE" w:rsidRPr="00646A0A">
        <w:t>committee</w:t>
      </w:r>
      <w:r w:rsidRPr="00646A0A">
        <w:t xml:space="preserve"> must be essential to meeting the </w:t>
      </w:r>
      <w:r w:rsidR="00242E0E" w:rsidRPr="00646A0A">
        <w:t>g</w:t>
      </w:r>
      <w:r w:rsidRPr="00646A0A">
        <w:t xml:space="preserve">oals and </w:t>
      </w:r>
      <w:r w:rsidR="00FC0BAA" w:rsidRPr="00646A0A">
        <w:t>p</w:t>
      </w:r>
      <w:r w:rsidRPr="00646A0A">
        <w:t>riorities of the Strategic Vision.</w:t>
      </w:r>
    </w:p>
    <w:p w14:paraId="6C111800" w14:textId="7E6D39A8" w:rsidR="005943BA" w:rsidRPr="009D6CE6" w:rsidRDefault="005943BA">
      <w:pPr>
        <w:pStyle w:val="Titre1"/>
      </w:pPr>
      <w:bookmarkStart w:id="294" w:name="_Toc84434596"/>
      <w:bookmarkStart w:id="295" w:name="_Toc97296185"/>
      <w:r w:rsidRPr="009D6CE6">
        <w:t>Terms of Reference</w:t>
      </w:r>
      <w:bookmarkEnd w:id="294"/>
      <w:bookmarkEnd w:id="295"/>
    </w:p>
    <w:p w14:paraId="71383BC3" w14:textId="77777777" w:rsidR="006E2AF6" w:rsidRPr="00646A0A" w:rsidRDefault="006E2AF6" w:rsidP="006E2AF6">
      <w:pPr>
        <w:pStyle w:val="Heading2separationline"/>
      </w:pPr>
    </w:p>
    <w:p w14:paraId="66D2A9DA" w14:textId="1A442D99" w:rsidR="005943BA" w:rsidRPr="00646A0A" w:rsidRDefault="005943BA" w:rsidP="005943BA">
      <w:pPr>
        <w:pStyle w:val="Corpsdetexte"/>
      </w:pPr>
      <w:r w:rsidRPr="00646A0A">
        <w:t xml:space="preserve">A </w:t>
      </w:r>
      <w:r w:rsidR="00BB07FE">
        <w:t>c</w:t>
      </w:r>
      <w:r w:rsidRPr="00646A0A">
        <w:t>ommittee should carry out its work in accordance with the following Terms of Reference</w:t>
      </w:r>
      <w:r w:rsidR="00E86D97" w:rsidRPr="00646A0A">
        <w:t>:</w:t>
      </w:r>
    </w:p>
    <w:p w14:paraId="1223D16E" w14:textId="4495F8A2" w:rsidR="00984F55" w:rsidRPr="00646A0A" w:rsidRDefault="00984F55" w:rsidP="00753C9B">
      <w:pPr>
        <w:pStyle w:val="List1"/>
        <w:numPr>
          <w:ilvl w:val="0"/>
          <w:numId w:val="65"/>
        </w:numPr>
      </w:pPr>
      <w:r w:rsidRPr="00646A0A">
        <w:t xml:space="preserve">The </w:t>
      </w:r>
      <w:r w:rsidR="00BB07FE">
        <w:t>c</w:t>
      </w:r>
      <w:r w:rsidRPr="00646A0A">
        <w:t>ommittee should work to the work programme which has been approved by the Council showing the deliverables as draft documents.</w:t>
      </w:r>
    </w:p>
    <w:p w14:paraId="3ACAFD5E" w14:textId="48704594" w:rsidR="005943BA" w:rsidRPr="00646A0A" w:rsidRDefault="00552FA5" w:rsidP="00753C9B">
      <w:pPr>
        <w:pStyle w:val="List1"/>
        <w:numPr>
          <w:ilvl w:val="0"/>
          <w:numId w:val="65"/>
        </w:numPr>
      </w:pPr>
      <w:r w:rsidRPr="00646A0A">
        <w:t xml:space="preserve">The </w:t>
      </w:r>
      <w:r w:rsidR="00BB07FE">
        <w:t>c</w:t>
      </w:r>
      <w:r w:rsidRPr="00646A0A">
        <w:t xml:space="preserve">ommittee should prepare draft standards, recommendations, guidelines, manuals and any other </w:t>
      </w:r>
      <w:r w:rsidR="00984F55" w:rsidRPr="00646A0A">
        <w:t>appropriate papers</w:t>
      </w:r>
      <w:r w:rsidRPr="00646A0A">
        <w:t>.</w:t>
      </w:r>
    </w:p>
    <w:p w14:paraId="1866CB94" w14:textId="162A19BB" w:rsidR="005943BA" w:rsidRPr="00646A0A" w:rsidRDefault="005943BA" w:rsidP="006E2AF6">
      <w:pPr>
        <w:pStyle w:val="List1"/>
      </w:pPr>
      <w:r w:rsidRPr="00646A0A">
        <w:t>These</w:t>
      </w:r>
      <w:r w:rsidR="00BB07FE">
        <w:t xml:space="preserve"> </w:t>
      </w:r>
      <w:r w:rsidRPr="00646A0A">
        <w:t xml:space="preserve">documents should be directed to meeting the </w:t>
      </w:r>
      <w:r w:rsidR="00FC0BAA" w:rsidRPr="00646A0A">
        <w:t>g</w:t>
      </w:r>
      <w:r w:rsidRPr="00646A0A">
        <w:t xml:space="preserve">oals of the Strategic Vision, with effort concentrated on documents required by the content of the </w:t>
      </w:r>
      <w:r w:rsidR="00FC0BAA" w:rsidRPr="00646A0A">
        <w:t>p</w:t>
      </w:r>
      <w:r w:rsidRPr="00646A0A">
        <w:t xml:space="preserve">riorities for the </w:t>
      </w:r>
      <w:r w:rsidR="00FC0BAA" w:rsidRPr="00646A0A">
        <w:t xml:space="preserve">current work </w:t>
      </w:r>
      <w:r w:rsidRPr="00646A0A">
        <w:t>period in the Strategic Vision.</w:t>
      </w:r>
    </w:p>
    <w:p w14:paraId="274EAA17" w14:textId="6829E20A" w:rsidR="005943BA" w:rsidRPr="00646A0A" w:rsidRDefault="005943BA" w:rsidP="006E2AF6">
      <w:pPr>
        <w:pStyle w:val="List1"/>
      </w:pPr>
      <w:r w:rsidRPr="00646A0A">
        <w:t xml:space="preserve">The </w:t>
      </w:r>
      <w:r w:rsidR="00BB07FE">
        <w:t>c</w:t>
      </w:r>
      <w:r w:rsidRPr="00646A0A">
        <w:t xml:space="preserve">ommittee’s progress with its work and achievement of its deliverables should be reported to </w:t>
      </w:r>
      <w:r w:rsidR="003F4971" w:rsidRPr="00646A0A">
        <w:t>the</w:t>
      </w:r>
      <w:r w:rsidR="00984F55" w:rsidRPr="00646A0A">
        <w:t xml:space="preserve"> Council and the</w:t>
      </w:r>
      <w:r w:rsidR="003F4971" w:rsidRPr="00646A0A">
        <w:t xml:space="preserve"> Policy Advisory Panel</w:t>
      </w:r>
      <w:r w:rsidRPr="00646A0A">
        <w:t xml:space="preserve"> at regular intervals.</w:t>
      </w:r>
    </w:p>
    <w:p w14:paraId="0FE00C40" w14:textId="657281AB" w:rsidR="005943BA" w:rsidRPr="00EE1993" w:rsidRDefault="001B2F2B">
      <w:pPr>
        <w:pStyle w:val="Titre1"/>
      </w:pPr>
      <w:bookmarkStart w:id="296" w:name="_Toc84434597"/>
      <w:bookmarkStart w:id="297" w:name="_Toc97296186"/>
      <w:r w:rsidRPr="00A4584E">
        <w:t>R</w:t>
      </w:r>
      <w:r w:rsidR="00EE1993" w:rsidRPr="00A4584E">
        <w:t>ules of procedure</w:t>
      </w:r>
      <w:bookmarkEnd w:id="296"/>
      <w:bookmarkEnd w:id="297"/>
    </w:p>
    <w:p w14:paraId="6FA6D618" w14:textId="77777777" w:rsidR="006E2AF6" w:rsidRPr="00646A0A" w:rsidRDefault="006E2AF6" w:rsidP="006E2AF6">
      <w:pPr>
        <w:pStyle w:val="Heading1separatationline"/>
      </w:pPr>
    </w:p>
    <w:p w14:paraId="2142A933" w14:textId="74E560C6" w:rsidR="005943BA" w:rsidRPr="00646A0A" w:rsidRDefault="005943BA" w:rsidP="003A32CD">
      <w:pPr>
        <w:pStyle w:val="Titre2"/>
      </w:pPr>
      <w:bookmarkStart w:id="298" w:name="_Toc84434598"/>
      <w:bookmarkStart w:id="299" w:name="_Toc97296187"/>
      <w:r w:rsidRPr="00646A0A">
        <w:t xml:space="preserve">Establishing a </w:t>
      </w:r>
      <w:bookmarkEnd w:id="298"/>
      <w:r w:rsidR="00C8142D">
        <w:t>committee</w:t>
      </w:r>
      <w:bookmarkEnd w:id="299"/>
    </w:p>
    <w:p w14:paraId="6E70496E" w14:textId="77777777" w:rsidR="006E2AF6" w:rsidRPr="00646A0A" w:rsidRDefault="006E2AF6" w:rsidP="006E2AF6">
      <w:pPr>
        <w:pStyle w:val="Heading2separationline"/>
      </w:pPr>
    </w:p>
    <w:p w14:paraId="1561DAFA" w14:textId="2F6A08D7" w:rsidR="005943BA" w:rsidRPr="00646A0A" w:rsidRDefault="005943BA" w:rsidP="005943BA">
      <w:pPr>
        <w:pStyle w:val="Corpsdetexte"/>
      </w:pPr>
      <w:r w:rsidRPr="00646A0A">
        <w:t xml:space="preserve">The Council may establish one or more </w:t>
      </w:r>
      <w:r w:rsidR="00BB07FE">
        <w:t>c</w:t>
      </w:r>
      <w:r w:rsidRPr="00646A0A">
        <w:t xml:space="preserve">ommittees </w:t>
      </w:r>
      <w:r w:rsidR="00A764F9" w:rsidRPr="00646A0A">
        <w:t>to support the endeavours of IALA and</w:t>
      </w:r>
      <w:r w:rsidRPr="00646A0A">
        <w:t xml:space="preserve"> fulfil the Goals and Priorities of the Strategic Vision. The Secretary-General may provide advice to </w:t>
      </w:r>
      <w:r w:rsidR="007723F0" w:rsidRPr="00646A0A">
        <w:t xml:space="preserve">the </w:t>
      </w:r>
      <w:r w:rsidRPr="00646A0A">
        <w:t>Council to assist its decisions.</w:t>
      </w:r>
      <w:r w:rsidR="00984F55" w:rsidRPr="00646A0A">
        <w:t xml:space="preserve"> The establishment of the </w:t>
      </w:r>
      <w:r w:rsidR="00BB07FE">
        <w:t>c</w:t>
      </w:r>
      <w:r w:rsidR="00984F55" w:rsidRPr="00646A0A">
        <w:t xml:space="preserve">ommittees is accompanied by the implementation of the work program which defines the schedule for the </w:t>
      </w:r>
      <w:r w:rsidR="00BB07FE">
        <w:t>c</w:t>
      </w:r>
      <w:r w:rsidR="00984F55" w:rsidRPr="00646A0A">
        <w:t>ommittees in the current work period according to 3.5.6.</w:t>
      </w:r>
    </w:p>
    <w:p w14:paraId="2B333290" w14:textId="5F9EF83D" w:rsidR="006E2AF6" w:rsidRPr="00646A0A" w:rsidRDefault="005943BA" w:rsidP="003A32CD">
      <w:pPr>
        <w:pStyle w:val="Titre2"/>
      </w:pPr>
      <w:bookmarkStart w:id="300" w:name="_Toc84434599"/>
      <w:bookmarkStart w:id="301" w:name="_Toc97296188"/>
      <w:r w:rsidRPr="00646A0A">
        <w:t xml:space="preserve">Committees for the </w:t>
      </w:r>
      <w:r w:rsidR="00FC0BAA" w:rsidRPr="00646A0A">
        <w:t>current work period</w:t>
      </w:r>
      <w:bookmarkEnd w:id="300"/>
      <w:bookmarkEnd w:id="301"/>
    </w:p>
    <w:p w14:paraId="01552067" w14:textId="77777777" w:rsidR="006E2AF6" w:rsidRPr="00646A0A" w:rsidRDefault="006E2AF6" w:rsidP="006E2AF6">
      <w:pPr>
        <w:pStyle w:val="Heading2separationline"/>
      </w:pPr>
    </w:p>
    <w:p w14:paraId="1EE023ED" w14:textId="24ED91E0" w:rsidR="005943BA" w:rsidRPr="00646A0A" w:rsidRDefault="005943BA" w:rsidP="005943BA">
      <w:pPr>
        <w:pStyle w:val="Corpsdetexte"/>
      </w:pPr>
      <w:r w:rsidRPr="00646A0A">
        <w:t xml:space="preserve">For the </w:t>
      </w:r>
      <w:r w:rsidR="00FC0BAA" w:rsidRPr="00646A0A">
        <w:t xml:space="preserve">current work </w:t>
      </w:r>
      <w:r w:rsidRPr="00646A0A">
        <w:t xml:space="preserve">period, four </w:t>
      </w:r>
      <w:r w:rsidR="00BB07FE">
        <w:t>c</w:t>
      </w:r>
      <w:r w:rsidRPr="00646A0A">
        <w:t xml:space="preserve">ommittees have been established by </w:t>
      </w:r>
      <w:r w:rsidR="00B01CB6" w:rsidRPr="00646A0A">
        <w:t xml:space="preserve">the </w:t>
      </w:r>
      <w:r w:rsidRPr="00646A0A">
        <w:t>Council.</w:t>
      </w:r>
      <w:r w:rsidR="0042072D" w:rsidRPr="00646A0A">
        <w:t xml:space="preserve"> </w:t>
      </w:r>
      <w:r w:rsidRPr="00646A0A">
        <w:t>These are as follows:</w:t>
      </w:r>
    </w:p>
    <w:p w14:paraId="17CF05BB" w14:textId="085B1ACC" w:rsidR="005943BA" w:rsidRPr="00646A0A" w:rsidRDefault="005943BA" w:rsidP="00947862">
      <w:pPr>
        <w:pStyle w:val="Corpsdetexte"/>
        <w:ind w:left="567"/>
      </w:pPr>
      <w:r w:rsidRPr="00646A0A">
        <w:t>ARM – Aids to Navigation Requirements and Management Committee</w:t>
      </w:r>
      <w:r w:rsidR="00B01CB6" w:rsidRPr="00646A0A">
        <w:t>;</w:t>
      </w:r>
    </w:p>
    <w:p w14:paraId="7C1B871C" w14:textId="2A1FBB2F" w:rsidR="005943BA" w:rsidRPr="00646A0A" w:rsidRDefault="005943BA" w:rsidP="00947862">
      <w:pPr>
        <w:pStyle w:val="Corpsdetexte"/>
        <w:ind w:left="567"/>
      </w:pPr>
      <w:r w:rsidRPr="00646A0A">
        <w:t>ENAV – e-Navigation</w:t>
      </w:r>
      <w:r w:rsidR="00B01CB6" w:rsidRPr="00646A0A">
        <w:t>, Information Services and Communications</w:t>
      </w:r>
      <w:r w:rsidRPr="00646A0A">
        <w:t xml:space="preserve"> Committee</w:t>
      </w:r>
      <w:r w:rsidR="00B01CB6" w:rsidRPr="00646A0A">
        <w:t>;</w:t>
      </w:r>
    </w:p>
    <w:p w14:paraId="471B3582" w14:textId="1E5CC0F5" w:rsidR="005943BA" w:rsidRPr="00646A0A" w:rsidRDefault="005943BA" w:rsidP="00947862">
      <w:pPr>
        <w:pStyle w:val="Corpsdetexte"/>
        <w:ind w:left="567"/>
      </w:pPr>
      <w:r w:rsidRPr="00646A0A">
        <w:t>ENG – AtoN Engineering a</w:t>
      </w:r>
      <w:r w:rsidR="00E87863" w:rsidRPr="00646A0A">
        <w:t>nd Sustainability Committee</w:t>
      </w:r>
      <w:r w:rsidR="00B01CB6" w:rsidRPr="00646A0A">
        <w:t>;</w:t>
      </w:r>
      <w:r w:rsidR="00205987" w:rsidRPr="00646A0A">
        <w:t xml:space="preserve"> and</w:t>
      </w:r>
    </w:p>
    <w:p w14:paraId="79E08B46" w14:textId="77777777" w:rsidR="005943BA" w:rsidRPr="00646A0A" w:rsidRDefault="005943BA" w:rsidP="00947862">
      <w:pPr>
        <w:pStyle w:val="Corpsdetexte"/>
        <w:ind w:left="567"/>
      </w:pPr>
      <w:r w:rsidRPr="00646A0A">
        <w:t>VTS – Vessel Traffic Services Committee.</w:t>
      </w:r>
    </w:p>
    <w:p w14:paraId="53705F5D" w14:textId="77777777" w:rsidR="00947862" w:rsidRPr="00646A0A" w:rsidRDefault="00947862">
      <w:pPr>
        <w:spacing w:after="200" w:line="276" w:lineRule="auto"/>
        <w:rPr>
          <w:rFonts w:asciiTheme="majorHAnsi" w:eastAsiaTheme="majorEastAsia" w:hAnsiTheme="majorHAnsi" w:cstheme="majorBidi"/>
          <w:b/>
          <w:bCs/>
          <w:caps/>
          <w:color w:val="407EC9"/>
          <w:sz w:val="24"/>
          <w:szCs w:val="24"/>
        </w:rPr>
      </w:pPr>
      <w:r w:rsidRPr="00646A0A">
        <w:br w:type="page"/>
      </w:r>
    </w:p>
    <w:p w14:paraId="19067131" w14:textId="3DD5360E" w:rsidR="00947862" w:rsidRPr="00646A0A" w:rsidRDefault="005943BA" w:rsidP="003A32CD">
      <w:pPr>
        <w:pStyle w:val="Titre2"/>
      </w:pPr>
      <w:bookmarkStart w:id="302" w:name="_Toc84434600"/>
      <w:bookmarkStart w:id="303" w:name="_Toc97296189"/>
      <w:r w:rsidRPr="00646A0A">
        <w:lastRenderedPageBreak/>
        <w:t>Working Groups</w:t>
      </w:r>
      <w:bookmarkEnd w:id="302"/>
      <w:bookmarkEnd w:id="303"/>
    </w:p>
    <w:p w14:paraId="6BDE1FB1" w14:textId="77777777" w:rsidR="00947862" w:rsidRPr="00646A0A" w:rsidRDefault="00947862" w:rsidP="00947862">
      <w:pPr>
        <w:pStyle w:val="Heading2separationline"/>
      </w:pPr>
    </w:p>
    <w:p w14:paraId="447BF3F9" w14:textId="77777777" w:rsidR="00013F49" w:rsidRDefault="00013F49" w:rsidP="00013F49">
      <w:pPr>
        <w:pStyle w:val="Titre3"/>
      </w:pPr>
      <w:bookmarkStart w:id="304" w:name="_Toc84434601"/>
      <w:r>
        <w:t>ESTABLISHING WORKING GROUPS</w:t>
      </w:r>
    </w:p>
    <w:p w14:paraId="624B7125" w14:textId="77777777" w:rsidR="00013F49" w:rsidRDefault="00013F49" w:rsidP="00A4584E">
      <w:pPr>
        <w:pStyle w:val="Corpsdetexte"/>
      </w:pPr>
      <w:r>
        <w:t xml:space="preserve">The work of a committee may be facilitated by the use of working groups. The creation of a working group, and the appointment of the working group chair and vice-chair are at the discretion of the committee chair. </w:t>
      </w:r>
    </w:p>
    <w:p w14:paraId="0340828B" w14:textId="77777777" w:rsidR="00013F49" w:rsidRDefault="00013F49" w:rsidP="00A4584E">
      <w:pPr>
        <w:pStyle w:val="Corpsdetexte"/>
      </w:pPr>
      <w:r>
        <w:t>A working group will be an integral part of its parent committee and will ordinarily meet during the same week as the committee. A working group can consist of one or more task groups.</w:t>
      </w:r>
    </w:p>
    <w:p w14:paraId="5CDCC9C3" w14:textId="4E0B8BD8" w:rsidR="00013F49" w:rsidRDefault="00013F49" w:rsidP="00013F49">
      <w:pPr>
        <w:pStyle w:val="Titre3"/>
      </w:pPr>
      <w:r>
        <w:t xml:space="preserve">INTER-SESSIONAL MEETINGS </w:t>
      </w:r>
    </w:p>
    <w:p w14:paraId="1D3531AF" w14:textId="77777777" w:rsidR="00013F49" w:rsidRDefault="00013F49" w:rsidP="00A4584E">
      <w:pPr>
        <w:pStyle w:val="Corpsdetexte"/>
      </w:pPr>
      <w:r>
        <w:t xml:space="preserve">An inter-sessional meeting of a working group (that is a working group or one of its task groups meeting between two sessions of the parent committee) may be used to enable faster progress of a specific work item. </w:t>
      </w:r>
    </w:p>
    <w:p w14:paraId="789E9909" w14:textId="4D5729FF" w:rsidR="00013F49" w:rsidRDefault="00013F49" w:rsidP="00A4584E">
      <w:pPr>
        <w:pStyle w:val="Corpsdetexte"/>
      </w:pPr>
      <w:r>
        <w:t>An inter-sessional meeting of a working group or a task group requires the agreement of the chair of the parent committee. The approval of the Secretary-General is required if resources from the Secretariat other than online meeting facilities are needed. The meeting should normally be held by electronic means using online meeting facilities provided by the Secretariat. If the meeting is with physical attendance it may be held at IALA Headquarters or an alternative location hosted by an IALA member</w:t>
      </w:r>
      <w:r w:rsidR="00684903">
        <w:t xml:space="preserve"> with the approval of the Secretary</w:t>
      </w:r>
      <w:r w:rsidR="00A607C4">
        <w:t>-</w:t>
      </w:r>
      <w:r w:rsidR="00684903">
        <w:t>General</w:t>
      </w:r>
      <w:r w:rsidR="00A26884">
        <w:t>.</w:t>
      </w:r>
      <w:r>
        <w:t xml:space="preserve"> </w:t>
      </w:r>
    </w:p>
    <w:p w14:paraId="7B4A04CB" w14:textId="3CF19046" w:rsidR="005943BA" w:rsidRPr="00646A0A" w:rsidRDefault="005943BA" w:rsidP="003A32CD">
      <w:pPr>
        <w:pStyle w:val="Titre2"/>
      </w:pPr>
      <w:bookmarkStart w:id="305" w:name="_Toc84434603"/>
      <w:bookmarkStart w:id="306" w:name="_Toc97296190"/>
      <w:bookmarkEnd w:id="304"/>
      <w:r w:rsidRPr="00646A0A">
        <w:t>Officers</w:t>
      </w:r>
      <w:bookmarkEnd w:id="305"/>
      <w:bookmarkEnd w:id="306"/>
    </w:p>
    <w:p w14:paraId="2B2EA521" w14:textId="77777777" w:rsidR="00947862" w:rsidRPr="00646A0A" w:rsidRDefault="00947862" w:rsidP="00947862">
      <w:pPr>
        <w:pStyle w:val="Heading2separationline"/>
      </w:pPr>
    </w:p>
    <w:p w14:paraId="61A6E3C5" w14:textId="482F51BA" w:rsidR="005943BA" w:rsidRPr="00646A0A" w:rsidRDefault="005943BA" w:rsidP="005943BA">
      <w:pPr>
        <w:pStyle w:val="Corpsdetexte"/>
      </w:pPr>
      <w:r w:rsidRPr="00646A0A">
        <w:t xml:space="preserve">Each </w:t>
      </w:r>
      <w:r w:rsidR="00BB07FE">
        <w:t>committee</w:t>
      </w:r>
      <w:r w:rsidRPr="00646A0A">
        <w:t xml:space="preserve"> will have a Chair and </w:t>
      </w:r>
      <w:r w:rsidR="00BE06C5" w:rsidRPr="00646A0A">
        <w:t xml:space="preserve">a </w:t>
      </w:r>
      <w:r w:rsidRPr="00646A0A">
        <w:t>Vice-Chair appointed by the Council</w:t>
      </w:r>
      <w:r w:rsidR="006A054A" w:rsidRPr="00646A0A">
        <w:t xml:space="preserve"> in accordance with </w:t>
      </w:r>
      <w:r w:rsidR="00E44903" w:rsidRPr="00646A0A">
        <w:t xml:space="preserve">Article. 6.2 of the General Regulations supported by a </w:t>
      </w:r>
      <w:r w:rsidR="00BB07FE">
        <w:t>committee</w:t>
      </w:r>
      <w:r w:rsidR="00E44903" w:rsidRPr="00646A0A">
        <w:t xml:space="preserve"> Secretary provided from the Secretariat</w:t>
      </w:r>
      <w:r w:rsidRPr="00646A0A">
        <w:t>.</w:t>
      </w:r>
    </w:p>
    <w:p w14:paraId="1B6F4179" w14:textId="19A3EFD2" w:rsidR="005943BA" w:rsidRPr="00646A0A" w:rsidRDefault="005943BA" w:rsidP="005943BA">
      <w:pPr>
        <w:pStyle w:val="Corpsdetexte"/>
      </w:pPr>
      <w:r w:rsidRPr="00646A0A">
        <w:t xml:space="preserve">With the approval of the </w:t>
      </w:r>
      <w:r w:rsidR="00BB07FE">
        <w:t>committee</w:t>
      </w:r>
      <w:r w:rsidRPr="00646A0A">
        <w:t xml:space="preserve">, the Chair may appoint </w:t>
      </w:r>
      <w:r w:rsidR="00BE06C5" w:rsidRPr="00646A0A">
        <w:t>r</w:t>
      </w:r>
      <w:r w:rsidRPr="00646A0A">
        <w:t xml:space="preserve">apporteurs to regularly provide advice to the </w:t>
      </w:r>
      <w:r w:rsidR="00BB07FE">
        <w:t>committee</w:t>
      </w:r>
      <w:r w:rsidRPr="00646A0A">
        <w:t xml:space="preserve"> on specific matters that have an impact on</w:t>
      </w:r>
      <w:r w:rsidR="00BE06C5" w:rsidRPr="00646A0A">
        <w:t>,</w:t>
      </w:r>
      <w:r w:rsidRPr="00646A0A">
        <w:t xml:space="preserve"> or influence the work of</w:t>
      </w:r>
      <w:r w:rsidR="00BE06C5" w:rsidRPr="00646A0A">
        <w:t>,</w:t>
      </w:r>
      <w:r w:rsidRPr="00646A0A">
        <w:t xml:space="preserve"> the </w:t>
      </w:r>
      <w:r w:rsidR="00BB07FE">
        <w:t>committee</w:t>
      </w:r>
      <w:r w:rsidRPr="00646A0A">
        <w:t xml:space="preserve"> and the provision of </w:t>
      </w:r>
      <w:r w:rsidR="00E86D97" w:rsidRPr="00646A0A">
        <w:t>M</w:t>
      </w:r>
      <w:r w:rsidR="005807E6" w:rsidRPr="00646A0A">
        <w:t xml:space="preserve">arine </w:t>
      </w:r>
      <w:r w:rsidR="00E86D97" w:rsidRPr="00646A0A">
        <w:t>A</w:t>
      </w:r>
      <w:r w:rsidRPr="00646A0A">
        <w:t xml:space="preserve">ids to </w:t>
      </w:r>
      <w:r w:rsidR="00E86D97" w:rsidRPr="00646A0A">
        <w:t>N</w:t>
      </w:r>
      <w:r w:rsidRPr="00646A0A">
        <w:t>avigation services.</w:t>
      </w:r>
    </w:p>
    <w:p w14:paraId="162F7150" w14:textId="4134171E" w:rsidR="005943BA" w:rsidRPr="00646A0A" w:rsidRDefault="00EE1993" w:rsidP="003A32CD">
      <w:pPr>
        <w:pStyle w:val="Titre2"/>
      </w:pPr>
      <w:bookmarkStart w:id="307" w:name="_Toc97296191"/>
      <w:r>
        <w:t>M</w:t>
      </w:r>
      <w:r w:rsidRPr="00646A0A">
        <w:t>eetings</w:t>
      </w:r>
      <w:bookmarkEnd w:id="307"/>
    </w:p>
    <w:p w14:paraId="5929F1A1" w14:textId="77777777" w:rsidR="00947862" w:rsidRPr="00646A0A" w:rsidRDefault="00947862" w:rsidP="00947862">
      <w:pPr>
        <w:pStyle w:val="Heading2separationline"/>
      </w:pPr>
    </w:p>
    <w:p w14:paraId="351AD6F1" w14:textId="3927A261" w:rsidR="005943BA" w:rsidRPr="00646A0A" w:rsidRDefault="005943BA" w:rsidP="003A32CD">
      <w:pPr>
        <w:pStyle w:val="Titre3"/>
      </w:pPr>
      <w:bookmarkStart w:id="308" w:name="_Toc84434605"/>
      <w:r w:rsidRPr="00646A0A">
        <w:t>Place and duration of meetings</w:t>
      </w:r>
      <w:bookmarkEnd w:id="308"/>
    </w:p>
    <w:p w14:paraId="61B49CF6" w14:textId="0B0A093C" w:rsidR="005943BA" w:rsidRPr="00646A0A" w:rsidRDefault="005943BA" w:rsidP="005943BA">
      <w:pPr>
        <w:pStyle w:val="Corpsdetexte"/>
      </w:pPr>
      <w:r w:rsidRPr="00646A0A">
        <w:t xml:space="preserve">Committee meetings are held at IALA </w:t>
      </w:r>
      <w:r w:rsidR="00140812" w:rsidRPr="00646A0A">
        <w:t>Headquarters</w:t>
      </w:r>
      <w:r w:rsidRPr="00646A0A">
        <w:t>.</w:t>
      </w:r>
      <w:r w:rsidR="0042072D" w:rsidRPr="00646A0A">
        <w:t xml:space="preserve"> </w:t>
      </w:r>
      <w:bookmarkStart w:id="309" w:name="_Hlk99533407"/>
      <w:r w:rsidRPr="00646A0A">
        <w:t>Exceptionally they may be held elsewhere,</w:t>
      </w:r>
      <w:ins w:id="310" w:author="Schneider, Christina" w:date="2022-09-22T12:28:00Z">
        <w:r w:rsidR="00034DCB">
          <w:t xml:space="preserve"> </w:t>
        </w:r>
      </w:ins>
      <w:r w:rsidR="00A607C4">
        <w:t>with</w:t>
      </w:r>
      <w:r w:rsidRPr="00646A0A">
        <w:t xml:space="preserve"> the approval of the Secretary-General.</w:t>
      </w:r>
      <w:bookmarkEnd w:id="309"/>
    </w:p>
    <w:p w14:paraId="68F67928" w14:textId="417F4C1A" w:rsidR="005943BA" w:rsidRDefault="005943BA" w:rsidP="005943BA">
      <w:pPr>
        <w:pStyle w:val="Corpsdetexte"/>
        <w:rPr>
          <w:ins w:id="311" w:author="Schneider, Christina" w:date="2022-09-22T09:48:00Z"/>
        </w:rPr>
      </w:pPr>
      <w:r w:rsidRPr="00646A0A">
        <w:t xml:space="preserve">The duration of a </w:t>
      </w:r>
      <w:r w:rsidR="00BB07FE">
        <w:t>committee</w:t>
      </w:r>
      <w:r w:rsidRPr="00646A0A">
        <w:t xml:space="preserve"> meeting is normally five days, with the daily schedule being decided by the </w:t>
      </w:r>
      <w:r w:rsidR="00BB07FE">
        <w:t>committee</w:t>
      </w:r>
      <w:r w:rsidRPr="00646A0A">
        <w:t xml:space="preserve"> Chair.</w:t>
      </w:r>
    </w:p>
    <w:p w14:paraId="4B974F85" w14:textId="05809AA6" w:rsidR="00467442" w:rsidRDefault="001E3322" w:rsidP="005943BA">
      <w:pPr>
        <w:pStyle w:val="Corpsdetexte"/>
        <w:rPr>
          <w:ins w:id="312" w:author="Schneider, Christina" w:date="2022-09-22T11:24:00Z"/>
        </w:rPr>
      </w:pPr>
      <w:ins w:id="313" w:author="Audrey Guinault" w:date="2022-11-09T10:11:00Z">
        <w:r>
          <w:t>The o</w:t>
        </w:r>
      </w:ins>
      <w:ins w:id="314" w:author="Schneider, Christina" w:date="2022-09-22T09:48:00Z">
        <w:del w:id="315" w:author="Audrey Guinault" w:date="2022-11-09T10:11:00Z">
          <w:r w:rsidR="00467442" w:rsidDel="001E3322">
            <w:delText>O</w:delText>
          </w:r>
        </w:del>
        <w:r w:rsidR="00467442">
          <w:t>pen</w:t>
        </w:r>
      </w:ins>
      <w:ins w:id="316" w:author="Schneider, Christina" w:date="2022-09-22T09:50:00Z">
        <w:r w:rsidR="00467442">
          <w:t>ing</w:t>
        </w:r>
      </w:ins>
      <w:ins w:id="317" w:author="Schneider, Christina" w:date="2022-09-22T09:48:00Z">
        <w:r w:rsidR="00467442">
          <w:t xml:space="preserve"> and closing plenary </w:t>
        </w:r>
      </w:ins>
      <w:ins w:id="318" w:author="Schneider, Christina" w:date="2022-09-22T09:50:00Z">
        <w:r w:rsidR="00467442">
          <w:t xml:space="preserve">of a committee meeting </w:t>
        </w:r>
      </w:ins>
      <w:ins w:id="319" w:author="Schneider, Christina" w:date="2022-09-22T09:48:00Z">
        <w:r w:rsidR="00467442">
          <w:t xml:space="preserve">may be held as an online meeting </w:t>
        </w:r>
        <w:del w:id="320" w:author="Francis Zachariae" w:date="2022-10-11T12:16:00Z">
          <w:r w:rsidR="00467442" w:rsidDel="007268C7">
            <w:delText>only</w:delText>
          </w:r>
          <w:r w:rsidR="00034DCB" w:rsidDel="007268C7">
            <w:delText xml:space="preserve"> </w:delText>
          </w:r>
        </w:del>
        <w:r w:rsidR="00034DCB">
          <w:t>as decided</w:t>
        </w:r>
        <w:r w:rsidR="00467442">
          <w:t xml:space="preserve"> by the committee Chair.</w:t>
        </w:r>
      </w:ins>
    </w:p>
    <w:p w14:paraId="6C4B2BCD" w14:textId="56BD77AC" w:rsidR="003B512A" w:rsidRPr="00646A0A" w:rsidDel="007268C7" w:rsidRDefault="00AF091B" w:rsidP="005943BA">
      <w:pPr>
        <w:pStyle w:val="Corpsdetexte"/>
        <w:rPr>
          <w:del w:id="321" w:author="Francis Zachariae" w:date="2022-10-11T12:23:00Z"/>
        </w:rPr>
      </w:pPr>
      <w:ins w:id="322" w:author="Schneider, Christina" w:date="2022-09-22T13:11:00Z">
        <w:del w:id="323" w:author="Francis Zachariae" w:date="2022-10-11T12:23:00Z">
          <w:r w:rsidDel="007268C7">
            <w:delText>During a hybrid meeting and d</w:delText>
          </w:r>
        </w:del>
      </w:ins>
      <w:ins w:id="324" w:author="Schneider, Christina" w:date="2022-09-22T11:24:00Z">
        <w:del w:id="325" w:author="Francis Zachariae" w:date="2022-10-11T12:23:00Z">
          <w:r w:rsidDel="007268C7">
            <w:delText>ue to capacity reasons not all working group or task group meetings</w:delText>
          </w:r>
        </w:del>
      </w:ins>
      <w:ins w:id="326" w:author="Schneider, Christina" w:date="2022-09-22T13:11:00Z">
        <w:del w:id="327" w:author="Francis Zachariae" w:date="2022-10-11T12:23:00Z">
          <w:r w:rsidDel="007268C7">
            <w:delText xml:space="preserve"> might be provided additionally as an online meeting. </w:delText>
          </w:r>
        </w:del>
      </w:ins>
      <w:ins w:id="328" w:author="Schneider, Christina" w:date="2022-09-22T13:12:00Z">
        <w:del w:id="329" w:author="Francis Zachariae" w:date="2022-10-11T12:23:00Z">
          <w:r w:rsidR="00E73256" w:rsidDel="007268C7">
            <w:delText xml:space="preserve">The </w:delText>
          </w:r>
        </w:del>
      </w:ins>
      <w:ins w:id="330" w:author="Schneider, Christina" w:date="2022-09-22T13:14:00Z">
        <w:del w:id="331" w:author="Francis Zachariae" w:date="2022-10-11T12:23:00Z">
          <w:r w:rsidR="00E73256" w:rsidDel="007268C7">
            <w:delText>committee</w:delText>
          </w:r>
        </w:del>
      </w:ins>
      <w:ins w:id="332" w:author="Schneider, Christina" w:date="2022-09-22T13:12:00Z">
        <w:del w:id="333" w:author="Francis Zachariae" w:date="2022-10-11T12:23:00Z">
          <w:r w:rsidR="00E73256" w:rsidDel="007268C7">
            <w:delText xml:space="preserve"> </w:delText>
          </w:r>
        </w:del>
      </w:ins>
      <w:ins w:id="334" w:author="Schneider, Christina" w:date="2022-09-22T13:14:00Z">
        <w:del w:id="335" w:author="Francis Zachariae" w:date="2022-10-11T12:23:00Z">
          <w:r w:rsidR="00E73256" w:rsidDel="007268C7">
            <w:delText>Chair shall make the final decision which meetings are prioritized.</w:delText>
          </w:r>
        </w:del>
      </w:ins>
    </w:p>
    <w:p w14:paraId="5292F408" w14:textId="408D2480" w:rsidR="005943BA" w:rsidRPr="00646A0A" w:rsidRDefault="005943BA" w:rsidP="003A32CD">
      <w:pPr>
        <w:pStyle w:val="Titre3"/>
      </w:pPr>
      <w:bookmarkStart w:id="336" w:name="_Toc84434606"/>
      <w:r w:rsidRPr="00646A0A">
        <w:t>Schedule of meetings</w:t>
      </w:r>
      <w:bookmarkEnd w:id="336"/>
    </w:p>
    <w:p w14:paraId="6AA8C473" w14:textId="4FB9177E" w:rsidR="005943BA" w:rsidRPr="00646A0A" w:rsidRDefault="005943BA" w:rsidP="005943BA">
      <w:pPr>
        <w:pStyle w:val="Corpsdetexte"/>
      </w:pPr>
      <w:r w:rsidRPr="00646A0A">
        <w:t>Committees meet normally twice per year.</w:t>
      </w:r>
      <w:r w:rsidR="0042072D" w:rsidRPr="00646A0A">
        <w:t xml:space="preserve"> </w:t>
      </w:r>
      <w:r w:rsidR="00442784" w:rsidRPr="00646A0A">
        <w:t xml:space="preserve">The meeting dates of all </w:t>
      </w:r>
      <w:r w:rsidR="00BB07FE">
        <w:t>committee</w:t>
      </w:r>
      <w:r w:rsidR="00442784" w:rsidRPr="00646A0A">
        <w:t xml:space="preserve">s for a given year are </w:t>
      </w:r>
      <w:r w:rsidR="00F53E29" w:rsidRPr="00646A0A">
        <w:t>proposed</w:t>
      </w:r>
      <w:r w:rsidR="00442784" w:rsidRPr="00646A0A">
        <w:t xml:space="preserve"> by the PAP </w:t>
      </w:r>
      <w:r w:rsidR="00F53E29" w:rsidRPr="00646A0A">
        <w:t xml:space="preserve">and approved by the Secretary-General </w:t>
      </w:r>
      <w:r w:rsidR="00442784" w:rsidRPr="00646A0A">
        <w:t xml:space="preserve">at least </w:t>
      </w:r>
      <w:r w:rsidR="00D63551" w:rsidRPr="00646A0A">
        <w:t>one</w:t>
      </w:r>
      <w:r w:rsidR="00442784" w:rsidRPr="00646A0A">
        <w:t xml:space="preserve"> year </w:t>
      </w:r>
      <w:r w:rsidR="00F45303" w:rsidRPr="00646A0A">
        <w:t>in advance</w:t>
      </w:r>
      <w:r w:rsidR="00442784" w:rsidRPr="00646A0A">
        <w:t xml:space="preserve"> and such dates are advertised to </w:t>
      </w:r>
      <w:r w:rsidR="00334BDE" w:rsidRPr="00646A0A">
        <w:t>all</w:t>
      </w:r>
      <w:r w:rsidR="00442784" w:rsidRPr="00646A0A">
        <w:t xml:space="preserve"> members through the website.</w:t>
      </w:r>
    </w:p>
    <w:p w14:paraId="67855F0B" w14:textId="01BE245C" w:rsidR="005943BA" w:rsidRPr="00646A0A" w:rsidRDefault="005943BA" w:rsidP="003A32CD">
      <w:pPr>
        <w:pStyle w:val="Titre3"/>
      </w:pPr>
      <w:bookmarkStart w:id="337" w:name="_Toc84434607"/>
      <w:r w:rsidRPr="00646A0A">
        <w:t>Notices to members and registration of attendance</w:t>
      </w:r>
      <w:bookmarkEnd w:id="337"/>
    </w:p>
    <w:p w14:paraId="029C1F16" w14:textId="1A5AD43A" w:rsidR="005943BA" w:rsidRPr="00646A0A" w:rsidRDefault="005943BA" w:rsidP="005943BA">
      <w:pPr>
        <w:pStyle w:val="Corpsdetexte"/>
      </w:pPr>
      <w:r w:rsidRPr="00646A0A">
        <w:t xml:space="preserve">The Secretariat will inform all members of the date of each </w:t>
      </w:r>
      <w:r w:rsidR="00BB07FE">
        <w:t>committee</w:t>
      </w:r>
      <w:r w:rsidRPr="00646A0A">
        <w:t xml:space="preserve"> meeting by e</w:t>
      </w:r>
      <w:r w:rsidR="00143E71" w:rsidRPr="00646A0A">
        <w:t>-</w:t>
      </w:r>
      <w:r w:rsidRPr="00646A0A">
        <w:t>mail.</w:t>
      </w:r>
      <w:r w:rsidR="0042072D" w:rsidRPr="00646A0A">
        <w:t xml:space="preserve"> </w:t>
      </w:r>
      <w:r w:rsidRPr="00646A0A">
        <w:t>Notices will be sent three months in advance and again one month in advance, and dates will al</w:t>
      </w:r>
      <w:r w:rsidR="00947862" w:rsidRPr="00646A0A">
        <w:t>so be available on the website.</w:t>
      </w:r>
    </w:p>
    <w:p w14:paraId="3A614CA9" w14:textId="45A1BAA7" w:rsidR="005943BA" w:rsidRPr="00646A0A" w:rsidRDefault="005943BA" w:rsidP="005943BA">
      <w:pPr>
        <w:pStyle w:val="Corpsdetexte"/>
      </w:pPr>
      <w:r w:rsidRPr="00646A0A">
        <w:lastRenderedPageBreak/>
        <w:t>Members intending to send participants to a meeting should advise the Secretariat of the participants’ details</w:t>
      </w:r>
      <w:r w:rsidR="00140812" w:rsidRPr="00646A0A">
        <w:t xml:space="preserve"> by the means of online</w:t>
      </w:r>
      <w:r w:rsidR="00FC5082" w:rsidRPr="00646A0A">
        <w:t xml:space="preserve"> registration through the w</w:t>
      </w:r>
      <w:r w:rsidR="00140812" w:rsidRPr="00646A0A">
        <w:t>ebsite</w:t>
      </w:r>
      <w:r w:rsidRPr="00646A0A">
        <w:t>.</w:t>
      </w:r>
    </w:p>
    <w:p w14:paraId="41C6B5AE" w14:textId="45AB8F0A" w:rsidR="005943BA" w:rsidRPr="00646A0A" w:rsidRDefault="005943BA" w:rsidP="003A32CD">
      <w:pPr>
        <w:pStyle w:val="Titre3"/>
      </w:pPr>
      <w:bookmarkStart w:id="338" w:name="_Toc84434608"/>
      <w:r w:rsidRPr="00646A0A">
        <w:t xml:space="preserve">Accommodation near IALA </w:t>
      </w:r>
      <w:r w:rsidR="00FC5082" w:rsidRPr="00646A0A">
        <w:t>Headquarters</w:t>
      </w:r>
      <w:bookmarkEnd w:id="338"/>
    </w:p>
    <w:p w14:paraId="7F34AD39" w14:textId="298C6DCB" w:rsidR="005943BA" w:rsidRPr="00646A0A" w:rsidRDefault="005943BA" w:rsidP="005943BA">
      <w:pPr>
        <w:pStyle w:val="Corpsdetexte"/>
      </w:pPr>
      <w:r w:rsidRPr="00646A0A">
        <w:t xml:space="preserve">Participants are responsible for arranging their own accommodation and transport during a </w:t>
      </w:r>
      <w:r w:rsidR="00BB07FE">
        <w:t>committee</w:t>
      </w:r>
      <w:r w:rsidRPr="00646A0A">
        <w:t xml:space="preserve"> meeting, but the Secretariat will advise of accommodation options and of special rates if available.</w:t>
      </w:r>
    </w:p>
    <w:p w14:paraId="22E65BD2" w14:textId="619B449A" w:rsidR="005943BA" w:rsidRPr="00646A0A" w:rsidRDefault="005943BA" w:rsidP="005943BA">
      <w:pPr>
        <w:pStyle w:val="Corpsdetexte"/>
      </w:pPr>
      <w:r w:rsidRPr="00646A0A">
        <w:t xml:space="preserve">The Secretariat provides details of transport to IALA </w:t>
      </w:r>
      <w:r w:rsidR="00FC5082" w:rsidRPr="00646A0A">
        <w:t xml:space="preserve">Headquarters </w:t>
      </w:r>
      <w:r w:rsidRPr="00646A0A">
        <w:t>on the website.</w:t>
      </w:r>
    </w:p>
    <w:p w14:paraId="7A5D415B" w14:textId="30FFCF74" w:rsidR="005943BA" w:rsidRPr="00646A0A" w:rsidRDefault="005943BA" w:rsidP="003A32CD">
      <w:pPr>
        <w:pStyle w:val="Titre3"/>
      </w:pPr>
      <w:bookmarkStart w:id="339" w:name="_Toc84434609"/>
      <w:r w:rsidRPr="00646A0A">
        <w:t>Participation</w:t>
      </w:r>
      <w:bookmarkEnd w:id="339"/>
    </w:p>
    <w:p w14:paraId="66A1377E" w14:textId="5180E0D3" w:rsidR="005943BA" w:rsidRPr="00646A0A" w:rsidRDefault="005943BA" w:rsidP="005943BA">
      <w:pPr>
        <w:pStyle w:val="Corpsdetexte"/>
      </w:pPr>
      <w:r w:rsidRPr="00646A0A">
        <w:t xml:space="preserve">Every </w:t>
      </w:r>
      <w:r w:rsidR="00BF44D0" w:rsidRPr="00646A0A">
        <w:t xml:space="preserve">National, Associate or Industrial </w:t>
      </w:r>
      <w:r w:rsidRPr="00646A0A">
        <w:t xml:space="preserve">member may send one or more representatives to participate in a </w:t>
      </w:r>
      <w:r w:rsidR="00BB07FE">
        <w:t>committee</w:t>
      </w:r>
      <w:r w:rsidRPr="00646A0A">
        <w:t xml:space="preserve"> meeting.</w:t>
      </w:r>
      <w:r w:rsidR="0042072D" w:rsidRPr="00646A0A">
        <w:t xml:space="preserve"> </w:t>
      </w:r>
      <w:r w:rsidRPr="00646A0A">
        <w:t xml:space="preserve">Honorary </w:t>
      </w:r>
      <w:r w:rsidR="003266C7">
        <w:t>member</w:t>
      </w:r>
      <w:r w:rsidRPr="00646A0A">
        <w:t xml:space="preserve">s may also take part in </w:t>
      </w:r>
      <w:r w:rsidR="00BB07FE">
        <w:t>committee</w:t>
      </w:r>
      <w:r w:rsidRPr="00646A0A">
        <w:t xml:space="preserve"> meetings.</w:t>
      </w:r>
    </w:p>
    <w:p w14:paraId="55D0FE96" w14:textId="583DF111" w:rsidR="001D4A0E" w:rsidRPr="00646A0A" w:rsidRDefault="001D4A0E" w:rsidP="001D4A0E">
      <w:pPr>
        <w:pStyle w:val="Corpsdetexte"/>
      </w:pPr>
      <w:r w:rsidRPr="00646A0A">
        <w:t xml:space="preserve">A sister organization (IHO, IAPH, IMPA, IHMA, PIANC, CIRM, etc.) may be represented on a </w:t>
      </w:r>
      <w:r w:rsidR="00BB07FE">
        <w:t>committee</w:t>
      </w:r>
      <w:r w:rsidRPr="00646A0A">
        <w:t>, subject to the approval of the Secretary-General.</w:t>
      </w:r>
    </w:p>
    <w:p w14:paraId="51DACB4B" w14:textId="5B560106" w:rsidR="005943BA" w:rsidRPr="00646A0A" w:rsidRDefault="005943BA" w:rsidP="005943BA">
      <w:pPr>
        <w:pStyle w:val="Corpsdetexte"/>
      </w:pPr>
      <w:r w:rsidRPr="00646A0A">
        <w:t xml:space="preserve">When it would be beneficial to the work of a </w:t>
      </w:r>
      <w:r w:rsidR="00BB07FE">
        <w:t>committee</w:t>
      </w:r>
      <w:r w:rsidRPr="00646A0A">
        <w:t>, individuals from academic, scientific, research or other relevant organi</w:t>
      </w:r>
      <w:r w:rsidR="0093089E" w:rsidRPr="00646A0A">
        <w:t>z</w:t>
      </w:r>
      <w:r w:rsidRPr="00646A0A">
        <w:t>ations may be invited by the Secretary-General to attend a m</w:t>
      </w:r>
      <w:r w:rsidR="00947862" w:rsidRPr="00646A0A">
        <w:t>eeting for a specific purpose.</w:t>
      </w:r>
    </w:p>
    <w:p w14:paraId="476D00F7" w14:textId="0A4746AA" w:rsidR="005943BA" w:rsidRPr="00646A0A" w:rsidRDefault="005943BA" w:rsidP="005943BA">
      <w:pPr>
        <w:pStyle w:val="Corpsdetexte"/>
      </w:pPr>
      <w:r w:rsidRPr="00646A0A">
        <w:t xml:space="preserve">Committee </w:t>
      </w:r>
      <w:r w:rsidR="00442784" w:rsidRPr="00646A0A">
        <w:t xml:space="preserve">participants </w:t>
      </w:r>
      <w:r w:rsidRPr="00646A0A">
        <w:t>should ensure that they:</w:t>
      </w:r>
    </w:p>
    <w:p w14:paraId="3BCAECA1" w14:textId="6B6EAF2A" w:rsidR="005943BA" w:rsidRPr="00646A0A" w:rsidRDefault="005943BA" w:rsidP="00753C9B">
      <w:pPr>
        <w:pStyle w:val="Corpsdetexte"/>
        <w:numPr>
          <w:ilvl w:val="0"/>
          <w:numId w:val="75"/>
        </w:numPr>
      </w:pPr>
      <w:r w:rsidRPr="00646A0A">
        <w:t>act honestly and in good faith, with a view to upholding the best interests and purpose of IALA;</w:t>
      </w:r>
    </w:p>
    <w:p w14:paraId="72E4C1B7" w14:textId="0D7239F2" w:rsidR="005943BA" w:rsidRPr="00A4584E" w:rsidRDefault="005943BA" w:rsidP="009B389B">
      <w:pPr>
        <w:pStyle w:val="Bullet1"/>
        <w:numPr>
          <w:ilvl w:val="0"/>
          <w:numId w:val="74"/>
        </w:numPr>
        <w:rPr>
          <w:lang w:val="en-GB"/>
        </w:rPr>
      </w:pPr>
      <w:r w:rsidRPr="00A4584E">
        <w:rPr>
          <w:lang w:val="en-GB"/>
        </w:rPr>
        <w:t xml:space="preserve">advise the </w:t>
      </w:r>
      <w:r w:rsidR="00BB07FE">
        <w:rPr>
          <w:lang w:val="en-GB"/>
        </w:rPr>
        <w:t>committee</w:t>
      </w:r>
      <w:r w:rsidRPr="00A4584E">
        <w:rPr>
          <w:lang w:val="en-GB"/>
        </w:rPr>
        <w:t xml:space="preserve"> of a perceived, potential, or actual conflict of interest and withdraw from discussion of that particular item, if appropriate;</w:t>
      </w:r>
    </w:p>
    <w:p w14:paraId="4CE87288" w14:textId="3E096DF9" w:rsidR="005943BA" w:rsidRPr="00A4584E" w:rsidRDefault="005943BA" w:rsidP="009B389B">
      <w:pPr>
        <w:pStyle w:val="Bullet1"/>
        <w:numPr>
          <w:ilvl w:val="0"/>
          <w:numId w:val="74"/>
        </w:numPr>
        <w:rPr>
          <w:lang w:val="en-GB"/>
        </w:rPr>
      </w:pPr>
      <w:r w:rsidRPr="00A4584E">
        <w:rPr>
          <w:lang w:val="en-GB"/>
        </w:rPr>
        <w:t>do not conduct any commerc</w:t>
      </w:r>
      <w:r w:rsidR="00947862" w:rsidRPr="00A4584E">
        <w:rPr>
          <w:lang w:val="en-GB"/>
        </w:rPr>
        <w:t xml:space="preserve">ial activity </w:t>
      </w:r>
      <w:r w:rsidR="006855CB" w:rsidRPr="00A4584E">
        <w:rPr>
          <w:lang w:val="en-GB"/>
        </w:rPr>
        <w:t>during meetings</w:t>
      </w:r>
      <w:r w:rsidR="00947862" w:rsidRPr="00A4584E">
        <w:rPr>
          <w:lang w:val="en-GB"/>
        </w:rPr>
        <w:t>;</w:t>
      </w:r>
      <w:r w:rsidR="00205987" w:rsidRPr="00A4584E">
        <w:rPr>
          <w:lang w:val="en-GB"/>
        </w:rPr>
        <w:t xml:space="preserve"> and</w:t>
      </w:r>
    </w:p>
    <w:p w14:paraId="0C7E985C" w14:textId="49EBBCBD" w:rsidR="005943BA" w:rsidRPr="00646A0A" w:rsidRDefault="00E44903" w:rsidP="00E44903">
      <w:pPr>
        <w:pStyle w:val="Paragraphedeliste"/>
        <w:numPr>
          <w:ilvl w:val="0"/>
          <w:numId w:val="74"/>
        </w:numPr>
        <w:rPr>
          <w:rFonts w:asciiTheme="minorHAnsi" w:eastAsiaTheme="minorHAnsi" w:hAnsiTheme="minorHAnsi" w:cstheme="minorBidi"/>
          <w:color w:val="000000" w:themeColor="text1"/>
          <w:szCs w:val="22"/>
        </w:rPr>
      </w:pPr>
      <w:r w:rsidRPr="00646A0A">
        <w:rPr>
          <w:rFonts w:asciiTheme="minorHAnsi" w:eastAsiaTheme="minorHAnsi" w:hAnsiTheme="minorHAnsi" w:cstheme="minorBidi"/>
          <w:color w:val="000000" w:themeColor="text1"/>
          <w:szCs w:val="22"/>
        </w:rPr>
        <w:t>keep IALA standards, recommendations, guidelines, manuals and other appropriate papers free from unresolved or unreasonable intellectual property rights issues and claims.</w:t>
      </w:r>
    </w:p>
    <w:p w14:paraId="12F5A926" w14:textId="51EEEE7F" w:rsidR="005943BA" w:rsidRPr="00646A0A" w:rsidRDefault="005943BA" w:rsidP="003A32CD">
      <w:pPr>
        <w:pStyle w:val="Titre3"/>
      </w:pPr>
      <w:bookmarkStart w:id="340" w:name="_Toc84434610"/>
      <w:r w:rsidRPr="00646A0A">
        <w:t>Work Programme</w:t>
      </w:r>
      <w:bookmarkEnd w:id="340"/>
    </w:p>
    <w:p w14:paraId="7DE1B0CE" w14:textId="1DD29F16" w:rsidR="000317A3" w:rsidRPr="00646A0A" w:rsidRDefault="000317A3" w:rsidP="005943BA">
      <w:pPr>
        <w:pStyle w:val="Corpsdetexte"/>
      </w:pPr>
      <w:r w:rsidRPr="00646A0A">
        <w:t xml:space="preserve">The </w:t>
      </w:r>
      <w:r w:rsidR="00880DBE" w:rsidRPr="00646A0A">
        <w:t>Work Programme</w:t>
      </w:r>
      <w:r w:rsidRPr="00646A0A">
        <w:t xml:space="preserve"> is a single document approved by the Council and common to all </w:t>
      </w:r>
      <w:r w:rsidR="00BB07FE">
        <w:t>committee</w:t>
      </w:r>
      <w:r w:rsidRPr="00646A0A">
        <w:t>s.</w:t>
      </w:r>
      <w:r w:rsidR="0042072D" w:rsidRPr="00646A0A">
        <w:t xml:space="preserve"> </w:t>
      </w:r>
      <w:r w:rsidR="005943BA" w:rsidRPr="00646A0A">
        <w:t xml:space="preserve">Each </w:t>
      </w:r>
      <w:r w:rsidR="00BB07FE">
        <w:t>committee</w:t>
      </w:r>
      <w:r w:rsidR="005943BA" w:rsidRPr="00646A0A">
        <w:t xml:space="preserve"> should work to </w:t>
      </w:r>
      <w:r w:rsidRPr="00646A0A">
        <w:t>the w</w:t>
      </w:r>
      <w:r w:rsidR="005943BA" w:rsidRPr="00646A0A">
        <w:t xml:space="preserve">ork </w:t>
      </w:r>
      <w:r w:rsidRPr="00646A0A">
        <w:t>p</w:t>
      </w:r>
      <w:r w:rsidR="005943BA" w:rsidRPr="00646A0A">
        <w:t>rogramme in a timely and effective manner.</w:t>
      </w:r>
    </w:p>
    <w:p w14:paraId="137ABB42" w14:textId="3DC03180" w:rsidR="00911242" w:rsidRPr="00646A0A" w:rsidRDefault="00911242" w:rsidP="005943BA">
      <w:pPr>
        <w:pStyle w:val="Corpsdetexte"/>
      </w:pPr>
      <w:r w:rsidRPr="00646A0A">
        <w:t xml:space="preserve">The </w:t>
      </w:r>
      <w:r w:rsidR="00462325" w:rsidRPr="00646A0A">
        <w:t>w</w:t>
      </w:r>
      <w:r w:rsidRPr="00646A0A">
        <w:t xml:space="preserve">ork </w:t>
      </w:r>
      <w:r w:rsidR="00462325" w:rsidRPr="00646A0A">
        <w:t>p</w:t>
      </w:r>
      <w:r w:rsidRPr="00646A0A">
        <w:t xml:space="preserve">rogramme may be changed </w:t>
      </w:r>
      <w:r w:rsidR="00E44903" w:rsidRPr="00646A0A">
        <w:t xml:space="preserve">by the Council </w:t>
      </w:r>
      <w:r w:rsidRPr="00646A0A">
        <w:t xml:space="preserve">when the </w:t>
      </w:r>
      <w:r w:rsidR="00462325" w:rsidRPr="00646A0A">
        <w:t>g</w:t>
      </w:r>
      <w:r w:rsidRPr="00646A0A">
        <w:t xml:space="preserve">oals, </w:t>
      </w:r>
      <w:r w:rsidR="00462325" w:rsidRPr="00646A0A">
        <w:t>s</w:t>
      </w:r>
      <w:r w:rsidRPr="00646A0A">
        <w:t xml:space="preserve">trategies, or </w:t>
      </w:r>
      <w:r w:rsidR="00462325" w:rsidRPr="00646A0A">
        <w:t>p</w:t>
      </w:r>
      <w:r w:rsidRPr="00646A0A">
        <w:t>riorities of the Strategic Vision change.</w:t>
      </w:r>
    </w:p>
    <w:p w14:paraId="42528358" w14:textId="0C4DF7A0" w:rsidR="000317A3" w:rsidRPr="00646A0A" w:rsidRDefault="00E44903" w:rsidP="00911311">
      <w:pPr>
        <w:pStyle w:val="Titre3"/>
      </w:pPr>
      <w:bookmarkStart w:id="341" w:name="_Toc84434611"/>
      <w:r w:rsidRPr="00646A0A">
        <w:t>Task</w:t>
      </w:r>
      <w:r w:rsidR="000317A3" w:rsidRPr="00646A0A">
        <w:t xml:space="preserve"> Plan</w:t>
      </w:r>
      <w:bookmarkEnd w:id="341"/>
    </w:p>
    <w:p w14:paraId="7566CB07" w14:textId="5BBAF98E" w:rsidR="005943BA" w:rsidRPr="00646A0A" w:rsidRDefault="00911242" w:rsidP="005943BA">
      <w:pPr>
        <w:pStyle w:val="Corpsdetexte"/>
      </w:pPr>
      <w:r w:rsidRPr="00646A0A">
        <w:t xml:space="preserve">Each </w:t>
      </w:r>
      <w:r w:rsidR="00BB07FE">
        <w:t>committee</w:t>
      </w:r>
      <w:r w:rsidRPr="00646A0A">
        <w:t xml:space="preserve"> Chair should develop a </w:t>
      </w:r>
      <w:r w:rsidR="00E44903" w:rsidRPr="00646A0A">
        <w:t>task</w:t>
      </w:r>
      <w:r w:rsidRPr="00646A0A">
        <w:t xml:space="preserve"> plan for his/her </w:t>
      </w:r>
      <w:r w:rsidR="00BB07FE">
        <w:t>committee</w:t>
      </w:r>
      <w:r w:rsidRPr="00646A0A">
        <w:t xml:space="preserve"> to fulfil the tasks assigned to it by the work </w:t>
      </w:r>
      <w:r w:rsidR="00BF44D0" w:rsidRPr="00646A0A">
        <w:t>programme. The</w:t>
      </w:r>
      <w:r w:rsidR="005943BA" w:rsidRPr="00646A0A">
        <w:t xml:space="preserve"> following factors should be taken into account when the </w:t>
      </w:r>
      <w:r w:rsidR="00E44903" w:rsidRPr="00646A0A">
        <w:t>task</w:t>
      </w:r>
      <w:r w:rsidR="005943BA" w:rsidRPr="00646A0A">
        <w:t xml:space="preserve"> </w:t>
      </w:r>
      <w:r w:rsidRPr="00646A0A">
        <w:t xml:space="preserve">plan </w:t>
      </w:r>
      <w:r w:rsidR="005943BA" w:rsidRPr="00646A0A">
        <w:t>is developed:</w:t>
      </w:r>
    </w:p>
    <w:p w14:paraId="0958AA51" w14:textId="6180FD6F" w:rsidR="005943BA" w:rsidRPr="00A4584E" w:rsidRDefault="005943BA" w:rsidP="009B389B">
      <w:pPr>
        <w:pStyle w:val="Bullet1"/>
        <w:numPr>
          <w:ilvl w:val="0"/>
          <w:numId w:val="76"/>
        </w:numPr>
        <w:rPr>
          <w:lang w:val="en-GB"/>
        </w:rPr>
      </w:pPr>
      <w:r w:rsidRPr="00A4584E">
        <w:rPr>
          <w:lang w:val="en-GB"/>
        </w:rPr>
        <w:t xml:space="preserve">the number of meetings available to the </w:t>
      </w:r>
      <w:r w:rsidR="00BB07FE">
        <w:rPr>
          <w:lang w:val="en-GB"/>
        </w:rPr>
        <w:t>committee</w:t>
      </w:r>
      <w:r w:rsidRPr="00A4584E">
        <w:rPr>
          <w:lang w:val="en-GB"/>
        </w:rPr>
        <w:t xml:space="preserve"> during the four-year work period, which is t</w:t>
      </w:r>
      <w:r w:rsidR="00947862" w:rsidRPr="00A4584E">
        <w:rPr>
          <w:lang w:val="en-GB"/>
        </w:rPr>
        <w:t xml:space="preserve">he time between </w:t>
      </w:r>
      <w:r w:rsidR="00881503" w:rsidRPr="00A4584E">
        <w:rPr>
          <w:lang w:val="en-GB"/>
        </w:rPr>
        <w:t>c</w:t>
      </w:r>
      <w:r w:rsidR="00947862" w:rsidRPr="00A4584E">
        <w:rPr>
          <w:lang w:val="en-GB"/>
        </w:rPr>
        <w:t>onferences;</w:t>
      </w:r>
      <w:r w:rsidR="00393D67" w:rsidRPr="00A4584E">
        <w:rPr>
          <w:lang w:val="en-GB"/>
        </w:rPr>
        <w:t xml:space="preserve"> and</w:t>
      </w:r>
    </w:p>
    <w:p w14:paraId="298A9109" w14:textId="1959A54C" w:rsidR="005943BA" w:rsidRPr="00A4584E" w:rsidRDefault="005943BA" w:rsidP="009B389B">
      <w:pPr>
        <w:pStyle w:val="Bullet1"/>
        <w:numPr>
          <w:ilvl w:val="0"/>
          <w:numId w:val="76"/>
        </w:numPr>
        <w:rPr>
          <w:lang w:val="en-GB"/>
        </w:rPr>
      </w:pPr>
      <w:r w:rsidRPr="00A4584E">
        <w:rPr>
          <w:lang w:val="en-GB"/>
        </w:rPr>
        <w:t xml:space="preserve">the order in which </w:t>
      </w:r>
      <w:r w:rsidR="00911242" w:rsidRPr="00A4584E">
        <w:rPr>
          <w:lang w:val="en-GB"/>
        </w:rPr>
        <w:t xml:space="preserve">the </w:t>
      </w:r>
      <w:r w:rsidRPr="00A4584E">
        <w:rPr>
          <w:lang w:val="en-GB"/>
        </w:rPr>
        <w:t>work should be undertaken</w:t>
      </w:r>
      <w:r w:rsidR="00947862" w:rsidRPr="00A4584E">
        <w:rPr>
          <w:lang w:val="en-GB"/>
        </w:rPr>
        <w:t>.</w:t>
      </w:r>
    </w:p>
    <w:p w14:paraId="43EAD52B" w14:textId="2C8787C8" w:rsidR="005943BA" w:rsidRPr="00646A0A" w:rsidRDefault="005943BA" w:rsidP="00947862">
      <w:pPr>
        <w:pStyle w:val="Corpsdetexte"/>
      </w:pPr>
      <w:r w:rsidRPr="00646A0A">
        <w:t xml:space="preserve">In responding to the items on the </w:t>
      </w:r>
      <w:r w:rsidR="00911242" w:rsidRPr="00646A0A">
        <w:t>w</w:t>
      </w:r>
      <w:r w:rsidRPr="00646A0A">
        <w:t xml:space="preserve">ork </w:t>
      </w:r>
      <w:r w:rsidR="00911242" w:rsidRPr="00646A0A">
        <w:t>p</w:t>
      </w:r>
      <w:r w:rsidRPr="00646A0A">
        <w:t xml:space="preserve">rogramme, </w:t>
      </w:r>
      <w:r w:rsidR="00911242" w:rsidRPr="00646A0A">
        <w:t xml:space="preserve">the </w:t>
      </w:r>
      <w:r w:rsidR="006624E7" w:rsidRPr="00646A0A">
        <w:t>c</w:t>
      </w:r>
      <w:r w:rsidR="00911242" w:rsidRPr="00646A0A">
        <w:t xml:space="preserve">ommittees </w:t>
      </w:r>
      <w:r w:rsidRPr="00646A0A">
        <w:t>should endeavour to:</w:t>
      </w:r>
    </w:p>
    <w:p w14:paraId="4A30995B" w14:textId="6670D22E" w:rsidR="0098383E" w:rsidRPr="00A4584E" w:rsidRDefault="005943BA" w:rsidP="00A4584E">
      <w:pPr>
        <w:pStyle w:val="Bullet1"/>
        <w:numPr>
          <w:ilvl w:val="0"/>
          <w:numId w:val="77"/>
        </w:numPr>
        <w:rPr>
          <w:lang w:val="en-GB"/>
        </w:rPr>
      </w:pPr>
      <w:r w:rsidRPr="00A4584E">
        <w:rPr>
          <w:lang w:val="en-GB"/>
        </w:rPr>
        <w:t>use standardi</w:t>
      </w:r>
      <w:r w:rsidR="00A046AE" w:rsidRPr="00A4584E">
        <w:rPr>
          <w:lang w:val="en-GB"/>
        </w:rPr>
        <w:t>z</w:t>
      </w:r>
      <w:r w:rsidRPr="00A4584E">
        <w:rPr>
          <w:lang w:val="en-GB"/>
        </w:rPr>
        <w:t>ed terms and definitions, as defined in the IALA Dictionary a</w:t>
      </w:r>
      <w:r w:rsidR="00947862" w:rsidRPr="00A4584E">
        <w:rPr>
          <w:lang w:val="en-GB"/>
        </w:rPr>
        <w:t>nd other relevant documents;</w:t>
      </w:r>
      <w:r w:rsidR="00393D67" w:rsidRPr="00A4584E">
        <w:rPr>
          <w:lang w:val="en-GB"/>
        </w:rPr>
        <w:t xml:space="preserve"> and</w:t>
      </w:r>
    </w:p>
    <w:p w14:paraId="4E67BE8B" w14:textId="48B187E0" w:rsidR="005943BA" w:rsidRPr="00A4584E" w:rsidRDefault="005943BA" w:rsidP="00A4584E">
      <w:pPr>
        <w:pStyle w:val="Bullet1"/>
        <w:numPr>
          <w:ilvl w:val="0"/>
          <w:numId w:val="77"/>
        </w:numPr>
        <w:rPr>
          <w:lang w:val="en-GB"/>
        </w:rPr>
      </w:pPr>
      <w:r w:rsidRPr="00A4584E">
        <w:rPr>
          <w:lang w:val="en-GB"/>
        </w:rPr>
        <w:t xml:space="preserve">refer to the concepts of risk assessment and quality management in </w:t>
      </w:r>
      <w:r w:rsidR="00E86D97" w:rsidRPr="00A4584E">
        <w:rPr>
          <w:lang w:val="en-GB"/>
        </w:rPr>
        <w:t>M</w:t>
      </w:r>
      <w:r w:rsidR="00911242" w:rsidRPr="00A4584E">
        <w:rPr>
          <w:lang w:val="en-GB"/>
        </w:rPr>
        <w:t xml:space="preserve">arine </w:t>
      </w:r>
      <w:r w:rsidR="00E86D97" w:rsidRPr="00A4584E">
        <w:rPr>
          <w:lang w:val="en-GB"/>
        </w:rPr>
        <w:t>A</w:t>
      </w:r>
      <w:r w:rsidRPr="00A4584E">
        <w:rPr>
          <w:lang w:val="en-GB"/>
        </w:rPr>
        <w:t xml:space="preserve">ids to </w:t>
      </w:r>
      <w:r w:rsidR="00E86D97" w:rsidRPr="00A4584E">
        <w:rPr>
          <w:lang w:val="en-GB"/>
        </w:rPr>
        <w:t>N</w:t>
      </w:r>
      <w:r w:rsidRPr="00A4584E">
        <w:rPr>
          <w:lang w:val="en-GB"/>
        </w:rPr>
        <w:t>avigation in all aspects of the work of IALA.</w:t>
      </w:r>
    </w:p>
    <w:p w14:paraId="7D05B5D5" w14:textId="258AC291" w:rsidR="005943BA" w:rsidRPr="00646A0A" w:rsidRDefault="005943BA" w:rsidP="003A32CD">
      <w:pPr>
        <w:pStyle w:val="Titre3"/>
      </w:pPr>
      <w:bookmarkStart w:id="342" w:name="_Toc84434612"/>
      <w:r w:rsidRPr="00646A0A">
        <w:t>Decisions</w:t>
      </w:r>
      <w:bookmarkEnd w:id="342"/>
    </w:p>
    <w:p w14:paraId="28BEF0CF" w14:textId="2D82D0B5" w:rsidR="00947862" w:rsidRPr="00646A0A" w:rsidRDefault="005943BA" w:rsidP="00911311">
      <w:pPr>
        <w:pStyle w:val="Corpsdetexte"/>
        <w:rPr>
          <w:rFonts w:asciiTheme="majorHAnsi" w:eastAsiaTheme="majorEastAsia" w:hAnsiTheme="majorHAnsi" w:cstheme="majorBidi"/>
          <w:b/>
          <w:bCs/>
          <w:caps/>
          <w:color w:val="407EC9"/>
          <w:sz w:val="24"/>
          <w:szCs w:val="24"/>
        </w:rPr>
      </w:pPr>
      <w:r w:rsidRPr="00646A0A">
        <w:t xml:space="preserve">Where agreement by a </w:t>
      </w:r>
      <w:r w:rsidR="0022435B" w:rsidRPr="00646A0A">
        <w:t>c</w:t>
      </w:r>
      <w:r w:rsidRPr="00646A0A">
        <w:t xml:space="preserve">ommittee on a specific matter is needed then agreement by consensus is preferred. If a vote is required, then in all cases, a decision at a meeting will be by a simple majority of the IALA members </w:t>
      </w:r>
      <w:r w:rsidRPr="00646A0A">
        <w:lastRenderedPageBreak/>
        <w:t>represented at the time of the vote.</w:t>
      </w:r>
      <w:r w:rsidR="0042072D" w:rsidRPr="00646A0A">
        <w:t xml:space="preserve"> </w:t>
      </w:r>
      <w:r w:rsidRPr="00646A0A">
        <w:t>Only one vote per member is permitted.</w:t>
      </w:r>
      <w:r w:rsidR="0042072D" w:rsidRPr="00646A0A">
        <w:t xml:space="preserve"> </w:t>
      </w:r>
      <w:r w:rsidRPr="00646A0A">
        <w:t>The Chair has a casting vote if needed and will announce the decision.</w:t>
      </w:r>
      <w:r w:rsidR="00947862" w:rsidRPr="00646A0A">
        <w:br w:type="page"/>
      </w:r>
    </w:p>
    <w:p w14:paraId="0D1CE85D" w14:textId="51E754AB" w:rsidR="005943BA" w:rsidRPr="00646A0A" w:rsidRDefault="005943BA" w:rsidP="003A32CD">
      <w:pPr>
        <w:pStyle w:val="Titre2"/>
      </w:pPr>
      <w:bookmarkStart w:id="343" w:name="_Toc84434613"/>
      <w:bookmarkStart w:id="344" w:name="_Toc97296192"/>
      <w:r w:rsidRPr="00646A0A">
        <w:lastRenderedPageBreak/>
        <w:t>Meeting documents</w:t>
      </w:r>
      <w:bookmarkEnd w:id="343"/>
      <w:bookmarkEnd w:id="344"/>
    </w:p>
    <w:p w14:paraId="4DE7F305" w14:textId="77777777" w:rsidR="00947862" w:rsidRPr="00646A0A" w:rsidRDefault="00947862" w:rsidP="00947862">
      <w:pPr>
        <w:pStyle w:val="Heading2separationline"/>
      </w:pPr>
    </w:p>
    <w:p w14:paraId="290AF514" w14:textId="40291016" w:rsidR="005943BA" w:rsidRPr="00646A0A" w:rsidRDefault="005943BA" w:rsidP="003A32CD">
      <w:pPr>
        <w:pStyle w:val="Titre3"/>
      </w:pPr>
      <w:bookmarkStart w:id="345" w:name="_Toc84434614"/>
      <w:r w:rsidRPr="00646A0A">
        <w:t>Agenda</w:t>
      </w:r>
      <w:bookmarkEnd w:id="345"/>
    </w:p>
    <w:p w14:paraId="2468CA12" w14:textId="1944ADD3" w:rsidR="005943BA" w:rsidRPr="00646A0A" w:rsidRDefault="005943BA" w:rsidP="005943BA">
      <w:pPr>
        <w:pStyle w:val="Corpsdetexte"/>
      </w:pPr>
      <w:r w:rsidRPr="00646A0A">
        <w:t xml:space="preserve">Agenda items will depend upon the specific topics to be addressed during the particular meeting to which the </w:t>
      </w:r>
      <w:r w:rsidR="00BB07FE">
        <w:t>a</w:t>
      </w:r>
      <w:r w:rsidRPr="00646A0A">
        <w:t xml:space="preserve">genda refers. The topics to be addressed will be determined by the Chair, assisted by the Vice Chair and the Secretary to the </w:t>
      </w:r>
      <w:r w:rsidR="00BB07FE">
        <w:t>committee</w:t>
      </w:r>
      <w:r w:rsidRPr="00646A0A">
        <w:t xml:space="preserve">, taking into account the Strategic Vision, the </w:t>
      </w:r>
      <w:r w:rsidR="00BB07FE">
        <w:t>committee</w:t>
      </w:r>
      <w:r w:rsidRPr="00646A0A">
        <w:t xml:space="preserve"> Structure, and the </w:t>
      </w:r>
      <w:r w:rsidR="00206A70" w:rsidRPr="00646A0A">
        <w:t>w</w:t>
      </w:r>
      <w:r w:rsidRPr="00646A0A">
        <w:t xml:space="preserve">ork </w:t>
      </w:r>
      <w:r w:rsidR="00206A70" w:rsidRPr="00646A0A">
        <w:t>p</w:t>
      </w:r>
      <w:r w:rsidRPr="00646A0A">
        <w:t>rogramme.</w:t>
      </w:r>
    </w:p>
    <w:p w14:paraId="631CEB28" w14:textId="3624B9A3" w:rsidR="005943BA" w:rsidRPr="00646A0A" w:rsidRDefault="005943BA" w:rsidP="003A32CD">
      <w:pPr>
        <w:pStyle w:val="Titre3"/>
      </w:pPr>
      <w:bookmarkStart w:id="346" w:name="_Toc84434615"/>
      <w:r w:rsidRPr="00646A0A">
        <w:t>Input documents</w:t>
      </w:r>
      <w:bookmarkEnd w:id="346"/>
    </w:p>
    <w:p w14:paraId="13B81AC9" w14:textId="304C3100" w:rsidR="0094511F" w:rsidRPr="00646A0A" w:rsidRDefault="005943BA" w:rsidP="005943BA">
      <w:pPr>
        <w:pStyle w:val="Corpsdetexte"/>
      </w:pPr>
      <w:r w:rsidRPr="00646A0A">
        <w:t xml:space="preserve">Input documents for a </w:t>
      </w:r>
      <w:r w:rsidR="00BB07FE">
        <w:t>committee</w:t>
      </w:r>
      <w:r w:rsidRPr="00646A0A">
        <w:t xml:space="preserve"> meeting should be sent to the Secretariat not later than one month before the meeting and will be published on the member section of the website, no later than two weeks before the meeting. </w:t>
      </w:r>
      <w:r w:rsidR="0094511F" w:rsidRPr="00646A0A">
        <w:t xml:space="preserve">Submission of input documents received later than one month before the meeting will be subject to the approval of the </w:t>
      </w:r>
      <w:r w:rsidR="00BB07FE">
        <w:t>committee</w:t>
      </w:r>
      <w:r w:rsidR="0094511F" w:rsidRPr="00646A0A">
        <w:t xml:space="preserve"> Chair.</w:t>
      </w:r>
    </w:p>
    <w:p w14:paraId="67763678" w14:textId="6F141370" w:rsidR="005943BA" w:rsidRPr="00646A0A" w:rsidRDefault="001C39AB" w:rsidP="005943BA">
      <w:pPr>
        <w:pStyle w:val="Corpsdetexte"/>
      </w:pPr>
      <w:r w:rsidRPr="00646A0A">
        <w:t>Input d</w:t>
      </w:r>
      <w:r w:rsidR="005943BA" w:rsidRPr="00646A0A">
        <w:t xml:space="preserve">ocuments should conform to </w:t>
      </w:r>
      <w:r w:rsidRPr="00646A0A">
        <w:t xml:space="preserve">a </w:t>
      </w:r>
      <w:r w:rsidR="005943BA" w:rsidRPr="00646A0A">
        <w:t xml:space="preserve">standard </w:t>
      </w:r>
      <w:r w:rsidRPr="00646A0A">
        <w:t>t</w:t>
      </w:r>
      <w:r w:rsidR="005943BA" w:rsidRPr="00646A0A">
        <w:t xml:space="preserve">emplate, </w:t>
      </w:r>
      <w:r w:rsidRPr="00646A0A">
        <w:t xml:space="preserve">available from the </w:t>
      </w:r>
      <w:r w:rsidR="0034320B" w:rsidRPr="00646A0A">
        <w:t>w</w:t>
      </w:r>
      <w:r w:rsidRPr="00646A0A">
        <w:t>ebsite</w:t>
      </w:r>
      <w:r w:rsidR="005943BA" w:rsidRPr="00646A0A">
        <w:t>.</w:t>
      </w:r>
    </w:p>
    <w:p w14:paraId="3D148ABC" w14:textId="08346D16" w:rsidR="005943BA" w:rsidRPr="00646A0A" w:rsidRDefault="005943BA" w:rsidP="005943BA">
      <w:pPr>
        <w:pStyle w:val="Corpsdetexte"/>
      </w:pPr>
      <w:r w:rsidRPr="00646A0A">
        <w:t>Documents for consideration at a meeting will be numbered by the Secretariat in a way that indicates the meeting number, the agenda item to which t</w:t>
      </w:r>
      <w:r w:rsidR="00E87863" w:rsidRPr="00646A0A">
        <w:t>hey refer and the description.</w:t>
      </w:r>
    </w:p>
    <w:p w14:paraId="581B32C6" w14:textId="16932528" w:rsidR="005943BA" w:rsidRPr="00646A0A" w:rsidRDefault="005943BA" w:rsidP="005943BA">
      <w:pPr>
        <w:pStyle w:val="Corpsdetexte"/>
      </w:pPr>
      <w:r w:rsidRPr="00646A0A">
        <w:t xml:space="preserve">Any </w:t>
      </w:r>
      <w:r w:rsidR="00C953CA" w:rsidRPr="00646A0A">
        <w:t>m</w:t>
      </w:r>
      <w:r w:rsidRPr="00646A0A">
        <w:t xml:space="preserve">ember may submit a document addressing any item on the </w:t>
      </w:r>
      <w:r w:rsidR="00C953CA" w:rsidRPr="00646A0A">
        <w:t>w</w:t>
      </w:r>
      <w:r w:rsidRPr="00646A0A">
        <w:t xml:space="preserve">ork </w:t>
      </w:r>
      <w:r w:rsidR="00C953CA" w:rsidRPr="00646A0A">
        <w:t>p</w:t>
      </w:r>
      <w:r w:rsidRPr="00646A0A">
        <w:t>rogramme.</w:t>
      </w:r>
    </w:p>
    <w:p w14:paraId="2677C606" w14:textId="39F27A1B" w:rsidR="005943BA" w:rsidRPr="00646A0A" w:rsidRDefault="005943BA" w:rsidP="003A32CD">
      <w:pPr>
        <w:pStyle w:val="Titre3"/>
      </w:pPr>
      <w:bookmarkStart w:id="347" w:name="_Toc84434616"/>
      <w:r w:rsidRPr="00646A0A">
        <w:t>Working documents</w:t>
      </w:r>
      <w:bookmarkEnd w:id="347"/>
    </w:p>
    <w:p w14:paraId="5BF4A3D4" w14:textId="77777777" w:rsidR="005943BA" w:rsidRPr="00646A0A" w:rsidRDefault="005943BA" w:rsidP="005943BA">
      <w:pPr>
        <w:pStyle w:val="Corpsdetexte"/>
      </w:pPr>
      <w:r w:rsidRPr="00646A0A">
        <w:t>Working documents are documents to be carried over to a subsequent meeting.</w:t>
      </w:r>
    </w:p>
    <w:p w14:paraId="533DD913" w14:textId="26433A1F" w:rsidR="005943BA" w:rsidRPr="00646A0A" w:rsidRDefault="005943BA" w:rsidP="003A32CD">
      <w:pPr>
        <w:pStyle w:val="Titre3"/>
      </w:pPr>
      <w:bookmarkStart w:id="348" w:name="_Toc84434617"/>
      <w:r w:rsidRPr="00646A0A">
        <w:t>Output documents</w:t>
      </w:r>
      <w:bookmarkEnd w:id="348"/>
    </w:p>
    <w:p w14:paraId="06BD9EAC" w14:textId="489EAD44" w:rsidR="005943BA" w:rsidRPr="00646A0A" w:rsidRDefault="005943BA" w:rsidP="005943BA">
      <w:pPr>
        <w:pStyle w:val="Corpsdetexte"/>
      </w:pPr>
      <w:r w:rsidRPr="00646A0A">
        <w:t xml:space="preserve">Output documents are documents completed by the </w:t>
      </w:r>
      <w:r w:rsidR="00BB07FE">
        <w:t>committee</w:t>
      </w:r>
      <w:r w:rsidRPr="00646A0A">
        <w:t>.</w:t>
      </w:r>
      <w:r w:rsidR="0042072D" w:rsidRPr="00646A0A">
        <w:t xml:space="preserve"> </w:t>
      </w:r>
    </w:p>
    <w:p w14:paraId="337CEE1F" w14:textId="7C1988B5" w:rsidR="005943BA" w:rsidRPr="00646A0A" w:rsidRDefault="005943BA" w:rsidP="003A32CD">
      <w:pPr>
        <w:pStyle w:val="Titre3"/>
      </w:pPr>
      <w:bookmarkStart w:id="349" w:name="_Toc84434618"/>
      <w:r w:rsidRPr="00646A0A">
        <w:t>Report</w:t>
      </w:r>
      <w:bookmarkEnd w:id="349"/>
    </w:p>
    <w:p w14:paraId="5AC7F998" w14:textId="457C6ECE" w:rsidR="005943BA" w:rsidRPr="00646A0A" w:rsidRDefault="005943BA" w:rsidP="005943BA">
      <w:pPr>
        <w:pStyle w:val="Corpsdetexte"/>
      </w:pPr>
      <w:r w:rsidRPr="00646A0A">
        <w:t xml:space="preserve">The </w:t>
      </w:r>
      <w:r w:rsidR="00920535" w:rsidRPr="00646A0A">
        <w:t>r</w:t>
      </w:r>
      <w:r w:rsidRPr="00646A0A">
        <w:t xml:space="preserve">eport of a </w:t>
      </w:r>
      <w:r w:rsidR="00BB07FE">
        <w:t>committee</w:t>
      </w:r>
      <w:r w:rsidRPr="00646A0A">
        <w:t xml:space="preserve"> meeting should be agreed by the </w:t>
      </w:r>
      <w:r w:rsidR="00BB07FE">
        <w:t>committee</w:t>
      </w:r>
      <w:r w:rsidRPr="00646A0A">
        <w:t xml:space="preserve">, endorsed by the </w:t>
      </w:r>
      <w:r w:rsidR="00BB07FE">
        <w:t>committee</w:t>
      </w:r>
      <w:r w:rsidRPr="00646A0A">
        <w:t xml:space="preserve"> Chair, and made available for members on the website by the Secretariat without delay.</w:t>
      </w:r>
    </w:p>
    <w:p w14:paraId="44BF305C" w14:textId="1BE266D5" w:rsidR="005943BA" w:rsidRPr="00646A0A" w:rsidRDefault="005943BA" w:rsidP="005943BA">
      <w:pPr>
        <w:pStyle w:val="Corpsdetexte"/>
      </w:pPr>
      <w:r w:rsidRPr="00646A0A">
        <w:t xml:space="preserve">The </w:t>
      </w:r>
      <w:r w:rsidR="00920535" w:rsidRPr="00646A0A">
        <w:t>r</w:t>
      </w:r>
      <w:r w:rsidRPr="00646A0A">
        <w:t xml:space="preserve">eport should follow </w:t>
      </w:r>
      <w:r w:rsidR="001C39AB" w:rsidRPr="00646A0A">
        <w:t>a template approved by the Secretariat</w:t>
      </w:r>
      <w:r w:rsidRPr="00646A0A">
        <w:t>.</w:t>
      </w:r>
    </w:p>
    <w:p w14:paraId="4FA6D5ED" w14:textId="3152C106" w:rsidR="005943BA" w:rsidRPr="00646A0A" w:rsidRDefault="005943BA" w:rsidP="003A32CD">
      <w:pPr>
        <w:pStyle w:val="Titre3"/>
      </w:pPr>
      <w:bookmarkStart w:id="350" w:name="_Toc84434619"/>
      <w:r w:rsidRPr="00646A0A">
        <w:t>Document quality assurance</w:t>
      </w:r>
      <w:bookmarkEnd w:id="350"/>
    </w:p>
    <w:p w14:paraId="4E69B5A5" w14:textId="72B19201" w:rsidR="005943BA" w:rsidRPr="00646A0A" w:rsidRDefault="005A787A" w:rsidP="005943BA">
      <w:pPr>
        <w:pStyle w:val="Corpsdetexte"/>
      </w:pPr>
      <w:r w:rsidRPr="00646A0A">
        <w:t xml:space="preserve">Draft </w:t>
      </w:r>
      <w:r w:rsidR="00D22AC7" w:rsidRPr="00646A0A">
        <w:t>s</w:t>
      </w:r>
      <w:r w:rsidRPr="00646A0A">
        <w:t xml:space="preserve">tandards, </w:t>
      </w:r>
      <w:r w:rsidR="00D22AC7" w:rsidRPr="00646A0A">
        <w:t>r</w:t>
      </w:r>
      <w:r w:rsidRPr="00646A0A">
        <w:t xml:space="preserve">ecommendations, </w:t>
      </w:r>
      <w:r w:rsidR="00D22AC7" w:rsidRPr="00646A0A">
        <w:t>g</w:t>
      </w:r>
      <w:r w:rsidRPr="00646A0A">
        <w:t>uidelines</w:t>
      </w:r>
      <w:r w:rsidR="00E87863" w:rsidRPr="00646A0A">
        <w:t xml:space="preserve"> </w:t>
      </w:r>
      <w:r w:rsidR="00E86D97" w:rsidRPr="00646A0A">
        <w:t>manuals and other relevant documents</w:t>
      </w:r>
      <w:r w:rsidRPr="00646A0A">
        <w:t>,</w:t>
      </w:r>
      <w:r w:rsidR="00E87863" w:rsidRPr="00646A0A">
        <w:t xml:space="preserve"> </w:t>
      </w:r>
      <w:r w:rsidR="005943BA" w:rsidRPr="00646A0A">
        <w:t xml:space="preserve">created by a </w:t>
      </w:r>
      <w:r w:rsidR="00BB07FE">
        <w:t>committee</w:t>
      </w:r>
      <w:r w:rsidRPr="00646A0A">
        <w:t>,</w:t>
      </w:r>
      <w:r w:rsidR="005943BA" w:rsidRPr="00646A0A">
        <w:t xml:space="preserve"> should follow a quality assurance process to ensure that both content and presentation reflect expected standard</w:t>
      </w:r>
      <w:r w:rsidR="00BF2B46" w:rsidRPr="00646A0A">
        <w:t>s</w:t>
      </w:r>
      <w:r w:rsidR="005943BA" w:rsidRPr="00646A0A">
        <w:t>.</w:t>
      </w:r>
      <w:r w:rsidR="0042072D" w:rsidRPr="00646A0A">
        <w:t xml:space="preserve"> </w:t>
      </w:r>
      <w:r w:rsidR="005943BA" w:rsidRPr="00646A0A">
        <w:t>This process has the following steps:</w:t>
      </w:r>
    </w:p>
    <w:p w14:paraId="486A5EE5" w14:textId="1C3094AE" w:rsidR="005943BA" w:rsidRPr="00A4584E" w:rsidRDefault="005A787A" w:rsidP="00A4584E">
      <w:pPr>
        <w:pStyle w:val="Bullet1"/>
        <w:numPr>
          <w:ilvl w:val="0"/>
          <w:numId w:val="78"/>
        </w:numPr>
        <w:rPr>
          <w:lang w:val="en-GB"/>
        </w:rPr>
      </w:pPr>
      <w:r w:rsidRPr="00A4584E">
        <w:rPr>
          <w:lang w:val="en-GB"/>
        </w:rPr>
        <w:t>t</w:t>
      </w:r>
      <w:r w:rsidR="005943BA" w:rsidRPr="00A4584E">
        <w:rPr>
          <w:lang w:val="en-GB"/>
        </w:rPr>
        <w:t xml:space="preserve">he Chair and Vice-Chair of the </w:t>
      </w:r>
      <w:r w:rsidR="00BB07FE">
        <w:rPr>
          <w:lang w:val="en-GB"/>
        </w:rPr>
        <w:t>committee</w:t>
      </w:r>
      <w:r w:rsidR="005943BA" w:rsidRPr="00A4584E">
        <w:rPr>
          <w:lang w:val="en-GB"/>
        </w:rPr>
        <w:t xml:space="preserve"> are actively involved throughout the development process.</w:t>
      </w:r>
      <w:r w:rsidR="0042072D" w:rsidRPr="00A4584E">
        <w:rPr>
          <w:lang w:val="en-GB"/>
        </w:rPr>
        <w:t xml:space="preserve"> </w:t>
      </w:r>
      <w:r w:rsidR="005943BA" w:rsidRPr="00A4584E">
        <w:rPr>
          <w:lang w:val="en-GB"/>
        </w:rPr>
        <w:t xml:space="preserve">The Secretariat (Secretary to the </w:t>
      </w:r>
      <w:r w:rsidR="00BB07FE">
        <w:rPr>
          <w:lang w:val="en-GB"/>
        </w:rPr>
        <w:t>committee</w:t>
      </w:r>
      <w:r w:rsidR="005943BA" w:rsidRPr="00A4584E">
        <w:rPr>
          <w:lang w:val="en-GB"/>
        </w:rPr>
        <w:t>) is involved throughout the development process for format and editorial review</w:t>
      </w:r>
      <w:r w:rsidR="00D22AC7" w:rsidRPr="00A4584E">
        <w:rPr>
          <w:lang w:val="en-GB"/>
        </w:rPr>
        <w:t>;</w:t>
      </w:r>
    </w:p>
    <w:p w14:paraId="33C75CDF" w14:textId="0EC48A64" w:rsidR="005943BA" w:rsidRPr="00A4584E" w:rsidRDefault="005A787A" w:rsidP="00A4584E">
      <w:pPr>
        <w:pStyle w:val="Bullet1"/>
        <w:numPr>
          <w:ilvl w:val="0"/>
          <w:numId w:val="78"/>
        </w:numPr>
        <w:rPr>
          <w:lang w:val="en-GB"/>
        </w:rPr>
      </w:pPr>
      <w:r w:rsidRPr="00A4584E">
        <w:rPr>
          <w:lang w:val="en-GB"/>
        </w:rPr>
        <w:t>o</w:t>
      </w:r>
      <w:r w:rsidR="005943BA" w:rsidRPr="00A4584E">
        <w:rPr>
          <w:lang w:val="en-GB"/>
        </w:rPr>
        <w:t xml:space="preserve">nce completed by a </w:t>
      </w:r>
      <w:r w:rsidR="00BB07FE">
        <w:rPr>
          <w:lang w:val="en-GB"/>
        </w:rPr>
        <w:t>committee</w:t>
      </w:r>
      <w:r w:rsidR="005943BA" w:rsidRPr="00A4584E">
        <w:rPr>
          <w:lang w:val="en-GB"/>
        </w:rPr>
        <w:t xml:space="preserve">, an output document proceeds through a </w:t>
      </w:r>
      <w:r w:rsidR="00D22AC7" w:rsidRPr="00A4584E">
        <w:rPr>
          <w:lang w:val="en-GB"/>
        </w:rPr>
        <w:t>q</w:t>
      </w:r>
      <w:r w:rsidR="005943BA" w:rsidRPr="00A4584E">
        <w:rPr>
          <w:lang w:val="en-GB"/>
        </w:rPr>
        <w:t xml:space="preserve">uality </w:t>
      </w:r>
      <w:r w:rsidR="00D22AC7" w:rsidRPr="00A4584E">
        <w:rPr>
          <w:lang w:val="en-GB"/>
        </w:rPr>
        <w:t>a</w:t>
      </w:r>
      <w:r w:rsidR="005943BA" w:rsidRPr="00A4584E">
        <w:rPr>
          <w:lang w:val="en-GB"/>
        </w:rPr>
        <w:t xml:space="preserve">ssurance check via the Secretariat including final formatting, and is then sent to </w:t>
      </w:r>
      <w:r w:rsidR="00D22AC7" w:rsidRPr="00A4584E">
        <w:rPr>
          <w:lang w:val="en-GB"/>
        </w:rPr>
        <w:t xml:space="preserve">the </w:t>
      </w:r>
      <w:r w:rsidR="005943BA" w:rsidRPr="00A4584E">
        <w:rPr>
          <w:lang w:val="en-GB"/>
        </w:rPr>
        <w:t>Council for review and approval</w:t>
      </w:r>
      <w:r w:rsidR="00D22AC7" w:rsidRPr="00A4584E">
        <w:rPr>
          <w:lang w:val="en-GB"/>
        </w:rPr>
        <w:t>;</w:t>
      </w:r>
    </w:p>
    <w:p w14:paraId="02429D26" w14:textId="6C6583F5" w:rsidR="005943BA" w:rsidRPr="00A4584E" w:rsidRDefault="005A787A" w:rsidP="00A4584E">
      <w:pPr>
        <w:pStyle w:val="Bullet1"/>
        <w:numPr>
          <w:ilvl w:val="0"/>
          <w:numId w:val="78"/>
        </w:numPr>
        <w:rPr>
          <w:lang w:val="en-GB"/>
        </w:rPr>
      </w:pPr>
      <w:r w:rsidRPr="00A4584E">
        <w:rPr>
          <w:lang w:val="en-GB"/>
        </w:rPr>
        <w:t>b</w:t>
      </w:r>
      <w:r w:rsidR="005943BA" w:rsidRPr="00A4584E">
        <w:rPr>
          <w:lang w:val="en-GB"/>
        </w:rPr>
        <w:t xml:space="preserve">efore approval by </w:t>
      </w:r>
      <w:r w:rsidR="00D22AC7" w:rsidRPr="00A4584E">
        <w:rPr>
          <w:lang w:val="en-GB"/>
        </w:rPr>
        <w:t xml:space="preserve">the </w:t>
      </w:r>
      <w:r w:rsidR="005943BA" w:rsidRPr="00A4584E">
        <w:rPr>
          <w:lang w:val="en-GB"/>
        </w:rPr>
        <w:t>Council, an ou</w:t>
      </w:r>
      <w:r w:rsidRPr="00A4584E">
        <w:rPr>
          <w:lang w:val="en-GB"/>
        </w:rPr>
        <w:t xml:space="preserve">tput document must </w:t>
      </w:r>
      <w:r w:rsidR="00E87863" w:rsidRPr="00A4584E">
        <w:rPr>
          <w:lang w:val="en-GB"/>
        </w:rPr>
        <w:t xml:space="preserve">be </w:t>
      </w:r>
      <w:r w:rsidRPr="00A4584E">
        <w:rPr>
          <w:lang w:val="en-GB"/>
        </w:rPr>
        <w:t>watermarked ‘Draft’</w:t>
      </w:r>
      <w:r w:rsidR="005943BA" w:rsidRPr="00A4584E">
        <w:rPr>
          <w:lang w:val="en-GB"/>
        </w:rPr>
        <w:t xml:space="preserve"> on each page</w:t>
      </w:r>
      <w:r w:rsidR="00D22AC7" w:rsidRPr="00A4584E">
        <w:rPr>
          <w:lang w:val="en-GB"/>
        </w:rPr>
        <w:t>;</w:t>
      </w:r>
    </w:p>
    <w:p w14:paraId="50936EE1" w14:textId="62570C7C" w:rsidR="005943BA" w:rsidRPr="00A4584E" w:rsidRDefault="005A787A" w:rsidP="00A4584E">
      <w:pPr>
        <w:pStyle w:val="Bullet1"/>
        <w:numPr>
          <w:ilvl w:val="0"/>
          <w:numId w:val="78"/>
        </w:numPr>
        <w:rPr>
          <w:lang w:val="en-GB"/>
        </w:rPr>
      </w:pPr>
      <w:r w:rsidRPr="00A4584E">
        <w:rPr>
          <w:lang w:val="en-GB"/>
        </w:rPr>
        <w:t>a</w:t>
      </w:r>
      <w:r w:rsidR="005943BA" w:rsidRPr="00A4584E">
        <w:rPr>
          <w:lang w:val="en-GB"/>
        </w:rPr>
        <w:t>fter approval by</w:t>
      </w:r>
      <w:r w:rsidR="00D22AC7" w:rsidRPr="00A4584E">
        <w:rPr>
          <w:lang w:val="en-GB"/>
        </w:rPr>
        <w:t xml:space="preserve"> the</w:t>
      </w:r>
      <w:r w:rsidR="005943BA" w:rsidRPr="00A4584E">
        <w:rPr>
          <w:lang w:val="en-GB"/>
        </w:rPr>
        <w:t xml:space="preserve"> Council, the document is placed on the Website with public access;</w:t>
      </w:r>
      <w:r w:rsidR="00393D67" w:rsidRPr="00A4584E">
        <w:rPr>
          <w:lang w:val="en-GB"/>
        </w:rPr>
        <w:t xml:space="preserve"> and</w:t>
      </w:r>
    </w:p>
    <w:p w14:paraId="431190CC" w14:textId="06F0BA78" w:rsidR="005943BA" w:rsidRPr="00A4584E" w:rsidRDefault="005A787A" w:rsidP="00A4584E">
      <w:pPr>
        <w:pStyle w:val="Bullet1"/>
        <w:numPr>
          <w:ilvl w:val="0"/>
          <w:numId w:val="78"/>
        </w:numPr>
        <w:rPr>
          <w:lang w:val="en-GB"/>
        </w:rPr>
      </w:pPr>
      <w:r w:rsidRPr="00A4584E">
        <w:rPr>
          <w:lang w:val="en-GB"/>
        </w:rPr>
        <w:t>m</w:t>
      </w:r>
      <w:r w:rsidR="005943BA" w:rsidRPr="00A4584E">
        <w:rPr>
          <w:lang w:val="en-GB"/>
        </w:rPr>
        <w:t>embers are notified of newly approved documents.</w:t>
      </w:r>
    </w:p>
    <w:p w14:paraId="6A2A14C4" w14:textId="77777777" w:rsidR="005A787A" w:rsidRPr="00646A0A" w:rsidRDefault="005A787A">
      <w:pPr>
        <w:pStyle w:val="Corpsdetexte"/>
        <w:sectPr w:rsidR="005A787A" w:rsidRPr="00646A0A" w:rsidSect="00012552">
          <w:pgSz w:w="11907" w:h="16840" w:code="9"/>
          <w:pgMar w:top="1134" w:right="1134" w:bottom="1134" w:left="1134" w:header="720" w:footer="720" w:gutter="0"/>
          <w:cols w:space="720"/>
          <w:docGrid w:linePitch="360"/>
        </w:sectPr>
      </w:pPr>
    </w:p>
    <w:p w14:paraId="2EE8F52E" w14:textId="77777777" w:rsidR="00E04DF1" w:rsidRPr="00646A0A" w:rsidRDefault="00E04DF1" w:rsidP="00911311">
      <w:pPr>
        <w:pStyle w:val="Corpsdetexte"/>
        <w:jc w:val="center"/>
      </w:pPr>
    </w:p>
    <w:p w14:paraId="2692FF2E" w14:textId="77777777" w:rsidR="00E04DF1" w:rsidRPr="00646A0A" w:rsidRDefault="00E04DF1" w:rsidP="00911311">
      <w:pPr>
        <w:pStyle w:val="Corpsdetexte"/>
        <w:jc w:val="center"/>
      </w:pPr>
    </w:p>
    <w:p w14:paraId="050D8B78" w14:textId="77777777" w:rsidR="00E04DF1" w:rsidRPr="00646A0A" w:rsidRDefault="00E04DF1" w:rsidP="00911311">
      <w:pPr>
        <w:pStyle w:val="Corpsdetexte"/>
        <w:jc w:val="center"/>
      </w:pPr>
    </w:p>
    <w:p w14:paraId="4C905931" w14:textId="77777777" w:rsidR="00E04DF1" w:rsidRPr="00646A0A" w:rsidRDefault="00E04DF1" w:rsidP="00911311">
      <w:pPr>
        <w:pStyle w:val="Corpsdetexte"/>
        <w:jc w:val="center"/>
      </w:pPr>
    </w:p>
    <w:p w14:paraId="23F839EB" w14:textId="77777777" w:rsidR="00DC2781" w:rsidRPr="00646A0A" w:rsidRDefault="00DC2781" w:rsidP="00911311">
      <w:pPr>
        <w:pStyle w:val="Corpsdetexte"/>
        <w:jc w:val="center"/>
      </w:pPr>
    </w:p>
    <w:p w14:paraId="4C2AE52E" w14:textId="77777777" w:rsidR="00DC2781" w:rsidRPr="00646A0A" w:rsidRDefault="00DC2781" w:rsidP="00911311">
      <w:pPr>
        <w:pStyle w:val="Corpsdetexte"/>
        <w:jc w:val="center"/>
      </w:pPr>
    </w:p>
    <w:p w14:paraId="5FFBA3E2" w14:textId="52135EDB" w:rsidR="001B21A1" w:rsidRPr="00646A0A" w:rsidRDefault="005A787A" w:rsidP="00911311">
      <w:pPr>
        <w:pStyle w:val="Corpsdetexte"/>
        <w:jc w:val="center"/>
      </w:pPr>
      <w:r w:rsidRPr="00A4584E">
        <w:rPr>
          <w:rFonts w:ascii="Calibri" w:hAnsi="Calibri"/>
          <w:b/>
          <w:noProof/>
          <w:color w:val="009FE3"/>
          <w:sz w:val="24"/>
          <w:szCs w:val="24"/>
          <w:lang w:val="de-DE" w:eastAsia="de-DE"/>
        </w:rPr>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Pr="00646A0A" w:rsidRDefault="001B21A1" w:rsidP="001B21A1">
      <w:pPr>
        <w:pStyle w:val="Corpsdetexte"/>
      </w:pPr>
    </w:p>
    <w:p w14:paraId="66F6BC01" w14:textId="53EBA33E" w:rsidR="001B21A1" w:rsidRPr="00646A0A" w:rsidRDefault="001B21A1" w:rsidP="001B21A1">
      <w:pPr>
        <w:pStyle w:val="Corpsdetexte"/>
      </w:pPr>
    </w:p>
    <w:p w14:paraId="11E259F1" w14:textId="2D35AEF7" w:rsidR="001B21A1" w:rsidRPr="00646A0A" w:rsidRDefault="001B21A1" w:rsidP="001B21A1">
      <w:pPr>
        <w:pStyle w:val="Corpsdetexte"/>
      </w:pPr>
    </w:p>
    <w:p w14:paraId="3757D944" w14:textId="7226BE9A" w:rsidR="001B21A1" w:rsidRPr="00646A0A" w:rsidRDefault="001B21A1" w:rsidP="001B21A1">
      <w:pPr>
        <w:pStyle w:val="Corpsdetexte"/>
      </w:pPr>
    </w:p>
    <w:p w14:paraId="536B19D9" w14:textId="755DE2BC" w:rsidR="001B21A1" w:rsidRPr="00646A0A" w:rsidRDefault="001B21A1" w:rsidP="001B21A1">
      <w:pPr>
        <w:pStyle w:val="Corpsdetexte"/>
      </w:pPr>
    </w:p>
    <w:p w14:paraId="2DD0356B" w14:textId="77777777" w:rsidR="001B21A1" w:rsidRPr="00646A0A" w:rsidRDefault="001B21A1" w:rsidP="00911311">
      <w:pPr>
        <w:pStyle w:val="Corpsdetexte"/>
      </w:pPr>
    </w:p>
    <w:p w14:paraId="462E5B1C" w14:textId="2A12DD00" w:rsidR="005A787A" w:rsidRPr="00646A0A" w:rsidRDefault="005A787A">
      <w:pPr>
        <w:pStyle w:val="SectionTitle"/>
      </w:pPr>
      <w:bookmarkStart w:id="351" w:name="_Toc97296193"/>
      <w:r w:rsidRPr="00646A0A">
        <w:rPr>
          <w:bCs/>
        </w:rPr>
        <w:t>Constitution and Bye-Laws of the Industrial Members’</w:t>
      </w:r>
      <w:r w:rsidRPr="00646A0A">
        <w:t xml:space="preserve"> Committee</w:t>
      </w:r>
      <w:bookmarkEnd w:id="351"/>
    </w:p>
    <w:p w14:paraId="7B6A18AD" w14:textId="35C99A8B" w:rsidR="005A787A" w:rsidRPr="00646A0A" w:rsidRDefault="005A787A" w:rsidP="005A787A">
      <w:pPr>
        <w:ind w:right="521"/>
        <w:jc w:val="center"/>
        <w:rPr>
          <w:rFonts w:ascii="Calibri" w:hAnsi="Calibri"/>
          <w:b/>
          <w:sz w:val="24"/>
          <w:szCs w:val="24"/>
        </w:rPr>
      </w:pPr>
    </w:p>
    <w:p w14:paraId="30419BC3" w14:textId="123A8597" w:rsidR="005A787A" w:rsidRPr="00646A0A" w:rsidRDefault="005A787A" w:rsidP="005A787A">
      <w:pPr>
        <w:ind w:right="521"/>
        <w:jc w:val="center"/>
        <w:rPr>
          <w:rFonts w:ascii="Calibri" w:hAnsi="Calibri"/>
          <w:b/>
          <w:sz w:val="24"/>
          <w:szCs w:val="24"/>
        </w:rPr>
      </w:pPr>
    </w:p>
    <w:p w14:paraId="46F83070" w14:textId="6A23A315" w:rsidR="00233819" w:rsidRPr="00646A0A" w:rsidRDefault="00233819" w:rsidP="005A787A">
      <w:pPr>
        <w:ind w:right="521"/>
        <w:jc w:val="center"/>
        <w:rPr>
          <w:rFonts w:ascii="Calibri" w:hAnsi="Calibri"/>
          <w:b/>
          <w:sz w:val="24"/>
          <w:szCs w:val="24"/>
        </w:rPr>
      </w:pPr>
    </w:p>
    <w:p w14:paraId="3A6713CD" w14:textId="7434436D" w:rsidR="00233819" w:rsidRPr="00646A0A" w:rsidRDefault="00233819" w:rsidP="005A787A">
      <w:pPr>
        <w:ind w:right="521"/>
        <w:jc w:val="center"/>
        <w:rPr>
          <w:rFonts w:ascii="Calibri" w:hAnsi="Calibri"/>
          <w:b/>
          <w:sz w:val="24"/>
          <w:szCs w:val="24"/>
        </w:rPr>
      </w:pPr>
    </w:p>
    <w:p w14:paraId="1F6F7485" w14:textId="140BB4E5" w:rsidR="00233819" w:rsidRPr="00646A0A" w:rsidRDefault="00233819" w:rsidP="005A787A">
      <w:pPr>
        <w:ind w:right="521"/>
        <w:jc w:val="center"/>
        <w:rPr>
          <w:rFonts w:ascii="Calibri" w:hAnsi="Calibri"/>
          <w:b/>
          <w:sz w:val="24"/>
          <w:szCs w:val="24"/>
        </w:rPr>
      </w:pPr>
    </w:p>
    <w:p w14:paraId="11D5CC04" w14:textId="20277841" w:rsidR="00233819" w:rsidRPr="00646A0A" w:rsidRDefault="00233819" w:rsidP="005A787A">
      <w:pPr>
        <w:ind w:right="521"/>
        <w:jc w:val="center"/>
        <w:rPr>
          <w:rFonts w:ascii="Calibri" w:hAnsi="Calibri"/>
          <w:b/>
          <w:sz w:val="24"/>
          <w:szCs w:val="24"/>
        </w:rPr>
      </w:pPr>
    </w:p>
    <w:p w14:paraId="520063AF" w14:textId="253D1EE5" w:rsidR="00233819" w:rsidRPr="00646A0A" w:rsidRDefault="00233819" w:rsidP="005A787A">
      <w:pPr>
        <w:ind w:right="521"/>
        <w:jc w:val="center"/>
        <w:rPr>
          <w:rFonts w:ascii="Calibri" w:hAnsi="Calibri"/>
          <w:b/>
          <w:sz w:val="24"/>
          <w:szCs w:val="24"/>
        </w:rPr>
      </w:pPr>
    </w:p>
    <w:p w14:paraId="73FD0D2F" w14:textId="34D70365" w:rsidR="00233819" w:rsidRPr="00646A0A" w:rsidRDefault="00233819" w:rsidP="005A787A">
      <w:pPr>
        <w:ind w:right="521"/>
        <w:jc w:val="center"/>
        <w:rPr>
          <w:rFonts w:ascii="Calibri" w:hAnsi="Calibri"/>
          <w:b/>
          <w:sz w:val="24"/>
          <w:szCs w:val="24"/>
        </w:rPr>
      </w:pPr>
    </w:p>
    <w:p w14:paraId="4DEFB165" w14:textId="37AA091E" w:rsidR="00233819" w:rsidRPr="00646A0A" w:rsidRDefault="00233819" w:rsidP="005A787A">
      <w:pPr>
        <w:ind w:right="521"/>
        <w:jc w:val="center"/>
        <w:rPr>
          <w:rFonts w:ascii="Calibri" w:hAnsi="Calibri"/>
          <w:b/>
          <w:sz w:val="24"/>
          <w:szCs w:val="24"/>
        </w:rPr>
      </w:pPr>
    </w:p>
    <w:p w14:paraId="7F754A20" w14:textId="112C8C0F" w:rsidR="00233819" w:rsidRPr="00646A0A" w:rsidRDefault="00233819" w:rsidP="005A787A">
      <w:pPr>
        <w:ind w:right="521"/>
        <w:jc w:val="center"/>
        <w:rPr>
          <w:rFonts w:ascii="Calibri" w:hAnsi="Calibri"/>
          <w:b/>
          <w:sz w:val="24"/>
          <w:szCs w:val="24"/>
        </w:rPr>
      </w:pPr>
    </w:p>
    <w:p w14:paraId="51A9B70B" w14:textId="7505CBDA" w:rsidR="00233819" w:rsidRPr="00646A0A" w:rsidRDefault="00233819" w:rsidP="005A787A">
      <w:pPr>
        <w:ind w:right="521"/>
        <w:jc w:val="center"/>
        <w:rPr>
          <w:rFonts w:ascii="Calibri" w:hAnsi="Calibri"/>
          <w:b/>
          <w:sz w:val="24"/>
          <w:szCs w:val="24"/>
        </w:rPr>
      </w:pPr>
    </w:p>
    <w:p w14:paraId="76DFFFED" w14:textId="7A6A5112" w:rsidR="00233819" w:rsidRPr="00646A0A" w:rsidRDefault="00233819" w:rsidP="005A787A">
      <w:pPr>
        <w:ind w:right="521"/>
        <w:jc w:val="center"/>
        <w:rPr>
          <w:rFonts w:ascii="Calibri" w:hAnsi="Calibri"/>
          <w:b/>
          <w:sz w:val="24"/>
          <w:szCs w:val="24"/>
        </w:rPr>
      </w:pPr>
    </w:p>
    <w:p w14:paraId="0A6A2CA0" w14:textId="5BB50883" w:rsidR="00233819" w:rsidRPr="00646A0A" w:rsidRDefault="00233819" w:rsidP="005A787A">
      <w:pPr>
        <w:ind w:right="521"/>
        <w:jc w:val="center"/>
        <w:rPr>
          <w:rFonts w:ascii="Calibri" w:hAnsi="Calibri"/>
          <w:b/>
          <w:sz w:val="24"/>
          <w:szCs w:val="24"/>
        </w:rPr>
      </w:pPr>
    </w:p>
    <w:p w14:paraId="40540ED4" w14:textId="4B1475DC" w:rsidR="00233819" w:rsidRPr="00646A0A" w:rsidRDefault="00233819" w:rsidP="005A787A">
      <w:pPr>
        <w:ind w:right="521"/>
        <w:jc w:val="center"/>
        <w:rPr>
          <w:rFonts w:ascii="Calibri" w:hAnsi="Calibri"/>
          <w:b/>
          <w:sz w:val="24"/>
          <w:szCs w:val="24"/>
        </w:rPr>
      </w:pPr>
    </w:p>
    <w:p w14:paraId="73C9A02C" w14:textId="6AFA64D1" w:rsidR="00233819" w:rsidRPr="00646A0A" w:rsidRDefault="00233819" w:rsidP="005A787A">
      <w:pPr>
        <w:ind w:right="521"/>
        <w:jc w:val="center"/>
        <w:rPr>
          <w:rFonts w:ascii="Calibri" w:hAnsi="Calibri"/>
          <w:b/>
          <w:sz w:val="24"/>
          <w:szCs w:val="24"/>
        </w:rPr>
      </w:pPr>
    </w:p>
    <w:p w14:paraId="263E9D9D" w14:textId="22FA9559" w:rsidR="00233819" w:rsidRPr="00646A0A" w:rsidRDefault="00233819" w:rsidP="005A787A">
      <w:pPr>
        <w:ind w:right="521"/>
        <w:jc w:val="center"/>
        <w:rPr>
          <w:rFonts w:ascii="Calibri" w:hAnsi="Calibri"/>
          <w:b/>
          <w:sz w:val="24"/>
          <w:szCs w:val="24"/>
        </w:rPr>
      </w:pPr>
    </w:p>
    <w:p w14:paraId="4B315F4F" w14:textId="0A6CA986" w:rsidR="00233819" w:rsidRPr="00646A0A" w:rsidRDefault="00233819" w:rsidP="00233819">
      <w:pPr>
        <w:pStyle w:val="Corpsdetexte"/>
        <w:jc w:val="center"/>
      </w:pPr>
      <w:r w:rsidRPr="00646A0A">
        <w:t xml:space="preserve">as approved by the General Assembly of all Industrial </w:t>
      </w:r>
      <w:r w:rsidR="008320ED" w:rsidRPr="00646A0A">
        <w:t>m</w:t>
      </w:r>
      <w:r w:rsidRPr="00646A0A">
        <w:t>embers on 29 September 2008</w:t>
      </w:r>
    </w:p>
    <w:p w14:paraId="60014581" w14:textId="734C9225" w:rsidR="005A787A" w:rsidRPr="00646A0A" w:rsidRDefault="005A787A" w:rsidP="005A787A">
      <w:pPr>
        <w:spacing w:after="200" w:line="276" w:lineRule="auto"/>
        <w:rPr>
          <w:sz w:val="22"/>
        </w:rPr>
      </w:pPr>
      <w:r w:rsidRPr="00646A0A">
        <w:br w:type="page"/>
      </w:r>
    </w:p>
    <w:p w14:paraId="347C7783" w14:textId="73AF2EDE" w:rsidR="00233819" w:rsidRPr="00646A0A" w:rsidRDefault="00233819" w:rsidP="00753C9B">
      <w:pPr>
        <w:pStyle w:val="Article"/>
        <w:numPr>
          <w:ilvl w:val="0"/>
          <w:numId w:val="68"/>
        </w:numPr>
        <w:ind w:left="0" w:firstLine="0"/>
        <w:outlineLvl w:val="0"/>
      </w:pPr>
      <w:bookmarkStart w:id="352" w:name="_Toc8915506"/>
      <w:bookmarkStart w:id="353" w:name="_Toc97296194"/>
      <w:r w:rsidRPr="00646A0A">
        <w:lastRenderedPageBreak/>
        <w:t>- IALA Industrial Membership</w:t>
      </w:r>
      <w:bookmarkEnd w:id="352"/>
      <w:bookmarkEnd w:id="353"/>
    </w:p>
    <w:p w14:paraId="2601ABA4" w14:textId="00030845" w:rsidR="00233819" w:rsidRPr="00646A0A" w:rsidRDefault="00233819" w:rsidP="008A34E8">
      <w:pPr>
        <w:pStyle w:val="Corpsdetexte"/>
      </w:pPr>
      <w:r w:rsidRPr="00646A0A">
        <w:t xml:space="preserve">The Industrial </w:t>
      </w:r>
      <w:r w:rsidR="00AE1763" w:rsidRPr="00646A0A">
        <w:t>m</w:t>
      </w:r>
      <w:r w:rsidRPr="00646A0A">
        <w:t xml:space="preserve">embers of the International Association of Marine Aids to Navigation and Lighthouse Authorities (IALA) comprise all those companies or individuals that are </w:t>
      </w:r>
      <w:r w:rsidR="00CA0BAA" w:rsidRPr="00646A0A">
        <w:t>“</w:t>
      </w:r>
      <w:r w:rsidRPr="00646A0A">
        <w:t xml:space="preserve">Industrial </w:t>
      </w:r>
      <w:r w:rsidR="003266C7">
        <w:t>member</w:t>
      </w:r>
      <w:r w:rsidRPr="00646A0A">
        <w:t>s of IALA</w:t>
      </w:r>
      <w:r w:rsidR="00CA0BAA" w:rsidRPr="00646A0A">
        <w:t>”</w:t>
      </w:r>
      <w:r w:rsidR="00E87863" w:rsidRPr="00646A0A">
        <w:t xml:space="preserve"> in accordance with </w:t>
      </w:r>
      <w:r w:rsidR="00E87863" w:rsidRPr="00646A0A">
        <w:fldChar w:fldCharType="begin"/>
      </w:r>
      <w:r w:rsidR="00E87863" w:rsidRPr="00646A0A">
        <w:instrText xml:space="preserve"> REF _Ref457821209 \w \h </w:instrText>
      </w:r>
      <w:r w:rsidR="00E87863" w:rsidRPr="00646A0A">
        <w:fldChar w:fldCharType="separate"/>
      </w:r>
      <w:r w:rsidR="00E56BF4">
        <w:t>Article 5</w:t>
      </w:r>
      <w:r w:rsidR="00E87863" w:rsidRPr="00646A0A">
        <w:fldChar w:fldCharType="end"/>
      </w:r>
      <w:r w:rsidRPr="00646A0A">
        <w:t xml:space="preserve"> of the Constitution of IALA.</w:t>
      </w:r>
    </w:p>
    <w:p w14:paraId="29227E42" w14:textId="47F8C85F" w:rsidR="00233819" w:rsidRPr="00646A0A" w:rsidRDefault="00233819" w:rsidP="008A34E8">
      <w:pPr>
        <w:pStyle w:val="Corpsdetexte"/>
      </w:pPr>
      <w:r w:rsidRPr="00646A0A">
        <w:t xml:space="preserve">Each Industrial </w:t>
      </w:r>
      <w:r w:rsidR="003266C7">
        <w:t>member</w:t>
      </w:r>
      <w:r w:rsidRPr="00646A0A">
        <w:t xml:space="preserve"> shall nominate one person (</w:t>
      </w:r>
      <w:r w:rsidR="00CA0BAA" w:rsidRPr="00646A0A">
        <w:t>“</w:t>
      </w:r>
      <w:r w:rsidRPr="00646A0A">
        <w:t>representative</w:t>
      </w:r>
      <w:r w:rsidR="00CA0BAA" w:rsidRPr="00646A0A">
        <w:t>”</w:t>
      </w:r>
      <w:r w:rsidRPr="00646A0A">
        <w:t>) as its representative in all matters concerning IALA.</w:t>
      </w:r>
    </w:p>
    <w:p w14:paraId="14789E8E" w14:textId="07FFE982" w:rsidR="00233819" w:rsidRPr="00646A0A" w:rsidRDefault="00E94A71" w:rsidP="001B21A1">
      <w:pPr>
        <w:pStyle w:val="Article"/>
        <w:ind w:left="0" w:firstLine="0"/>
        <w:outlineLvl w:val="0"/>
      </w:pPr>
      <w:r w:rsidRPr="00646A0A">
        <w:t xml:space="preserve"> </w:t>
      </w:r>
      <w:bookmarkStart w:id="354" w:name="_Toc8915507"/>
      <w:bookmarkStart w:id="355" w:name="_Toc97296195"/>
      <w:r w:rsidRPr="00646A0A">
        <w:t xml:space="preserve">- </w:t>
      </w:r>
      <w:r w:rsidR="00233819" w:rsidRPr="00646A0A">
        <w:t>I</w:t>
      </w:r>
      <w:r w:rsidRPr="00646A0A">
        <w:t>ndustrial</w:t>
      </w:r>
      <w:r w:rsidR="00233819" w:rsidRPr="00646A0A">
        <w:t xml:space="preserve"> M</w:t>
      </w:r>
      <w:r w:rsidRPr="00646A0A">
        <w:t>embers’</w:t>
      </w:r>
      <w:r w:rsidR="00233819" w:rsidRPr="00646A0A">
        <w:t xml:space="preserve"> C</w:t>
      </w:r>
      <w:r w:rsidRPr="00646A0A">
        <w:t>ommittee</w:t>
      </w:r>
      <w:bookmarkEnd w:id="354"/>
      <w:bookmarkEnd w:id="355"/>
    </w:p>
    <w:p w14:paraId="0228FE51" w14:textId="75383DF3" w:rsidR="00233819" w:rsidRPr="00646A0A" w:rsidRDefault="00233819" w:rsidP="008A34E8">
      <w:pPr>
        <w:pStyle w:val="Corpsdetexte"/>
      </w:pPr>
      <w:r w:rsidRPr="00646A0A">
        <w:t xml:space="preserve">The Industrial </w:t>
      </w:r>
      <w:r w:rsidR="00AE1763" w:rsidRPr="00646A0A">
        <w:t>m</w:t>
      </w:r>
      <w:r w:rsidRPr="00646A0A">
        <w:t xml:space="preserve">embers are represented by the </w:t>
      </w:r>
      <w:r w:rsidR="00386310">
        <w:t>Industrial Members’ Committee</w:t>
      </w:r>
      <w:r w:rsidRPr="00646A0A">
        <w:t xml:space="preserve"> (IMC) comprising a minimum of five members (Committee </w:t>
      </w:r>
      <w:r w:rsidR="003266C7">
        <w:t>member</w:t>
      </w:r>
      <w:r w:rsidRPr="00646A0A">
        <w:t xml:space="preserve">s). </w:t>
      </w:r>
    </w:p>
    <w:p w14:paraId="79B122E5" w14:textId="09AD92CF" w:rsidR="00233819" w:rsidRPr="00646A0A" w:rsidRDefault="00233819" w:rsidP="008A34E8">
      <w:pPr>
        <w:pStyle w:val="Corpsdetexte"/>
      </w:pPr>
      <w:r w:rsidRPr="00646A0A">
        <w:t xml:space="preserve">The IMC is elected at the General Assembly of Industrial </w:t>
      </w:r>
      <w:r w:rsidR="00CE2FB9" w:rsidRPr="00646A0A">
        <w:t>m</w:t>
      </w:r>
      <w:r w:rsidRPr="00646A0A">
        <w:t>embers held on the occasion of</w:t>
      </w:r>
      <w:r w:rsidR="00E87863" w:rsidRPr="00646A0A">
        <w:t xml:space="preserve"> each IALA Conference.</w:t>
      </w:r>
    </w:p>
    <w:p w14:paraId="1B949140" w14:textId="24502E2D" w:rsidR="00233819" w:rsidRPr="00646A0A" w:rsidRDefault="00233819" w:rsidP="008A34E8">
      <w:pPr>
        <w:pStyle w:val="Corpsdetexte"/>
      </w:pPr>
      <w:r w:rsidRPr="00646A0A">
        <w:t>The Headquarters of the IMC are in</w:t>
      </w:r>
      <w:r w:rsidR="00E94A71" w:rsidRPr="00646A0A">
        <w:t xml:space="preserve"> Saint Germain</w:t>
      </w:r>
      <w:r w:rsidR="00CE2FB9" w:rsidRPr="00646A0A">
        <w:t>-</w:t>
      </w:r>
      <w:r w:rsidR="00E94A71" w:rsidRPr="00646A0A">
        <w:t>en</w:t>
      </w:r>
      <w:r w:rsidR="00CE2FB9" w:rsidRPr="00646A0A">
        <w:t>-</w:t>
      </w:r>
      <w:r w:rsidR="00E94A71" w:rsidRPr="00646A0A">
        <w:t>Laye, France.</w:t>
      </w:r>
    </w:p>
    <w:p w14:paraId="46EAAC80" w14:textId="39F839DD" w:rsidR="00233819" w:rsidRPr="00646A0A" w:rsidRDefault="00E94A71" w:rsidP="001B21A1">
      <w:pPr>
        <w:pStyle w:val="Article"/>
        <w:ind w:left="0" w:firstLine="0"/>
        <w:outlineLvl w:val="0"/>
      </w:pPr>
      <w:r w:rsidRPr="00646A0A">
        <w:t xml:space="preserve"> </w:t>
      </w:r>
      <w:bookmarkStart w:id="356" w:name="_Toc8915508"/>
      <w:bookmarkStart w:id="357" w:name="_Toc97296196"/>
      <w:r w:rsidRPr="00646A0A">
        <w:t xml:space="preserve">- </w:t>
      </w:r>
      <w:r w:rsidR="00233819" w:rsidRPr="00646A0A">
        <w:t>IMC O</w:t>
      </w:r>
      <w:r w:rsidRPr="00646A0A">
        <w:t>bjectives</w:t>
      </w:r>
      <w:bookmarkEnd w:id="356"/>
      <w:bookmarkEnd w:id="357"/>
    </w:p>
    <w:p w14:paraId="7B54C1D3" w14:textId="31E4F308" w:rsidR="00233819" w:rsidRPr="00646A0A" w:rsidRDefault="00233819" w:rsidP="008A34E8">
      <w:pPr>
        <w:pStyle w:val="Corpsdetexte"/>
      </w:pPr>
      <w:r w:rsidRPr="00646A0A">
        <w:t>The special tasks of the IMC are as follows:</w:t>
      </w:r>
    </w:p>
    <w:p w14:paraId="7D9CB4CF" w14:textId="330836F6" w:rsidR="00233819" w:rsidRPr="00646A0A" w:rsidRDefault="00233819" w:rsidP="00753C9B">
      <w:pPr>
        <w:pStyle w:val="List1"/>
        <w:numPr>
          <w:ilvl w:val="0"/>
          <w:numId w:val="69"/>
        </w:numPr>
        <w:outlineLvl w:val="0"/>
      </w:pPr>
      <w:r w:rsidRPr="00646A0A">
        <w:t xml:space="preserve">Informing Industrial </w:t>
      </w:r>
      <w:r w:rsidR="00CE2FB9" w:rsidRPr="00646A0A">
        <w:t>m</w:t>
      </w:r>
      <w:r w:rsidRPr="00646A0A">
        <w:t>embers about all important decisions and events in IALA, calling the IMC General Assembly and such other meetings as the IMC consider necessary to call from time to time.</w:t>
      </w:r>
    </w:p>
    <w:p w14:paraId="7FD15E75" w14:textId="04C8F24D" w:rsidR="00233819" w:rsidRPr="00646A0A" w:rsidRDefault="00233819" w:rsidP="003A32CD">
      <w:pPr>
        <w:pStyle w:val="List1"/>
        <w:outlineLvl w:val="0"/>
      </w:pPr>
      <w:r w:rsidRPr="00646A0A">
        <w:t>Maintaining liaison with the IALA Secretariat and Council.</w:t>
      </w:r>
    </w:p>
    <w:p w14:paraId="1E21B90C" w14:textId="5D314133" w:rsidR="00233819" w:rsidRPr="00646A0A" w:rsidRDefault="00233819" w:rsidP="003A32CD">
      <w:pPr>
        <w:pStyle w:val="List1"/>
        <w:outlineLvl w:val="0"/>
      </w:pPr>
      <w:r w:rsidRPr="00646A0A">
        <w:t xml:space="preserve">Discussing matters relevant to the field of activity of IALA with special consideration for the interest of Industrial </w:t>
      </w:r>
      <w:r w:rsidR="003266C7">
        <w:t>member</w:t>
      </w:r>
      <w:r w:rsidRPr="00646A0A">
        <w:t>s.</w:t>
      </w:r>
    </w:p>
    <w:p w14:paraId="0EC4D5A8" w14:textId="459F2675" w:rsidR="00233819" w:rsidRPr="00646A0A" w:rsidRDefault="00233819" w:rsidP="003A32CD">
      <w:pPr>
        <w:pStyle w:val="List1"/>
        <w:outlineLvl w:val="0"/>
      </w:pPr>
      <w:r w:rsidRPr="00646A0A">
        <w:t xml:space="preserve">Promoting involvement of Industrial </w:t>
      </w:r>
      <w:r w:rsidR="00041C8E" w:rsidRPr="00646A0A">
        <w:t>m</w:t>
      </w:r>
      <w:r w:rsidRPr="00646A0A">
        <w:t>embers in IALA committee’s work.</w:t>
      </w:r>
    </w:p>
    <w:p w14:paraId="30454EC5" w14:textId="059323AF" w:rsidR="00233819" w:rsidRPr="00646A0A" w:rsidRDefault="00233819" w:rsidP="003A32CD">
      <w:pPr>
        <w:pStyle w:val="List1"/>
        <w:outlineLvl w:val="0"/>
      </w:pPr>
      <w:r w:rsidRPr="00646A0A">
        <w:t xml:space="preserve">Administering the IMC funds which are received from IALA and elsewhere and used to finance all matters of common interest to Industrial </w:t>
      </w:r>
      <w:r w:rsidR="00041C8E" w:rsidRPr="00646A0A">
        <w:t>m</w:t>
      </w:r>
      <w:r w:rsidRPr="00646A0A">
        <w:t>embers.</w:t>
      </w:r>
    </w:p>
    <w:p w14:paraId="6DEBB301" w14:textId="78CCA77E" w:rsidR="00233819" w:rsidRPr="00646A0A" w:rsidRDefault="00233819" w:rsidP="003A32CD">
      <w:pPr>
        <w:pStyle w:val="List1"/>
        <w:outlineLvl w:val="0"/>
      </w:pPr>
      <w:r w:rsidRPr="00646A0A">
        <w:t>Organi</w:t>
      </w:r>
      <w:r w:rsidR="00224061" w:rsidRPr="00646A0A">
        <w:t>z</w:t>
      </w:r>
      <w:r w:rsidRPr="00646A0A">
        <w:t>ing an industrial exhibition at IALA Conferences in collaboration with the host country.</w:t>
      </w:r>
    </w:p>
    <w:p w14:paraId="063F2C98" w14:textId="3AF8FB0D" w:rsidR="00233819" w:rsidRPr="00646A0A" w:rsidRDefault="00233819" w:rsidP="003A32CD">
      <w:pPr>
        <w:pStyle w:val="List1"/>
        <w:outlineLvl w:val="0"/>
      </w:pPr>
      <w:r w:rsidRPr="00646A0A">
        <w:t>Organi</w:t>
      </w:r>
      <w:r w:rsidR="00224061" w:rsidRPr="00646A0A">
        <w:t>z</w:t>
      </w:r>
      <w:r w:rsidRPr="00646A0A">
        <w:t xml:space="preserve">ing an Industrial </w:t>
      </w:r>
      <w:r w:rsidR="00224061" w:rsidRPr="00646A0A">
        <w:t>m</w:t>
      </w:r>
      <w:r w:rsidRPr="00646A0A">
        <w:t>embers’ evening on the occasion of each IALA Conference.</w:t>
      </w:r>
    </w:p>
    <w:p w14:paraId="1CB4BFE3" w14:textId="3C91FA61" w:rsidR="00233819" w:rsidRPr="00646A0A" w:rsidRDefault="00E94A71" w:rsidP="001B21A1">
      <w:pPr>
        <w:pStyle w:val="Article"/>
        <w:ind w:left="0" w:firstLine="0"/>
        <w:outlineLvl w:val="0"/>
      </w:pPr>
      <w:r w:rsidRPr="00646A0A">
        <w:t xml:space="preserve"> </w:t>
      </w:r>
      <w:bookmarkStart w:id="358" w:name="_Toc8915509"/>
      <w:bookmarkStart w:id="359" w:name="_Toc97296197"/>
      <w:r w:rsidRPr="00646A0A">
        <w:t xml:space="preserve">- </w:t>
      </w:r>
      <w:r w:rsidR="00233819" w:rsidRPr="00646A0A">
        <w:t>IMC M</w:t>
      </w:r>
      <w:r w:rsidRPr="00646A0A">
        <w:t>embership</w:t>
      </w:r>
      <w:bookmarkEnd w:id="358"/>
      <w:bookmarkEnd w:id="359"/>
    </w:p>
    <w:p w14:paraId="684B89AF" w14:textId="7CC4012E" w:rsidR="00233819" w:rsidRPr="00646A0A" w:rsidRDefault="00233819" w:rsidP="008A34E8">
      <w:pPr>
        <w:pStyle w:val="Corpsdetexte"/>
      </w:pPr>
      <w:r w:rsidRPr="00646A0A">
        <w:t xml:space="preserve">At least five Committee </w:t>
      </w:r>
      <w:r w:rsidR="001D5CA5" w:rsidRPr="00646A0A">
        <w:t>m</w:t>
      </w:r>
      <w:r w:rsidRPr="00646A0A">
        <w:t>embers of the IMC shall be elected by voting with a simple majority as follows:</w:t>
      </w:r>
    </w:p>
    <w:p w14:paraId="34EDE933" w14:textId="6FF121D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1D5CA5"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Americas region. (Regional </w:t>
      </w:r>
      <w:r w:rsidR="00D87739" w:rsidRPr="00A4584E">
        <w:rPr>
          <w:lang w:val="en-GB"/>
        </w:rPr>
        <w:t>r</w:t>
      </w:r>
      <w:r w:rsidR="00233819" w:rsidRPr="00A4584E">
        <w:rPr>
          <w:lang w:val="en-GB"/>
        </w:rPr>
        <w:t>epresentative)</w:t>
      </w:r>
    </w:p>
    <w:p w14:paraId="26180F36" w14:textId="367C471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Asia and Oceania region. (Regional </w:t>
      </w:r>
      <w:r w:rsidR="00D87739" w:rsidRPr="00A4584E">
        <w:rPr>
          <w:lang w:val="en-GB"/>
        </w:rPr>
        <w:t>r</w:t>
      </w:r>
      <w:r w:rsidR="00233819" w:rsidRPr="00A4584E">
        <w:rPr>
          <w:lang w:val="en-GB"/>
        </w:rPr>
        <w:t>epresentative)</w:t>
      </w:r>
    </w:p>
    <w:p w14:paraId="040C619D" w14:textId="28DA7071"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Europe and Africa region. (Regional </w:t>
      </w:r>
      <w:r w:rsidR="00D87739" w:rsidRPr="00A4584E">
        <w:rPr>
          <w:lang w:val="en-GB"/>
        </w:rPr>
        <w:t>r</w:t>
      </w:r>
      <w:r w:rsidR="00233819" w:rsidRPr="00A4584E">
        <w:rPr>
          <w:lang w:val="en-GB"/>
        </w:rPr>
        <w:t>epresentative)</w:t>
      </w:r>
    </w:p>
    <w:p w14:paraId="6A097316" w14:textId="35DE3F26" w:rsidR="00233819" w:rsidRPr="00A4584E" w:rsidRDefault="00CA0BAA" w:rsidP="009B389B">
      <w:pPr>
        <w:pStyle w:val="Bullet1"/>
        <w:rPr>
          <w:lang w:val="en-GB"/>
        </w:rPr>
      </w:pPr>
      <w:r w:rsidRPr="00A4584E">
        <w:rPr>
          <w:lang w:val="en-GB"/>
        </w:rPr>
        <w:t xml:space="preserve">One </w:t>
      </w:r>
      <w:r w:rsidR="00233819" w:rsidRPr="00A4584E">
        <w:rPr>
          <w:lang w:val="en-GB"/>
        </w:rPr>
        <w:t xml:space="preserve">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embers of the country wherein the next IALA Conference will be held</w:t>
      </w:r>
    </w:p>
    <w:p w14:paraId="079115E5" w14:textId="6F1B6ADF" w:rsidR="00233819" w:rsidRPr="00A4584E" w:rsidRDefault="00CA0BAA" w:rsidP="009E521D">
      <w:pPr>
        <w:pStyle w:val="Bullet1"/>
        <w:rPr>
          <w:lang w:val="en-GB"/>
        </w:rPr>
      </w:pPr>
      <w:r w:rsidRPr="00A4584E">
        <w:rPr>
          <w:lang w:val="en-GB"/>
        </w:rPr>
        <w:t>One</w:t>
      </w:r>
      <w:r w:rsidR="00233819" w:rsidRPr="00A4584E">
        <w:rPr>
          <w:lang w:val="en-GB"/>
        </w:rPr>
        <w:t xml:space="preserve"> or </w:t>
      </w:r>
      <w:r w:rsidRPr="00A4584E">
        <w:rPr>
          <w:lang w:val="en-GB"/>
        </w:rPr>
        <w:t>two</w:t>
      </w:r>
      <w:r w:rsidR="00233819" w:rsidRPr="00A4584E">
        <w:rPr>
          <w:lang w:val="en-GB"/>
        </w:rPr>
        <w:t xml:space="preserve"> Committee </w:t>
      </w:r>
      <w:r w:rsidR="00B746A6" w:rsidRPr="00A4584E">
        <w:rPr>
          <w:lang w:val="en-GB"/>
        </w:rPr>
        <w:t>m</w:t>
      </w:r>
      <w:r w:rsidR="00233819" w:rsidRPr="00A4584E">
        <w:rPr>
          <w:lang w:val="en-GB"/>
        </w:rPr>
        <w:t xml:space="preserve">embers elected by all Industrial </w:t>
      </w:r>
      <w:r w:rsidR="003266C7">
        <w:rPr>
          <w:lang w:val="en-GB"/>
        </w:rPr>
        <w:t>member</w:t>
      </w:r>
      <w:r w:rsidR="00233819" w:rsidRPr="00A4584E">
        <w:rPr>
          <w:lang w:val="en-GB"/>
        </w:rPr>
        <w:t xml:space="preserve">s after the other four have been elected </w:t>
      </w:r>
      <w:r w:rsidR="00B746A6" w:rsidRPr="00A4584E">
        <w:rPr>
          <w:lang w:val="en-GB"/>
        </w:rPr>
        <w:t>a</w:t>
      </w:r>
      <w:r w:rsidR="00233819" w:rsidRPr="00A4584E">
        <w:rPr>
          <w:lang w:val="en-GB"/>
        </w:rPr>
        <w:t>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63EDE7A0" w:rsidR="00233819" w:rsidRPr="00646A0A" w:rsidRDefault="00E94A71" w:rsidP="001B21A1">
      <w:pPr>
        <w:pStyle w:val="Article"/>
        <w:ind w:left="0" w:firstLine="0"/>
        <w:outlineLvl w:val="0"/>
      </w:pPr>
      <w:r w:rsidRPr="00646A0A">
        <w:lastRenderedPageBreak/>
        <w:t xml:space="preserve"> </w:t>
      </w:r>
      <w:bookmarkStart w:id="360" w:name="_Toc8915510"/>
      <w:bookmarkStart w:id="361" w:name="_Toc97296198"/>
      <w:r w:rsidRPr="00646A0A">
        <w:t xml:space="preserve">- </w:t>
      </w:r>
      <w:r w:rsidR="00233819" w:rsidRPr="00646A0A">
        <w:t>IMC O</w:t>
      </w:r>
      <w:r w:rsidRPr="00646A0A">
        <w:t>fficers</w:t>
      </w:r>
      <w:bookmarkEnd w:id="360"/>
      <w:bookmarkEnd w:id="361"/>
    </w:p>
    <w:p w14:paraId="33E0B1CE" w14:textId="09DFD085" w:rsidR="00E50A25" w:rsidRPr="00646A0A" w:rsidRDefault="00233819" w:rsidP="008A34E8">
      <w:pPr>
        <w:pStyle w:val="Corpsdetexte"/>
      </w:pPr>
      <w:r w:rsidRPr="00646A0A">
        <w:t xml:space="preserve">Immediately after their election at the General Assembly held on the occasion of an IALA Conference, the newly elected Committee </w:t>
      </w:r>
      <w:r w:rsidR="00101BD2" w:rsidRPr="00646A0A">
        <w:t>m</w:t>
      </w:r>
      <w:r w:rsidRPr="00646A0A">
        <w:t xml:space="preserve">embers shall meet and vote for their officers: </w:t>
      </w:r>
    </w:p>
    <w:p w14:paraId="5D56DD81" w14:textId="77777777" w:rsidR="00E50A25" w:rsidRPr="00C77D4E" w:rsidRDefault="00233819" w:rsidP="00A4584E">
      <w:pPr>
        <w:pStyle w:val="Bullet1"/>
      </w:pPr>
      <w:r w:rsidRPr="00A4584E">
        <w:rPr>
          <w:lang w:val="en-GB"/>
        </w:rPr>
        <w:t xml:space="preserve">President; </w:t>
      </w:r>
    </w:p>
    <w:p w14:paraId="770F0927" w14:textId="77777777" w:rsidR="00E50A25" w:rsidRPr="00C77D4E" w:rsidRDefault="00233819" w:rsidP="00A4584E">
      <w:pPr>
        <w:pStyle w:val="Bullet1"/>
      </w:pPr>
      <w:r w:rsidRPr="00A4584E">
        <w:rPr>
          <w:lang w:val="en-GB"/>
        </w:rPr>
        <w:t>Vice President; and</w:t>
      </w:r>
      <w:r w:rsidR="00E50A25" w:rsidRPr="00A4584E">
        <w:rPr>
          <w:lang w:val="en-GB"/>
        </w:rPr>
        <w:t xml:space="preserve"> </w:t>
      </w:r>
    </w:p>
    <w:p w14:paraId="4A5C61CD" w14:textId="6A4F3A2F" w:rsidR="00233819" w:rsidRPr="00C77D4E" w:rsidRDefault="00233819" w:rsidP="00A4584E">
      <w:pPr>
        <w:pStyle w:val="Bullet1"/>
      </w:pPr>
      <w:r w:rsidRPr="00A4584E">
        <w:rPr>
          <w:lang w:val="en-GB"/>
        </w:rPr>
        <w:t>Secretary-Treasurer.</w:t>
      </w:r>
    </w:p>
    <w:p w14:paraId="5520DB00" w14:textId="7C77FBEE" w:rsidR="00233819" w:rsidRPr="00646A0A" w:rsidRDefault="00233819" w:rsidP="008A34E8">
      <w:pPr>
        <w:pStyle w:val="Corpsdetexte"/>
      </w:pPr>
      <w:r w:rsidRPr="00646A0A">
        <w:t xml:space="preserve">The President should normally be from the country that will host the next IALA Conference. In the event of a representative leaving his company, the Industrial </w:t>
      </w:r>
      <w:r w:rsidR="00101BD2" w:rsidRPr="00646A0A">
        <w:t>m</w:t>
      </w:r>
      <w:r w:rsidRPr="00646A0A">
        <w:t>ember concerned may nominate an alternate to take place of the resigning representative.</w:t>
      </w:r>
    </w:p>
    <w:p w14:paraId="553DE9A1" w14:textId="194B4D7C" w:rsidR="00233819" w:rsidRPr="00646A0A" w:rsidRDefault="00E94A71" w:rsidP="001B21A1">
      <w:pPr>
        <w:pStyle w:val="Article"/>
        <w:ind w:left="0" w:firstLine="0"/>
        <w:outlineLvl w:val="0"/>
      </w:pPr>
      <w:r w:rsidRPr="00646A0A">
        <w:t xml:space="preserve"> </w:t>
      </w:r>
      <w:bookmarkStart w:id="362" w:name="_Toc8915511"/>
      <w:bookmarkStart w:id="363" w:name="_Toc97296199"/>
      <w:r w:rsidRPr="00646A0A">
        <w:t xml:space="preserve">- </w:t>
      </w:r>
      <w:r w:rsidR="00233819" w:rsidRPr="00646A0A">
        <w:t>D</w:t>
      </w:r>
      <w:r w:rsidRPr="00646A0A">
        <w:t>uties of</w:t>
      </w:r>
      <w:r w:rsidR="00233819" w:rsidRPr="00646A0A">
        <w:t xml:space="preserve"> IMC O</w:t>
      </w:r>
      <w:r w:rsidRPr="00646A0A">
        <w:t xml:space="preserve">fficers and </w:t>
      </w:r>
      <w:r w:rsidR="00233819" w:rsidRPr="00646A0A">
        <w:t>R</w:t>
      </w:r>
      <w:r w:rsidRPr="00646A0A">
        <w:t xml:space="preserve">egional </w:t>
      </w:r>
      <w:r w:rsidR="00233819" w:rsidRPr="00646A0A">
        <w:t>R</w:t>
      </w:r>
      <w:r w:rsidRPr="00646A0A">
        <w:t>epresentatives</w:t>
      </w:r>
      <w:bookmarkEnd w:id="362"/>
      <w:bookmarkEnd w:id="363"/>
    </w:p>
    <w:p w14:paraId="6F89FC92" w14:textId="2208D804" w:rsidR="00233819" w:rsidRPr="00646A0A" w:rsidRDefault="00233819" w:rsidP="008A34E8">
      <w:pPr>
        <w:pStyle w:val="Corpsdetexte"/>
      </w:pPr>
      <w:r w:rsidRPr="00646A0A">
        <w:t xml:space="preserve">The collective duty of IMC Officers is to represent the interest of all Industrial </w:t>
      </w:r>
      <w:r w:rsidR="0036737A" w:rsidRPr="00646A0A">
        <w:t>m</w:t>
      </w:r>
      <w:r w:rsidRPr="00646A0A">
        <w:t>embers.</w:t>
      </w:r>
    </w:p>
    <w:p w14:paraId="1BAB6779" w14:textId="34D69EB1" w:rsidR="00233819" w:rsidRPr="00646A0A" w:rsidRDefault="00233819" w:rsidP="008A34E8">
      <w:pPr>
        <w:pStyle w:val="Corpsdetexte"/>
      </w:pPr>
      <w:r w:rsidRPr="00646A0A">
        <w:t>The individual duties of IMC Officers are:</w:t>
      </w:r>
    </w:p>
    <w:p w14:paraId="19AD5F4E" w14:textId="4853E359" w:rsidR="00233819" w:rsidRPr="00A4584E" w:rsidRDefault="00233819" w:rsidP="00A4584E">
      <w:pPr>
        <w:pStyle w:val="Bullet1"/>
        <w:rPr>
          <w:lang w:val="en-US"/>
        </w:rPr>
      </w:pPr>
      <w:r w:rsidRPr="00A4584E">
        <w:rPr>
          <w:bCs/>
          <w:lang w:val="en-GB"/>
        </w:rPr>
        <w:t>President</w:t>
      </w:r>
      <w:r w:rsidRPr="00A4584E">
        <w:rPr>
          <w:lang w:val="en-GB"/>
        </w:rPr>
        <w:t>:</w:t>
      </w:r>
      <w:r w:rsidR="009E7B7B" w:rsidRPr="00A4584E">
        <w:rPr>
          <w:lang w:val="en-GB"/>
        </w:rPr>
        <w:t xml:space="preserve"> </w:t>
      </w:r>
      <w:r w:rsidRPr="00A4584E">
        <w:rPr>
          <w:lang w:val="en-GB"/>
        </w:rPr>
        <w:t>The Head of the IMC, responsible for:</w:t>
      </w:r>
    </w:p>
    <w:p w14:paraId="2B2DFEB7" w14:textId="64DB3692" w:rsidR="00233819" w:rsidRPr="00646A0A" w:rsidRDefault="00B4783D" w:rsidP="00A4584E">
      <w:pPr>
        <w:pStyle w:val="Bullet2"/>
      </w:pPr>
      <w:r w:rsidRPr="00646A0A">
        <w:t>C</w:t>
      </w:r>
      <w:r w:rsidR="00233819" w:rsidRPr="00646A0A">
        <w:t xml:space="preserve">hairing IMC meetings and General Assemblies of Industrial </w:t>
      </w:r>
      <w:r w:rsidR="009E7B7B" w:rsidRPr="00646A0A">
        <w:t>m</w:t>
      </w:r>
      <w:r w:rsidR="00233819" w:rsidRPr="00646A0A">
        <w:t>embers</w:t>
      </w:r>
      <w:r w:rsidRPr="00646A0A">
        <w:t>.</w:t>
      </w:r>
    </w:p>
    <w:p w14:paraId="1E9181FB" w14:textId="531E35FA" w:rsidR="00233819" w:rsidRPr="00646A0A" w:rsidRDefault="00B4783D" w:rsidP="00A4584E">
      <w:pPr>
        <w:pStyle w:val="Bullet2"/>
      </w:pPr>
      <w:r w:rsidRPr="00646A0A">
        <w:t>E</w:t>
      </w:r>
      <w:r w:rsidR="00233819" w:rsidRPr="00646A0A">
        <w:t xml:space="preserve">nsuring that the interests of the Industrial </w:t>
      </w:r>
      <w:r w:rsidRPr="00646A0A">
        <w:t>m</w:t>
      </w:r>
      <w:r w:rsidR="00233819" w:rsidRPr="00646A0A">
        <w:t>embers are taken into consideration by IALA at all times</w:t>
      </w:r>
      <w:r w:rsidRPr="00646A0A">
        <w:t>.</w:t>
      </w:r>
    </w:p>
    <w:p w14:paraId="4F34494F" w14:textId="12396EA2" w:rsidR="00233819" w:rsidRPr="00646A0A" w:rsidRDefault="00B4783D" w:rsidP="00A4584E">
      <w:pPr>
        <w:pStyle w:val="Bullet2"/>
      </w:pPr>
      <w:r w:rsidRPr="00646A0A">
        <w:t>E</w:t>
      </w:r>
      <w:r w:rsidR="00233819" w:rsidRPr="00646A0A">
        <w:t>nsuring the objectives of the IMC are met</w:t>
      </w:r>
      <w:r w:rsidRPr="00646A0A">
        <w:t>.</w:t>
      </w:r>
    </w:p>
    <w:p w14:paraId="23ED2E59" w14:textId="1485BBC7" w:rsidR="00233819" w:rsidRPr="00646A0A" w:rsidRDefault="00B4783D" w:rsidP="00A4584E">
      <w:pPr>
        <w:pStyle w:val="Bullet2"/>
      </w:pPr>
      <w:r w:rsidRPr="00646A0A">
        <w:t>E</w:t>
      </w:r>
      <w:r w:rsidR="00233819" w:rsidRPr="00646A0A">
        <w:t>nsuring that two signatories are required to authori</w:t>
      </w:r>
      <w:r w:rsidR="00E50A25" w:rsidRPr="00646A0A">
        <w:t>z</w:t>
      </w:r>
      <w:r w:rsidR="00233819" w:rsidRPr="00646A0A">
        <w:t xml:space="preserve">e expenditure from the Industrial </w:t>
      </w:r>
      <w:r w:rsidRPr="00646A0A">
        <w:t>m</w:t>
      </w:r>
      <w:r w:rsidR="00233819" w:rsidRPr="00646A0A">
        <w:t>embers revenue.</w:t>
      </w:r>
    </w:p>
    <w:p w14:paraId="5D17CD38" w14:textId="0481C7CC" w:rsidR="00233819" w:rsidRPr="00A4584E" w:rsidRDefault="00233819" w:rsidP="00A4584E">
      <w:pPr>
        <w:pStyle w:val="Bullet1"/>
        <w:rPr>
          <w:lang w:val="en-US"/>
        </w:rPr>
      </w:pPr>
      <w:r w:rsidRPr="00A4584E">
        <w:rPr>
          <w:bCs/>
          <w:lang w:val="en-GB"/>
        </w:rPr>
        <w:t>Vice</w:t>
      </w:r>
      <w:r w:rsidRPr="00A4584E">
        <w:rPr>
          <w:b/>
          <w:lang w:val="en-GB"/>
        </w:rPr>
        <w:t xml:space="preserve"> </w:t>
      </w:r>
      <w:r w:rsidRPr="00A4584E">
        <w:rPr>
          <w:bCs/>
          <w:lang w:val="en-GB"/>
        </w:rPr>
        <w:t>President</w:t>
      </w:r>
      <w:r w:rsidRPr="00A4584E">
        <w:rPr>
          <w:lang w:val="en-GB"/>
        </w:rPr>
        <w:t>:</w:t>
      </w:r>
      <w:r w:rsidRPr="00A4584E">
        <w:rPr>
          <w:lang w:val="en-GB"/>
        </w:rPr>
        <w:tab/>
        <w:t>Deputy Head of the IMC, responsible for:</w:t>
      </w:r>
    </w:p>
    <w:p w14:paraId="7528C2B8" w14:textId="291E3C13" w:rsidR="00233819" w:rsidRPr="00646A0A" w:rsidRDefault="0050021C" w:rsidP="00A4584E">
      <w:pPr>
        <w:pStyle w:val="Bullet2"/>
      </w:pPr>
      <w:r w:rsidRPr="00646A0A">
        <w:t>P</w:t>
      </w:r>
      <w:r w:rsidR="00233819" w:rsidRPr="00646A0A">
        <w:t>roviding such assistance to the President as is necessary to ensure the smooth running of the IMC</w:t>
      </w:r>
      <w:r w:rsidRPr="00646A0A">
        <w:t>.</w:t>
      </w:r>
    </w:p>
    <w:p w14:paraId="37C303D5" w14:textId="1E24EC51" w:rsidR="00233819" w:rsidRPr="00646A0A" w:rsidRDefault="0050021C" w:rsidP="00A4584E">
      <w:pPr>
        <w:pStyle w:val="Bullet2"/>
      </w:pPr>
      <w:r w:rsidRPr="00646A0A">
        <w:t>D</w:t>
      </w:r>
      <w:r w:rsidR="00233819" w:rsidRPr="00646A0A">
        <w:t>eputi</w:t>
      </w:r>
      <w:r w:rsidR="00E50A25" w:rsidRPr="00646A0A">
        <w:t>z</w:t>
      </w:r>
      <w:r w:rsidR="00233819" w:rsidRPr="00646A0A">
        <w:t>ing for the President as and when necessary.</w:t>
      </w:r>
    </w:p>
    <w:p w14:paraId="4F76C6F0" w14:textId="409BB4F2" w:rsidR="00233819" w:rsidRPr="00C77D4E" w:rsidRDefault="00233819" w:rsidP="00A4584E">
      <w:pPr>
        <w:pStyle w:val="Bullet1"/>
      </w:pPr>
      <w:r w:rsidRPr="00A4584E">
        <w:rPr>
          <w:bCs/>
          <w:lang w:val="en-GB"/>
        </w:rPr>
        <w:t>Secretary</w:t>
      </w:r>
      <w:r w:rsidRPr="00A4584E">
        <w:rPr>
          <w:lang w:val="en-GB"/>
        </w:rPr>
        <w:t>-Treasurer</w:t>
      </w:r>
    </w:p>
    <w:p w14:paraId="1ABAC6BF" w14:textId="30798FC4" w:rsidR="00233819" w:rsidRPr="00646A0A" w:rsidRDefault="00233819" w:rsidP="00A4584E">
      <w:pPr>
        <w:pStyle w:val="Bullet1text"/>
      </w:pPr>
      <w:r w:rsidRPr="00646A0A">
        <w:t>Responsible as Secretary for:</w:t>
      </w:r>
    </w:p>
    <w:p w14:paraId="0A6753E6" w14:textId="2D3964B6" w:rsidR="00233819" w:rsidRPr="00646A0A" w:rsidRDefault="00957177" w:rsidP="00A4584E">
      <w:pPr>
        <w:pStyle w:val="Bullet2"/>
      </w:pPr>
      <w:r w:rsidRPr="00646A0A">
        <w:t>I</w:t>
      </w:r>
      <w:r w:rsidR="00233819" w:rsidRPr="00646A0A">
        <w:t xml:space="preserve">n consultation with the President, preparing draft agendas for meetings of the IMC and General Assemblies of Industrial </w:t>
      </w:r>
      <w:r w:rsidR="00D9008A" w:rsidRPr="00646A0A">
        <w:t>m</w:t>
      </w:r>
      <w:r w:rsidR="00233819" w:rsidRPr="00646A0A">
        <w:t>embers</w:t>
      </w:r>
      <w:r w:rsidR="00D9008A" w:rsidRPr="00646A0A">
        <w:t>.</w:t>
      </w:r>
    </w:p>
    <w:p w14:paraId="390A4F1C" w14:textId="46CBCF71" w:rsidR="00233819" w:rsidRPr="00646A0A" w:rsidRDefault="00957177" w:rsidP="00A4584E">
      <w:pPr>
        <w:pStyle w:val="Bullet2"/>
      </w:pPr>
      <w:r w:rsidRPr="00646A0A">
        <w:t>P</w:t>
      </w:r>
      <w:r w:rsidR="00233819" w:rsidRPr="00646A0A">
        <w:t xml:space="preserve">reparing and distributing reports of IMC meetings and General Assemblies of Industrial </w:t>
      </w:r>
      <w:r w:rsidR="00D9008A" w:rsidRPr="00646A0A">
        <w:t>m</w:t>
      </w:r>
      <w:r w:rsidR="00233819" w:rsidRPr="00646A0A">
        <w:t>embers</w:t>
      </w:r>
      <w:r w:rsidR="00D9008A" w:rsidRPr="00646A0A">
        <w:t>.</w:t>
      </w:r>
    </w:p>
    <w:p w14:paraId="5B89B39F" w14:textId="3C2958EF" w:rsidR="00233819" w:rsidRPr="00646A0A" w:rsidRDefault="00957177" w:rsidP="00A4584E">
      <w:pPr>
        <w:pStyle w:val="Bullet2"/>
      </w:pPr>
      <w:r w:rsidRPr="00646A0A">
        <w:t>C</w:t>
      </w:r>
      <w:r w:rsidR="00233819" w:rsidRPr="00646A0A">
        <w:t xml:space="preserve">orrespondence, literary work and obtaining information on matters relating to the IMC and the interests of the Industrial </w:t>
      </w:r>
      <w:r w:rsidR="00D9008A" w:rsidRPr="00646A0A">
        <w:t>m</w:t>
      </w:r>
      <w:r w:rsidR="00233819" w:rsidRPr="00646A0A">
        <w:t>embers</w:t>
      </w:r>
      <w:r w:rsidR="00D9008A" w:rsidRPr="00646A0A">
        <w:t>.</w:t>
      </w:r>
    </w:p>
    <w:p w14:paraId="4CBCBB6B" w14:textId="5CBDEB8B" w:rsidR="00233819" w:rsidRPr="00646A0A" w:rsidRDefault="00957177" w:rsidP="00A4584E">
      <w:pPr>
        <w:pStyle w:val="Bullet2"/>
      </w:pPr>
      <w:r w:rsidRPr="00646A0A">
        <w:t>L</w:t>
      </w:r>
      <w:r w:rsidR="00233819" w:rsidRPr="00646A0A">
        <w:t xml:space="preserve">iaison with the IALA Secretariat and requesting the dissemination of information for Industrial </w:t>
      </w:r>
      <w:r w:rsidR="003266C7">
        <w:t>member</w:t>
      </w:r>
      <w:r w:rsidR="00233819" w:rsidRPr="00646A0A">
        <w:t>s through the web site or other media</w:t>
      </w:r>
      <w:r w:rsidR="00D9008A" w:rsidRPr="00646A0A">
        <w:t>.</w:t>
      </w:r>
    </w:p>
    <w:p w14:paraId="7F6EDDD8" w14:textId="64100548" w:rsidR="00233819" w:rsidRPr="00646A0A" w:rsidRDefault="00D9008A" w:rsidP="00A4584E">
      <w:pPr>
        <w:pStyle w:val="Bullet2"/>
      </w:pPr>
      <w:r w:rsidRPr="00646A0A">
        <w:t>C</w:t>
      </w:r>
      <w:r w:rsidR="00233819" w:rsidRPr="00646A0A">
        <w:t xml:space="preserve">ommunications between the IALA Secretariat and Industrial </w:t>
      </w:r>
      <w:r w:rsidR="009A16B2" w:rsidRPr="00646A0A">
        <w:t>m</w:t>
      </w:r>
      <w:r w:rsidR="00233819" w:rsidRPr="00646A0A">
        <w:t xml:space="preserve">embers on matters of policy and principle that impinge upon the interests of any Industrial </w:t>
      </w:r>
      <w:r w:rsidR="009A16B2" w:rsidRPr="00646A0A">
        <w:t>m</w:t>
      </w:r>
      <w:r w:rsidR="00233819" w:rsidRPr="00646A0A">
        <w:t>ember(s)</w:t>
      </w:r>
      <w:r w:rsidRPr="00646A0A">
        <w:t>.</w:t>
      </w:r>
    </w:p>
    <w:p w14:paraId="5B41AFD6" w14:textId="0D707088" w:rsidR="00233819" w:rsidRPr="00646A0A" w:rsidRDefault="00D9008A" w:rsidP="00A4584E">
      <w:pPr>
        <w:pStyle w:val="Bullet2"/>
      </w:pPr>
      <w:r w:rsidRPr="00646A0A">
        <w:t>B</w:t>
      </w:r>
      <w:r w:rsidR="00233819" w:rsidRPr="00646A0A">
        <w:t xml:space="preserve">ringing to the attention of the </w:t>
      </w:r>
      <w:r w:rsidR="009A1E99" w:rsidRPr="00646A0A">
        <w:t>Secretary-General</w:t>
      </w:r>
      <w:r w:rsidR="00233819" w:rsidRPr="00646A0A">
        <w:t xml:space="preserve"> concerns of a general nature to Industrial </w:t>
      </w:r>
      <w:r w:rsidR="009A16B2" w:rsidRPr="00646A0A">
        <w:t>m</w:t>
      </w:r>
      <w:r w:rsidR="00233819" w:rsidRPr="00646A0A">
        <w:t xml:space="preserve">embers on matters under discussion in IALA </w:t>
      </w:r>
      <w:r w:rsidR="00C8142D">
        <w:t>committee</w:t>
      </w:r>
      <w:r w:rsidR="00233819" w:rsidRPr="00646A0A">
        <w:t>s.</w:t>
      </w:r>
    </w:p>
    <w:p w14:paraId="02039510" w14:textId="5BF75081" w:rsidR="00233819" w:rsidRPr="00646A0A" w:rsidRDefault="00233819" w:rsidP="00A4584E">
      <w:pPr>
        <w:pStyle w:val="Bullet1text"/>
      </w:pPr>
      <w:r w:rsidRPr="00646A0A">
        <w:t>Responsible as Treasurer for:</w:t>
      </w:r>
    </w:p>
    <w:p w14:paraId="5E7A4500" w14:textId="7D00BC58" w:rsidR="00233819" w:rsidRPr="00646A0A" w:rsidRDefault="009A16B2" w:rsidP="00A4584E">
      <w:pPr>
        <w:pStyle w:val="Bullet2"/>
      </w:pPr>
      <w:r w:rsidRPr="00646A0A">
        <w:lastRenderedPageBreak/>
        <w:t>T</w:t>
      </w:r>
      <w:r w:rsidR="00233819" w:rsidRPr="00646A0A">
        <w:t xml:space="preserve">he safe keeping and control of the Industrial </w:t>
      </w:r>
      <w:r w:rsidRPr="00646A0A">
        <w:t>m</w:t>
      </w:r>
      <w:r w:rsidR="00233819" w:rsidRPr="00646A0A">
        <w:t>embers</w:t>
      </w:r>
      <w:r w:rsidR="00E94A71" w:rsidRPr="00646A0A">
        <w:t>’</w:t>
      </w:r>
      <w:r w:rsidR="00233819" w:rsidRPr="00646A0A">
        <w:t xml:space="preserve"> funds, including receiving and disbursing revenue as directed by the IMC.</w:t>
      </w:r>
    </w:p>
    <w:p w14:paraId="13B60811" w14:textId="6DE9257B" w:rsidR="00233819" w:rsidRPr="00C77D4E" w:rsidRDefault="00233819" w:rsidP="00A4584E">
      <w:pPr>
        <w:pStyle w:val="Bullet1"/>
      </w:pPr>
      <w:r w:rsidRPr="00A4584E">
        <w:rPr>
          <w:lang w:val="en-GB"/>
        </w:rPr>
        <w:t>Regional representatives: responsible for:</w:t>
      </w:r>
    </w:p>
    <w:p w14:paraId="49603058" w14:textId="0AF800F8" w:rsidR="00233819" w:rsidRPr="00646A0A" w:rsidRDefault="00E9526B" w:rsidP="00A4584E">
      <w:pPr>
        <w:pStyle w:val="Bullet2"/>
      </w:pPr>
      <w:r w:rsidRPr="00646A0A">
        <w:t>K</w:t>
      </w:r>
      <w:r w:rsidR="00233819" w:rsidRPr="00646A0A">
        <w:t xml:space="preserve">eeping Industrial </w:t>
      </w:r>
      <w:r w:rsidRPr="00646A0A">
        <w:t>m</w:t>
      </w:r>
      <w:r w:rsidR="00233819" w:rsidRPr="00646A0A">
        <w:t>embers in their region informed of the activities of the IMC</w:t>
      </w:r>
      <w:r w:rsidRPr="00646A0A">
        <w:t>.</w:t>
      </w:r>
    </w:p>
    <w:p w14:paraId="0A2B7457" w14:textId="1B1E952D" w:rsidR="00233819" w:rsidRPr="00646A0A" w:rsidRDefault="00E9526B" w:rsidP="00A4584E">
      <w:pPr>
        <w:pStyle w:val="Bullet2"/>
      </w:pPr>
      <w:r w:rsidRPr="00646A0A">
        <w:t>B</w:t>
      </w:r>
      <w:r w:rsidR="00233819" w:rsidRPr="00646A0A">
        <w:t xml:space="preserve">ringing to the attention of the IMC concerns of Industrial </w:t>
      </w:r>
      <w:r w:rsidRPr="00646A0A">
        <w:t>m</w:t>
      </w:r>
      <w:r w:rsidR="00233819" w:rsidRPr="00646A0A">
        <w:t>embers in their region.</w:t>
      </w:r>
    </w:p>
    <w:p w14:paraId="6541D161" w14:textId="769492E4" w:rsidR="00233819" w:rsidRPr="00646A0A" w:rsidRDefault="002D0D4D" w:rsidP="001B21A1">
      <w:pPr>
        <w:pStyle w:val="Article"/>
        <w:ind w:left="0" w:firstLine="0"/>
        <w:outlineLvl w:val="0"/>
      </w:pPr>
      <w:r w:rsidRPr="00646A0A">
        <w:t xml:space="preserve"> </w:t>
      </w:r>
      <w:bookmarkStart w:id="364" w:name="_Toc8915512"/>
      <w:bookmarkStart w:id="365" w:name="_Toc97296200"/>
      <w:r w:rsidRPr="00646A0A">
        <w:t xml:space="preserve">- </w:t>
      </w:r>
      <w:r w:rsidR="00233819" w:rsidRPr="00646A0A">
        <w:t>O</w:t>
      </w:r>
      <w:r w:rsidRPr="00646A0A">
        <w:t>bservers</w:t>
      </w:r>
      <w:bookmarkEnd w:id="364"/>
      <w:bookmarkEnd w:id="365"/>
    </w:p>
    <w:p w14:paraId="11579FC3" w14:textId="4BB1A8DE" w:rsidR="00233819" w:rsidRPr="00C77D4E" w:rsidRDefault="00233819" w:rsidP="00A4584E">
      <w:pPr>
        <w:pStyle w:val="Bullet1"/>
      </w:pPr>
      <w:r w:rsidRPr="00A4584E">
        <w:rPr>
          <w:lang w:val="en-GB"/>
        </w:rPr>
        <w:t>IMC Observers to the Council</w:t>
      </w:r>
    </w:p>
    <w:p w14:paraId="6998A978" w14:textId="35666061" w:rsidR="00233819" w:rsidRPr="00646A0A" w:rsidRDefault="00233819" w:rsidP="00A4584E">
      <w:pPr>
        <w:pStyle w:val="Bullet1text"/>
      </w:pPr>
      <w:r w:rsidRPr="00646A0A">
        <w:t>The Council may appoint one to two of its members to attend meetings of the IALA Council as Observers.</w:t>
      </w:r>
    </w:p>
    <w:p w14:paraId="20AA5230" w14:textId="338C312C" w:rsidR="00233819" w:rsidRPr="00646A0A" w:rsidRDefault="00233819" w:rsidP="00A4584E">
      <w:pPr>
        <w:pStyle w:val="Bullet1text"/>
      </w:pPr>
      <w:r w:rsidRPr="00646A0A">
        <w:t xml:space="preserve">IMC Observers to the Council are responsible for: </w:t>
      </w:r>
    </w:p>
    <w:p w14:paraId="411FBD00" w14:textId="5DE3FBE0" w:rsidR="00233819" w:rsidRPr="00646A0A" w:rsidRDefault="00CB582A" w:rsidP="00A4584E">
      <w:pPr>
        <w:pStyle w:val="Bullet2"/>
      </w:pPr>
      <w:r w:rsidRPr="00646A0A">
        <w:t>B</w:t>
      </w:r>
      <w:r w:rsidR="00233819" w:rsidRPr="00646A0A">
        <w:t>ringing the views of the IMC to the attention of the Council on matters di</w:t>
      </w:r>
      <w:r w:rsidR="00E87863" w:rsidRPr="00646A0A">
        <w:t>scussed during Council meetings</w:t>
      </w:r>
      <w:r w:rsidRPr="00646A0A">
        <w:t>.</w:t>
      </w:r>
    </w:p>
    <w:p w14:paraId="79A2805D" w14:textId="0E42A502" w:rsidR="00233819" w:rsidRPr="00646A0A" w:rsidRDefault="00CB582A" w:rsidP="00A4584E">
      <w:pPr>
        <w:pStyle w:val="Bullet2"/>
      </w:pPr>
      <w:r w:rsidRPr="00646A0A">
        <w:t>R</w:t>
      </w:r>
      <w:r w:rsidR="00233819" w:rsidRPr="00646A0A">
        <w:t>eporting the outcome of Council meetings to the IMC.</w:t>
      </w:r>
    </w:p>
    <w:p w14:paraId="6A23680B" w14:textId="31134A53" w:rsidR="00233819" w:rsidRPr="00A4584E" w:rsidRDefault="00233819" w:rsidP="00A4584E">
      <w:pPr>
        <w:pStyle w:val="Bullet1"/>
        <w:rPr>
          <w:lang w:val="en-US"/>
        </w:rPr>
      </w:pPr>
      <w:r w:rsidRPr="00A4584E">
        <w:rPr>
          <w:lang w:val="en-GB"/>
        </w:rPr>
        <w:t>Observers to meetings of the IMC</w:t>
      </w:r>
    </w:p>
    <w:p w14:paraId="6B5B5C5D" w14:textId="5D9ECD50" w:rsidR="00233819" w:rsidRPr="00646A0A" w:rsidRDefault="002D0D4D" w:rsidP="00A4584E">
      <w:pPr>
        <w:pStyle w:val="Bullet1text"/>
      </w:pPr>
      <w:r w:rsidRPr="00646A0A">
        <w:t>The IALA Secretary-</w:t>
      </w:r>
      <w:r w:rsidR="00233819" w:rsidRPr="00646A0A">
        <w:t xml:space="preserve">General is a permanent Observer at meetings of the IMC. The </w:t>
      </w:r>
      <w:r w:rsidR="009A1E99" w:rsidRPr="00646A0A">
        <w:t>Secretary-General</w:t>
      </w:r>
      <w:r w:rsidR="00233819" w:rsidRPr="00646A0A">
        <w:t xml:space="preserve"> may be accompanied by another member of the Secretariat.</w:t>
      </w:r>
    </w:p>
    <w:p w14:paraId="2AF34AFB" w14:textId="0097166B" w:rsidR="00233819" w:rsidRPr="00646A0A" w:rsidRDefault="00233819" w:rsidP="00A4584E">
      <w:pPr>
        <w:pStyle w:val="Bullet1text"/>
      </w:pPr>
      <w:r w:rsidRPr="00646A0A">
        <w:t>The IMC may invite other Observers to its meetings when their attendance would be of benefit to the Council.</w:t>
      </w:r>
    </w:p>
    <w:p w14:paraId="0424AA58" w14:textId="71973E6B" w:rsidR="00233819" w:rsidRPr="00646A0A" w:rsidRDefault="002D0D4D" w:rsidP="001B21A1">
      <w:pPr>
        <w:pStyle w:val="Article"/>
        <w:ind w:left="0" w:firstLine="0"/>
        <w:outlineLvl w:val="0"/>
      </w:pPr>
      <w:r w:rsidRPr="00646A0A">
        <w:t xml:space="preserve"> </w:t>
      </w:r>
      <w:bookmarkStart w:id="366" w:name="_Toc8915513"/>
      <w:bookmarkStart w:id="367" w:name="_Toc97296201"/>
      <w:r w:rsidRPr="00646A0A">
        <w:t xml:space="preserve">- </w:t>
      </w:r>
      <w:r w:rsidR="00233819" w:rsidRPr="00646A0A">
        <w:t>D</w:t>
      </w:r>
      <w:r w:rsidRPr="00646A0A">
        <w:t>ues and</w:t>
      </w:r>
      <w:r w:rsidR="00233819" w:rsidRPr="00646A0A">
        <w:t xml:space="preserve"> A</w:t>
      </w:r>
      <w:r w:rsidRPr="00646A0A">
        <w:t>ssessments</w:t>
      </w:r>
      <w:bookmarkEnd w:id="366"/>
      <w:bookmarkEnd w:id="367"/>
    </w:p>
    <w:p w14:paraId="70863A7C" w14:textId="53850EC7" w:rsidR="00233819" w:rsidRPr="00646A0A" w:rsidRDefault="00233819" w:rsidP="00753C9B">
      <w:pPr>
        <w:pStyle w:val="List1"/>
        <w:numPr>
          <w:ilvl w:val="0"/>
          <w:numId w:val="70"/>
        </w:numPr>
        <w:outlineLvl w:val="0"/>
      </w:pPr>
      <w:r w:rsidRPr="00646A0A">
        <w:t xml:space="preserve">Industrial </w:t>
      </w:r>
      <w:r w:rsidR="004A1FE1" w:rsidRPr="00646A0A">
        <w:t>m</w:t>
      </w:r>
      <w:r w:rsidRPr="00646A0A">
        <w:t>embers</w:t>
      </w:r>
      <w:r w:rsidR="002D0D4D" w:rsidRPr="00646A0A">
        <w:t>’</w:t>
      </w:r>
      <w:r w:rsidRPr="00646A0A">
        <w:t xml:space="preserve"> dues must be pa</w:t>
      </w:r>
      <w:r w:rsidR="002D0D4D" w:rsidRPr="00646A0A">
        <w:t xml:space="preserve">id by no later than </w:t>
      </w:r>
      <w:r w:rsidR="004A1FE1" w:rsidRPr="00646A0A">
        <w:t xml:space="preserve">31 </w:t>
      </w:r>
      <w:r w:rsidR="002D0D4D" w:rsidRPr="00646A0A">
        <w:t>March i</w:t>
      </w:r>
      <w:r w:rsidRPr="00646A0A">
        <w:t>n the year they are due.</w:t>
      </w:r>
    </w:p>
    <w:p w14:paraId="687E9677" w14:textId="364F11EC" w:rsidR="00233819" w:rsidRPr="00646A0A" w:rsidRDefault="002D0D4D" w:rsidP="00753C9B">
      <w:pPr>
        <w:pStyle w:val="List1"/>
        <w:numPr>
          <w:ilvl w:val="0"/>
          <w:numId w:val="70"/>
        </w:numPr>
        <w:outlineLvl w:val="0"/>
      </w:pPr>
      <w:r w:rsidRPr="00646A0A">
        <w:t>T</w:t>
      </w:r>
      <w:r w:rsidR="00233819" w:rsidRPr="00646A0A">
        <w:t xml:space="preserve">he portion of the Industrial </w:t>
      </w:r>
      <w:r w:rsidR="00264FC9" w:rsidRPr="00646A0A">
        <w:t>m</w:t>
      </w:r>
      <w:r w:rsidR="00233819" w:rsidRPr="00646A0A">
        <w:t>embers</w:t>
      </w:r>
      <w:r w:rsidRPr="00646A0A">
        <w:t>’</w:t>
      </w:r>
      <w:r w:rsidR="00233819" w:rsidRPr="00646A0A">
        <w:t xml:space="preserve"> dues that is to be paid into the Industrial </w:t>
      </w:r>
      <w:r w:rsidR="003266C7">
        <w:t>member</w:t>
      </w:r>
      <w:r w:rsidR="00233819" w:rsidRPr="00646A0A">
        <w:t>s funds shall be transferred to the Treasurer not later than:</w:t>
      </w:r>
    </w:p>
    <w:p w14:paraId="5B5F30F7" w14:textId="13B11872" w:rsidR="00233819" w:rsidRPr="00646A0A" w:rsidRDefault="00264FC9" w:rsidP="002D0D4D">
      <w:pPr>
        <w:pStyle w:val="Lista"/>
      </w:pPr>
      <w:r w:rsidRPr="00646A0A">
        <w:t xml:space="preserve">31 </w:t>
      </w:r>
      <w:r w:rsidR="002D0D4D" w:rsidRPr="00646A0A">
        <w:t xml:space="preserve">June </w:t>
      </w:r>
      <w:r w:rsidR="00233819" w:rsidRPr="00646A0A">
        <w:t>of the year they are paid</w:t>
      </w:r>
      <w:r w:rsidR="002D0D4D" w:rsidRPr="00646A0A">
        <w:t xml:space="preserve">, if received by </w:t>
      </w:r>
      <w:r w:rsidRPr="00646A0A">
        <w:t xml:space="preserve">31 </w:t>
      </w:r>
      <w:r w:rsidR="002D0D4D" w:rsidRPr="00646A0A">
        <w:t>March; or</w:t>
      </w:r>
    </w:p>
    <w:p w14:paraId="6DE6567C" w14:textId="7C3B2A98" w:rsidR="00233819" w:rsidRPr="00646A0A" w:rsidRDefault="00264FC9" w:rsidP="002D0D4D">
      <w:pPr>
        <w:pStyle w:val="Lista"/>
      </w:pPr>
      <w:r w:rsidRPr="00646A0A">
        <w:t xml:space="preserve">31 </w:t>
      </w:r>
      <w:r w:rsidR="002D0D4D" w:rsidRPr="00646A0A">
        <w:t xml:space="preserve">December </w:t>
      </w:r>
      <w:r w:rsidR="00233819" w:rsidRPr="00646A0A">
        <w:t>of the year they are pa</w:t>
      </w:r>
      <w:r w:rsidR="002D0D4D" w:rsidRPr="00646A0A">
        <w:t xml:space="preserve">id if received after </w:t>
      </w:r>
      <w:r w:rsidRPr="00646A0A">
        <w:t xml:space="preserve">31 </w:t>
      </w:r>
      <w:r w:rsidR="002D0D4D" w:rsidRPr="00646A0A">
        <w:t>March.</w:t>
      </w:r>
    </w:p>
    <w:p w14:paraId="3890BC52" w14:textId="46F2EDCB" w:rsidR="00233819" w:rsidRPr="00646A0A" w:rsidRDefault="002D0D4D" w:rsidP="003A32CD">
      <w:pPr>
        <w:pStyle w:val="List1"/>
        <w:outlineLvl w:val="0"/>
      </w:pPr>
      <w:r w:rsidRPr="00646A0A">
        <w:t>I</w:t>
      </w:r>
      <w:r w:rsidR="00233819" w:rsidRPr="00646A0A">
        <w:t xml:space="preserve">f dues are not paid, all privileges of Industrial </w:t>
      </w:r>
      <w:r w:rsidR="004E4B40" w:rsidRPr="00646A0A">
        <w:t>m</w:t>
      </w:r>
      <w:r w:rsidR="00233819" w:rsidRPr="00646A0A">
        <w:t>embership will be discontinued until such is paid and the firm will not be allowed to advertise in the IALA Bulletin.</w:t>
      </w:r>
    </w:p>
    <w:p w14:paraId="3818F774" w14:textId="45B937E2" w:rsidR="00233819" w:rsidRPr="00646A0A" w:rsidRDefault="002D0D4D" w:rsidP="001B21A1">
      <w:pPr>
        <w:pStyle w:val="Article"/>
        <w:ind w:left="0" w:firstLine="0"/>
        <w:outlineLvl w:val="0"/>
      </w:pPr>
      <w:r w:rsidRPr="00646A0A">
        <w:t xml:space="preserve"> </w:t>
      </w:r>
      <w:bookmarkStart w:id="368" w:name="_Toc8915514"/>
      <w:bookmarkStart w:id="369" w:name="_Toc97296202"/>
      <w:r w:rsidRPr="00646A0A">
        <w:t xml:space="preserve">- </w:t>
      </w:r>
      <w:r w:rsidR="00233819" w:rsidRPr="00646A0A">
        <w:t>IMC M</w:t>
      </w:r>
      <w:r w:rsidRPr="00646A0A">
        <w:t>eetings</w:t>
      </w:r>
      <w:bookmarkEnd w:id="368"/>
      <w:bookmarkEnd w:id="369"/>
    </w:p>
    <w:p w14:paraId="329A673D" w14:textId="70995717" w:rsidR="00233819" w:rsidRPr="00646A0A" w:rsidRDefault="00233819" w:rsidP="008A34E8">
      <w:pPr>
        <w:pStyle w:val="Corpsdetexte"/>
      </w:pPr>
      <w:r w:rsidRPr="00646A0A">
        <w:t>Meetings will normally be held at the Headquarters of the IMC. However, during the preparation for an industrial exhibition in conjunction with an IALA Conference, one meeting should be held in the host city.</w:t>
      </w:r>
    </w:p>
    <w:p w14:paraId="2F531515" w14:textId="6B8E8A3D" w:rsidR="00B70304" w:rsidRPr="00646A0A" w:rsidRDefault="00233819" w:rsidP="008A34E8">
      <w:pPr>
        <w:pStyle w:val="Corpsdetexte"/>
      </w:pPr>
      <w:r w:rsidRPr="00646A0A">
        <w:t>All members of the IMC will be reimbursed for economy full fare air travel to IMC meetings outside of their region for a maximum of four (4) meetings between IALA Conferences.</w:t>
      </w:r>
    </w:p>
    <w:p w14:paraId="515A4F57" w14:textId="0DD58DBD" w:rsidR="00233819" w:rsidRPr="00646A0A" w:rsidRDefault="002D0D4D" w:rsidP="001B21A1">
      <w:pPr>
        <w:pStyle w:val="Article"/>
        <w:ind w:left="0" w:firstLine="0"/>
        <w:outlineLvl w:val="0"/>
      </w:pPr>
      <w:r w:rsidRPr="00646A0A">
        <w:t xml:space="preserve"> </w:t>
      </w:r>
      <w:bookmarkStart w:id="370" w:name="_Ref457811505"/>
      <w:bookmarkStart w:id="371" w:name="_Toc8915515"/>
      <w:bookmarkStart w:id="372" w:name="_Toc97296203"/>
      <w:r w:rsidRPr="00646A0A">
        <w:t xml:space="preserve">- </w:t>
      </w:r>
      <w:r w:rsidR="00233819" w:rsidRPr="00646A0A">
        <w:t>A</w:t>
      </w:r>
      <w:r w:rsidRPr="00646A0A">
        <w:t xml:space="preserve">mendments to the </w:t>
      </w:r>
      <w:r w:rsidR="00233819" w:rsidRPr="00646A0A">
        <w:t>IMC C</w:t>
      </w:r>
      <w:r w:rsidRPr="00646A0A">
        <w:t>onstitution and</w:t>
      </w:r>
      <w:r w:rsidR="00233819" w:rsidRPr="00646A0A">
        <w:t xml:space="preserve"> B</w:t>
      </w:r>
      <w:r w:rsidRPr="00646A0A">
        <w:t>ye-</w:t>
      </w:r>
      <w:r w:rsidR="00233819" w:rsidRPr="00646A0A">
        <w:t>L</w:t>
      </w:r>
      <w:r w:rsidRPr="00646A0A">
        <w:t>aws</w:t>
      </w:r>
      <w:bookmarkEnd w:id="370"/>
      <w:bookmarkEnd w:id="371"/>
      <w:bookmarkEnd w:id="372"/>
    </w:p>
    <w:p w14:paraId="49A5F73F" w14:textId="45AEFF19" w:rsidR="00233819" w:rsidRPr="00646A0A" w:rsidRDefault="00233819" w:rsidP="008A34E8">
      <w:pPr>
        <w:pStyle w:val="Corpsdetexte"/>
      </w:pPr>
      <w:r w:rsidRPr="00646A0A">
        <w:t xml:space="preserve">Amendments to the Constitution and Bye-Laws can only be made by a two-thirds majority of members represented at a General Assembly to which all Industrial </w:t>
      </w:r>
      <w:r w:rsidR="001004D8" w:rsidRPr="00646A0A">
        <w:t>m</w:t>
      </w:r>
      <w:r w:rsidRPr="00646A0A">
        <w:t>embers have been invited.</w:t>
      </w:r>
    </w:p>
    <w:p w14:paraId="67BEC185" w14:textId="5F4ACBE8" w:rsidR="00233819" w:rsidRPr="00646A0A" w:rsidRDefault="002D0D4D" w:rsidP="00A4584E">
      <w:pPr>
        <w:pStyle w:val="Article"/>
        <w:keepNext/>
        <w:keepLines/>
        <w:ind w:left="0" w:firstLine="0"/>
        <w:outlineLvl w:val="0"/>
      </w:pPr>
      <w:r w:rsidRPr="00646A0A">
        <w:lastRenderedPageBreak/>
        <w:t xml:space="preserve"> </w:t>
      </w:r>
      <w:bookmarkStart w:id="373" w:name="_Toc8915516"/>
      <w:bookmarkStart w:id="374" w:name="_Toc97296204"/>
      <w:r w:rsidRPr="00646A0A">
        <w:t xml:space="preserve">- </w:t>
      </w:r>
      <w:r w:rsidR="00233819" w:rsidRPr="00646A0A">
        <w:t>A</w:t>
      </w:r>
      <w:r w:rsidRPr="00646A0A">
        <w:t>pproval</w:t>
      </w:r>
      <w:bookmarkEnd w:id="373"/>
      <w:bookmarkEnd w:id="374"/>
    </w:p>
    <w:p w14:paraId="17F48929" w14:textId="15904CCF" w:rsidR="003425E3" w:rsidRPr="00646A0A" w:rsidRDefault="00233819" w:rsidP="00A4584E">
      <w:pPr>
        <w:pStyle w:val="Corpsdetexte"/>
        <w:keepNext/>
        <w:keepLines/>
      </w:pPr>
      <w:r w:rsidRPr="00646A0A">
        <w:t>Amendments to the Constitution and Byelaws approved by a General Assembly in accordance with</w:t>
      </w:r>
      <w:r w:rsidR="002D0D4D" w:rsidRPr="00646A0A">
        <w:fldChar w:fldCharType="begin"/>
      </w:r>
      <w:r w:rsidR="002D0D4D" w:rsidRPr="00646A0A">
        <w:instrText xml:space="preserve"> REF _Ref457811505 \w \h </w:instrText>
      </w:r>
      <w:r w:rsidR="002D0D4D" w:rsidRPr="00646A0A">
        <w:fldChar w:fldCharType="separate"/>
      </w:r>
      <w:r w:rsidR="00E56BF4">
        <w:t>Article 10</w:t>
      </w:r>
      <w:r w:rsidR="002D0D4D" w:rsidRPr="00646A0A">
        <w:fldChar w:fldCharType="end"/>
      </w:r>
      <w:r w:rsidR="002D0D4D" w:rsidRPr="00646A0A">
        <w:t xml:space="preserve"> </w:t>
      </w:r>
      <w:r w:rsidRPr="00646A0A">
        <w:t xml:space="preserve">shall become effective six months after the date of the closure of the General Assembly unless a minimum of twenty (20) Industrial </w:t>
      </w:r>
      <w:r w:rsidR="003266C7">
        <w:t>m</w:t>
      </w:r>
      <w:r w:rsidRPr="00646A0A">
        <w:t xml:space="preserve">embers have indicated in writing </w:t>
      </w:r>
      <w:r w:rsidR="002D0D4D" w:rsidRPr="00646A0A">
        <w:t>to the Secretary during the six-</w:t>
      </w:r>
      <w:r w:rsidRPr="00646A0A">
        <w:t>month period that they object to the amendments.</w:t>
      </w:r>
    </w:p>
    <w:p w14:paraId="091EAED0" w14:textId="3611940B" w:rsidR="00F96C81" w:rsidRPr="00646A0A" w:rsidRDefault="00F96C81">
      <w:pPr>
        <w:spacing w:after="200" w:line="276" w:lineRule="auto"/>
      </w:pPr>
    </w:p>
    <w:p w14:paraId="5AC43938" w14:textId="77777777" w:rsidR="009362AF" w:rsidRPr="00646A0A" w:rsidRDefault="009362AF" w:rsidP="009362AF"/>
    <w:bookmarkEnd w:id="19"/>
    <w:p w14:paraId="7C09E1A8" w14:textId="77777777" w:rsidR="00424647" w:rsidRPr="00646A0A" w:rsidRDefault="00424647" w:rsidP="00665164">
      <w:pPr>
        <w:pStyle w:val="Corpsdetexte"/>
        <w:sectPr w:rsidR="00424647" w:rsidRPr="00646A0A" w:rsidSect="00012552">
          <w:pgSz w:w="11907" w:h="16840" w:code="9"/>
          <w:pgMar w:top="1134" w:right="1134" w:bottom="1134" w:left="1134" w:header="720" w:footer="720" w:gutter="0"/>
          <w:cols w:space="720"/>
          <w:docGrid w:linePitch="360"/>
        </w:sectPr>
      </w:pPr>
    </w:p>
    <w:p w14:paraId="2222E909" w14:textId="77777777" w:rsidR="00424647" w:rsidRPr="00646A0A" w:rsidRDefault="00424647">
      <w:pPr>
        <w:spacing w:after="200" w:line="276" w:lineRule="auto"/>
        <w:rPr>
          <w:rFonts w:eastAsia="Times New Roman" w:cs="Times New Roman"/>
          <w:sz w:val="22"/>
          <w:szCs w:val="24"/>
        </w:rPr>
      </w:pPr>
    </w:p>
    <w:p w14:paraId="3052D39D" w14:textId="77777777" w:rsidR="00493584" w:rsidRPr="00646A0A" w:rsidRDefault="00493584" w:rsidP="00493584">
      <w:pPr>
        <w:pStyle w:val="Corpsdetexte"/>
      </w:pPr>
    </w:p>
    <w:p w14:paraId="23562723" w14:textId="77777777" w:rsidR="00B5315B" w:rsidRPr="00646A0A" w:rsidRDefault="00B5315B">
      <w:pPr>
        <w:rPr>
          <w:sz w:val="22"/>
        </w:rPr>
      </w:pPr>
    </w:p>
    <w:sectPr w:rsidR="00B5315B" w:rsidRPr="00646A0A" w:rsidSect="00C34A05">
      <w:headerReference w:type="even" r:id="rId23"/>
      <w:headerReference w:type="default" r:id="rId24"/>
      <w:footerReference w:type="default" r:id="rId25"/>
      <w:headerReference w:type="first" r:id="rId26"/>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78CF" w14:textId="77777777" w:rsidR="00917C4D" w:rsidRDefault="00917C4D" w:rsidP="003274DB">
      <w:r>
        <w:separator/>
      </w:r>
    </w:p>
  </w:endnote>
  <w:endnote w:type="continuationSeparator" w:id="0">
    <w:p w14:paraId="7D5A206B" w14:textId="77777777" w:rsidR="00917C4D" w:rsidRDefault="00917C4D" w:rsidP="003274DB">
      <w:r>
        <w:continuationSeparator/>
      </w:r>
    </w:p>
  </w:endnote>
  <w:endnote w:type="continuationNotice" w:id="1">
    <w:p w14:paraId="1AF01D3C" w14:textId="77777777" w:rsidR="00917C4D" w:rsidRDefault="00917C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FA02" w14:textId="77777777" w:rsidR="001B291C" w:rsidRDefault="001B29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5264" w14:textId="77777777" w:rsidR="001B291C" w:rsidRDefault="001B291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524F5" w14:textId="77777777" w:rsidR="001B291C" w:rsidRDefault="001B291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3EB2" w14:textId="77777777" w:rsidR="00500E2D" w:rsidRPr="00C716E5" w:rsidRDefault="00500E2D" w:rsidP="006D4C5D">
    <w:pPr>
      <w:pStyle w:val="Pieddepage"/>
      <w:rPr>
        <w:sz w:val="15"/>
        <w:szCs w:val="15"/>
      </w:rPr>
    </w:pPr>
  </w:p>
  <w:p w14:paraId="66B11BDD" w14:textId="77777777" w:rsidR="00500E2D" w:rsidRDefault="00500E2D" w:rsidP="006D4C5D">
    <w:pPr>
      <w:pStyle w:val="Footerportrait"/>
    </w:pPr>
  </w:p>
  <w:p w14:paraId="3386C806" w14:textId="776AA6AD" w:rsidR="00500E2D" w:rsidRPr="004365D4" w:rsidRDefault="001B291C" w:rsidP="006D4C5D">
    <w:pPr>
      <w:pStyle w:val="Footerportrait"/>
      <w:rPr>
        <w:rStyle w:val="Numrodepage"/>
        <w:szCs w:val="15"/>
      </w:rPr>
    </w:pPr>
    <w:r>
      <w:fldChar w:fldCharType="begin"/>
    </w:r>
    <w:r>
      <w:instrText xml:space="preserve"> STYLEREF "Document name" \* MERGEFORMAT </w:instrText>
    </w:r>
    <w:r>
      <w:fldChar w:fldCharType="separate"/>
    </w:r>
    <w:r>
      <w:t>Basic Documents</w:t>
    </w:r>
    <w:r>
      <w:fldChar w:fldCharType="end"/>
    </w:r>
    <w:r w:rsidR="00500E2D" w:rsidRPr="004365D4">
      <w:t xml:space="preserve"> - </w:t>
    </w:r>
    <w:r w:rsidR="00500E2D" w:rsidRPr="004365D4">
      <w:fldChar w:fldCharType="begin"/>
    </w:r>
    <w:r w:rsidR="00500E2D" w:rsidRPr="00B115F3">
      <w:instrText xml:space="preserve"> STYLEREF "Section Title" \* MERGEFORMAT </w:instrText>
    </w:r>
    <w:r w:rsidR="00500E2D" w:rsidRPr="004365D4">
      <w:fldChar w:fldCharType="separate"/>
    </w:r>
    <w:r>
      <w:t>Constitution</w:t>
    </w:r>
    <w:r w:rsidR="00500E2D" w:rsidRPr="004365D4">
      <w:fldChar w:fldCharType="end"/>
    </w:r>
  </w:p>
  <w:p w14:paraId="0B51A660" w14:textId="3151FB29" w:rsidR="00500E2D" w:rsidRPr="00911311" w:rsidRDefault="001B291C" w:rsidP="006D4C5D">
    <w:pPr>
      <w:pStyle w:val="Footerportrait"/>
    </w:pPr>
    <w:r>
      <w:fldChar w:fldCharType="begin"/>
    </w:r>
    <w:r>
      <w:instrText xml:space="preserve"> STYLEREF "Edition number" \* MERGEFORMAT </w:instrText>
    </w:r>
    <w:r>
      <w:fldChar w:fldCharType="separate"/>
    </w:r>
    <w:r>
      <w:t>Edition 6.0</w:t>
    </w:r>
    <w:r>
      <w:fldChar w:fldCharType="end"/>
    </w:r>
    <w:r w:rsidR="00500E2D">
      <w:t xml:space="preserve"> </w:t>
    </w:r>
    <w:r>
      <w:fldChar w:fldCharType="begin"/>
    </w:r>
    <w:r>
      <w:instrText xml:space="preserve"> STYLEREF "Document date" \* MERGEFORMAT </w:instrText>
    </w:r>
    <w:r>
      <w:fldChar w:fldCharType="separate"/>
    </w:r>
    <w:r>
      <w:t>June 2022</w:t>
    </w:r>
    <w:r>
      <w:fldChar w:fldCharType="end"/>
    </w:r>
    <w:r w:rsidR="00500E2D" w:rsidRPr="00911311">
      <w:tab/>
      <w:t xml:space="preserve">P </w:t>
    </w:r>
    <w:r w:rsidR="00500E2D" w:rsidRPr="00C907DF">
      <w:rPr>
        <w:rStyle w:val="Numrodepage"/>
        <w:szCs w:val="15"/>
      </w:rPr>
      <w:fldChar w:fldCharType="begin"/>
    </w:r>
    <w:r w:rsidR="00500E2D" w:rsidRPr="00911311">
      <w:rPr>
        <w:rStyle w:val="Numrodepage"/>
        <w:szCs w:val="15"/>
      </w:rPr>
      <w:instrText xml:space="preserve">PAGE  </w:instrText>
    </w:r>
    <w:r w:rsidR="00500E2D" w:rsidRPr="00C907DF">
      <w:rPr>
        <w:rStyle w:val="Numrodepage"/>
        <w:szCs w:val="15"/>
      </w:rPr>
      <w:fldChar w:fldCharType="separate"/>
    </w:r>
    <w:r w:rsidR="004F7DB2">
      <w:rPr>
        <w:rStyle w:val="Numrodepage"/>
        <w:szCs w:val="15"/>
      </w:rPr>
      <w:t>35</w:t>
    </w:r>
    <w:r w:rsidR="00500E2D" w:rsidRPr="00C907DF">
      <w:rPr>
        <w:rStyle w:val="Numrodepage"/>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700" w14:textId="77777777" w:rsidR="00500E2D" w:rsidRDefault="00500E2D" w:rsidP="008747E0">
    <w:pPr>
      <w:pStyle w:val="Pieddepage"/>
      <w:rPr>
        <w:lang w:val="en-GB"/>
      </w:rPr>
    </w:pPr>
  </w:p>
  <w:p w14:paraId="3E1BD519" w14:textId="77777777" w:rsidR="00500E2D" w:rsidRDefault="00500E2D" w:rsidP="008747E0">
    <w:pPr>
      <w:pStyle w:val="Pieddepage"/>
      <w:rPr>
        <w:lang w:val="en-GB"/>
      </w:rPr>
    </w:pPr>
  </w:p>
  <w:p w14:paraId="4CCB01B7" w14:textId="77777777" w:rsidR="00500E2D" w:rsidRPr="00ED2A8D" w:rsidRDefault="00500E2D" w:rsidP="008747E0">
    <w:pPr>
      <w:pStyle w:val="Pieddepage"/>
      <w:rPr>
        <w:lang w:val="en-GB"/>
      </w:rPr>
    </w:pPr>
  </w:p>
  <w:p w14:paraId="230D96F5" w14:textId="77777777" w:rsidR="00500E2D" w:rsidRPr="00ED2A8D" w:rsidRDefault="00500E2D" w:rsidP="008747E0">
    <w:pPr>
      <w:pStyle w:val="Pieddepage"/>
      <w:rPr>
        <w:lang w:val="en-GB"/>
      </w:rPr>
    </w:pPr>
  </w:p>
  <w:p w14:paraId="5B6507CC" w14:textId="77777777" w:rsidR="00500E2D" w:rsidRPr="00ED2A8D" w:rsidRDefault="00500E2D"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585E" w14:textId="77777777" w:rsidR="00917C4D" w:rsidRDefault="00917C4D" w:rsidP="003274DB">
      <w:r>
        <w:separator/>
      </w:r>
    </w:p>
  </w:footnote>
  <w:footnote w:type="continuationSeparator" w:id="0">
    <w:p w14:paraId="6FA490DA" w14:textId="77777777" w:rsidR="00917C4D" w:rsidRDefault="00917C4D" w:rsidP="003274DB">
      <w:r>
        <w:continuationSeparator/>
      </w:r>
    </w:p>
  </w:footnote>
  <w:footnote w:type="continuationNotice" w:id="1">
    <w:p w14:paraId="5849CD6C" w14:textId="77777777" w:rsidR="00917C4D" w:rsidRDefault="00917C4D">
      <w:pPr>
        <w:spacing w:line="240" w:lineRule="auto"/>
      </w:pPr>
    </w:p>
  </w:footnote>
  <w:footnote w:id="2">
    <w:p w14:paraId="33759292" w14:textId="4467AA05" w:rsidR="00500E2D" w:rsidRPr="008963B0" w:rsidRDefault="00500E2D"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EB97" w14:textId="04995B0C" w:rsidR="00500E2D" w:rsidRDefault="001B291C">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BE859" w14:textId="4EA75C32" w:rsidR="00A25E9B" w:rsidDel="00AE52C5" w:rsidRDefault="00A25E9B" w:rsidP="00494832">
    <w:pPr>
      <w:pStyle w:val="En-tte"/>
      <w:jc w:val="right"/>
      <w:rPr>
        <w:ins w:id="0" w:author="Tom Southall" w:date="2022-11-10T14:05:00Z"/>
        <w:del w:id="1" w:author="Francis Zachariae" w:date="2022-11-14T15:22:00Z"/>
      </w:rPr>
    </w:pPr>
    <w:ins w:id="2" w:author="Tom Southall" w:date="2022-11-10T14:05:00Z">
      <w:del w:id="3" w:author="Francis Zachariae" w:date="2022-11-14T15:22:00Z">
        <w:r w:rsidDel="00AE52C5">
          <w:delText>PAP48-6.1.1.1</w:delText>
        </w:r>
      </w:del>
    </w:ins>
  </w:p>
  <w:p w14:paraId="12C573FE" w14:textId="48597E37" w:rsidR="00500E2D" w:rsidDel="00332694" w:rsidRDefault="001B291C" w:rsidP="00494832">
    <w:pPr>
      <w:pStyle w:val="En-tte"/>
      <w:jc w:val="right"/>
      <w:rPr>
        <w:del w:id="4" w:author="Francis Zachariae" w:date="2022-11-14T15:22:00Z"/>
      </w:rPr>
    </w:pPr>
    <w:del w:id="5" w:author="Francis Zachariae" w:date="2022-11-14T15:22:00Z">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00E2D" w:rsidRPr="00F10449" w:rsidDel="00AE52C5">
        <w:rPr>
          <w:noProof/>
          <w:lang w:val="de-DE" w:eastAsia="de-DE"/>
        </w:rPr>
        <w:drawing>
          <wp:anchor distT="0" distB="0" distL="114300" distR="114300" simplePos="0" relativeHeight="251659264"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del>
    <w:ins w:id="6" w:author="Tom Southall" w:date="2022-11-10T14:05:00Z">
      <w:del w:id="7" w:author="Francis Zachariae" w:date="2022-11-14T15:22:00Z">
        <w:r w:rsidR="00A25E9B" w:rsidDel="00AE52C5">
          <w:delText>(</w:delText>
        </w:r>
      </w:del>
    </w:ins>
    <w:ins w:id="8" w:author="Audrey Guinault" w:date="2022-10-12T16:21:00Z">
      <w:del w:id="9" w:author="Francis Zachariae" w:date="2022-11-14T15:22:00Z">
        <w:r w:rsidR="0069732F" w:rsidDel="00AE52C5">
          <w:delText>LA</w:delText>
        </w:r>
        <w:r w:rsidR="002274DA" w:rsidDel="00AE52C5">
          <w:delText>P24-12.1.</w:delText>
        </w:r>
      </w:del>
    </w:ins>
    <w:ins w:id="10" w:author="Audrey Guinault" w:date="2022-10-25T16:06:00Z">
      <w:del w:id="11" w:author="Francis Zachariae" w:date="2022-11-14T15:22:00Z">
        <w:r w:rsidR="00434E1F" w:rsidDel="00AE52C5">
          <w:delText>2</w:delText>
        </w:r>
      </w:del>
    </w:ins>
    <w:ins w:id="12" w:author="Tom Southall" w:date="2022-11-10T14:05:00Z">
      <w:del w:id="13" w:author="Francis Zachariae" w:date="2022-11-14T15:22:00Z">
        <w:r w:rsidR="00A25E9B" w:rsidDel="00AE52C5">
          <w:delText>)</w:delText>
        </w:r>
      </w:del>
    </w:ins>
  </w:p>
  <w:p w14:paraId="2C4BE71D" w14:textId="30899023" w:rsidR="00332694" w:rsidRPr="00F10449" w:rsidRDefault="00332694" w:rsidP="00494832">
    <w:pPr>
      <w:pStyle w:val="En-tte"/>
      <w:jc w:val="right"/>
      <w:rPr>
        <w:ins w:id="14" w:author="Francis Zachariae" w:date="2022-11-14T15:30:00Z"/>
      </w:rPr>
    </w:pPr>
    <w:ins w:id="15" w:author="Francis Zachariae" w:date="2022-11-14T15:30:00Z">
      <w:r>
        <w:t>C76-10.1.2</w:t>
      </w:r>
    </w:ins>
    <w:ins w:id="16" w:author="Audrey Guinault" w:date="2022-11-15T15:18:00Z">
      <w:r w:rsidR="00310BE7">
        <w:t>.</w:t>
      </w:r>
    </w:ins>
    <w:ins w:id="17" w:author="Audrey Guinault" w:date="2022-11-15T15:47:00Z">
      <w:r w:rsidR="001B291C">
        <w:t>1</w:t>
      </w:r>
    </w:ins>
  </w:p>
  <w:p w14:paraId="3BFF88CD" w14:textId="2896504C" w:rsidR="00500E2D" w:rsidRPr="00F10449" w:rsidRDefault="00AE52C5" w:rsidP="00AE52C5">
    <w:pPr>
      <w:pStyle w:val="En-tte"/>
      <w:tabs>
        <w:tab w:val="right" w:pos="9070"/>
      </w:tabs>
    </w:pPr>
    <w:r>
      <w:t>C</w:t>
    </w:r>
    <w:ins w:id="18" w:author="Francis Zachariae" w:date="2022-11-14T15:22:00Z">
      <w:r>
        <w:tab/>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95FD" w14:textId="77777777" w:rsidR="001B291C" w:rsidRDefault="001B291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7680" w14:textId="0EA2CE0B" w:rsidR="00500E2D" w:rsidRDefault="001B291C">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BA33" w14:textId="7774F491" w:rsidR="00500E2D" w:rsidRPr="006D4C5D" w:rsidRDefault="00500E2D" w:rsidP="004E2F16">
    <w:pPr>
      <w:pStyle w:val="En-tte"/>
      <w:rPr>
        <w:lang w:val="en-GB"/>
      </w:rPr>
    </w:pPr>
    <w:r>
      <w:rPr>
        <w:noProof/>
        <w:lang w:val="de-DE" w:eastAsia="de-DE"/>
      </w:rPr>
      <w:drawing>
        <wp:anchor distT="0" distB="0" distL="114300" distR="114300" simplePos="0" relativeHeight="251658250"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10B7" w14:textId="52B9A3D5" w:rsidR="00500E2D" w:rsidRDefault="001B291C">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DBFF" w14:textId="714FD7F4" w:rsidR="00500E2D" w:rsidRDefault="001B291C">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462E" w14:textId="67CD0F08" w:rsidR="00500E2D" w:rsidRPr="00ED2A8D" w:rsidRDefault="00500E2D" w:rsidP="008747E0">
    <w:pPr>
      <w:pStyle w:val="En-tte"/>
      <w:rPr>
        <w:lang w:val="en-GB"/>
      </w:rPr>
    </w:pPr>
    <w:r>
      <w:rPr>
        <w:noProof/>
        <w:lang w:val="de-DE" w:eastAsia="de-DE"/>
      </w:rPr>
      <w:drawing>
        <wp:anchor distT="0" distB="0" distL="114300" distR="114300" simplePos="0" relativeHeight="251658242"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500E2D" w:rsidRPr="004E2F16" w:rsidRDefault="00500E2D" w:rsidP="004E2F16">
    <w:pPr>
      <w:pStyle w:val="En-tte"/>
    </w:pPr>
    <w:r>
      <w:rPr>
        <w:noProof/>
        <w:lang w:val="de-DE" w:eastAsia="de-DE"/>
      </w:rPr>
      <w:drawing>
        <wp:anchor distT="0" distB="0" distL="114300" distR="114300" simplePos="0" relativeHeight="251658243"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6614" w14:textId="040A7701" w:rsidR="00500E2D" w:rsidRDefault="001B291C">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8A3"/>
    <w:multiLevelType w:val="multilevel"/>
    <w:tmpl w:val="A0A080CC"/>
    <w:lvl w:ilvl="0">
      <w:start w:val="1"/>
      <w:numFmt w:val="decimal"/>
      <w:pStyle w:val="AnnexCHead1"/>
      <w:lvlText w:val="C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0E60E13C"/>
    <w:lvl w:ilvl="0">
      <w:start w:val="1"/>
      <w:numFmt w:val="decimal"/>
      <w:pStyle w:val="Article"/>
      <w:suff w:val="nothing"/>
      <w:lvlText w:val="Article %1"/>
      <w:lvlJc w:val="center"/>
      <w:pPr>
        <w:ind w:left="3966" w:hanging="421"/>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297A31"/>
    <w:multiLevelType w:val="hybridMultilevel"/>
    <w:tmpl w:val="0E4497D4"/>
    <w:lvl w:ilvl="0" w:tplc="2B4666D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 w15:restartNumberingAfterBreak="0">
    <w:nsid w:val="3D966146"/>
    <w:multiLevelType w:val="multilevel"/>
    <w:tmpl w:val="789097C6"/>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6"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9" w15:restartNumberingAfterBreak="0">
    <w:nsid w:val="4590560E"/>
    <w:multiLevelType w:val="multilevel"/>
    <w:tmpl w:val="7E38BE3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558C"/>
        <w:sz w:val="24"/>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6"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0585238"/>
    <w:multiLevelType w:val="multilevel"/>
    <w:tmpl w:val="E9364938"/>
    <w:lvl w:ilvl="0">
      <w:start w:val="1"/>
      <w:numFmt w:val="upperLetter"/>
      <w:pStyle w:val="Annex"/>
      <w:lvlText w:val="ANNEX %1"/>
      <w:lvlJc w:val="left"/>
      <w:pPr>
        <w:ind w:left="360" w:hanging="360"/>
      </w:pPr>
      <w:rPr>
        <w:rFonts w:ascii="Calibri" w:hAnsi="Calibri" w:hint="default"/>
        <w:b/>
        <w:bCs w:val="0"/>
        <w:i w:val="0"/>
        <w:iCs w:val="0"/>
        <w:caps w:val="0"/>
        <w:smallCaps w:val="0"/>
        <w:strike w:val="0"/>
        <w:dstrike w:val="0"/>
        <w:noProof w:val="0"/>
        <w:vanish w:val="0"/>
        <w:color w:val="00558C"/>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08A694A"/>
    <w:multiLevelType w:val="multilevel"/>
    <w:tmpl w:val="3D2C26C0"/>
    <w:lvl w:ilvl="0">
      <w:start w:val="1"/>
      <w:numFmt w:val="bullet"/>
      <w:pStyle w:val="Bullet2"/>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0D21B3D"/>
    <w:multiLevelType w:val="multilevel"/>
    <w:tmpl w:val="DC2872F2"/>
    <w:lvl w:ilvl="0">
      <w:start w:val="1"/>
      <w:numFmt w:val="decimal"/>
      <w:pStyle w:val="Titre1"/>
      <w:lvlText w:val="%1."/>
      <w:lvlJc w:val="left"/>
      <w:pPr>
        <w:tabs>
          <w:tab w:val="num" w:pos="0"/>
        </w:tabs>
        <w:ind w:left="709" w:hanging="709"/>
      </w:pPr>
    </w:lvl>
    <w:lvl w:ilvl="1">
      <w:start w:val="1"/>
      <w:numFmt w:val="decimal"/>
      <w:pStyle w:val="Titre2"/>
      <w:lvlText w:val="%1.%2."/>
      <w:lvlJc w:val="left"/>
      <w:pPr>
        <w:tabs>
          <w:tab w:val="num" w:pos="0"/>
        </w:tabs>
        <w:ind w:left="851" w:hanging="851"/>
      </w:pPr>
    </w:lvl>
    <w:lvl w:ilvl="2">
      <w:start w:val="1"/>
      <w:numFmt w:val="decimal"/>
      <w:pStyle w:val="Titre3"/>
      <w:lvlText w:val="%1.%2.%3."/>
      <w:lvlJc w:val="left"/>
      <w:pPr>
        <w:tabs>
          <w:tab w:val="num" w:pos="283"/>
        </w:tabs>
        <w:ind w:left="1275"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3"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4"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BB11B89"/>
    <w:multiLevelType w:val="hybridMultilevel"/>
    <w:tmpl w:val="0B9CA4BA"/>
    <w:lvl w:ilvl="0" w:tplc="FF9E1F78">
      <w:start w:val="1"/>
      <w:numFmt w:val="bullet"/>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16cid:durableId="1052726398">
    <w:abstractNumId w:val="41"/>
  </w:num>
  <w:num w:numId="2" w16cid:durableId="1294211391">
    <w:abstractNumId w:val="31"/>
  </w:num>
  <w:num w:numId="3" w16cid:durableId="1346521732">
    <w:abstractNumId w:val="46"/>
  </w:num>
  <w:num w:numId="4" w16cid:durableId="131945569">
    <w:abstractNumId w:val="38"/>
  </w:num>
  <w:num w:numId="5" w16cid:durableId="1807503728">
    <w:abstractNumId w:val="15"/>
  </w:num>
  <w:num w:numId="6" w16cid:durableId="1285229914">
    <w:abstractNumId w:val="29"/>
  </w:num>
  <w:num w:numId="7" w16cid:durableId="2103143147">
    <w:abstractNumId w:val="20"/>
  </w:num>
  <w:num w:numId="8" w16cid:durableId="651448204">
    <w:abstractNumId w:val="0"/>
  </w:num>
  <w:num w:numId="9" w16cid:durableId="952322176">
    <w:abstractNumId w:val="10"/>
  </w:num>
  <w:num w:numId="10" w16cid:durableId="1868710420">
    <w:abstractNumId w:val="3"/>
  </w:num>
  <w:num w:numId="11" w16cid:durableId="356466700">
    <w:abstractNumId w:val="13"/>
  </w:num>
  <w:num w:numId="12" w16cid:durableId="1233663083">
    <w:abstractNumId w:val="44"/>
  </w:num>
  <w:num w:numId="13" w16cid:durableId="606278372">
    <w:abstractNumId w:val="45"/>
  </w:num>
  <w:num w:numId="14" w16cid:durableId="11226825">
    <w:abstractNumId w:val="7"/>
  </w:num>
  <w:num w:numId="15" w16cid:durableId="1535578500">
    <w:abstractNumId w:val="2"/>
  </w:num>
  <w:num w:numId="16" w16cid:durableId="281762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2554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85928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02212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623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03751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16935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54514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9517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86836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57788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36310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31006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39907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1677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34067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19285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72935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7232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30494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06794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42913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9570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574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96393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09324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12228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74248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74912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1766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86786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2227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42510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45670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479289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5871321">
    <w:abstractNumId w:val="23"/>
  </w:num>
  <w:num w:numId="52" w16cid:durableId="1496535174">
    <w:abstractNumId w:val="8"/>
  </w:num>
  <w:num w:numId="53" w16cid:durableId="1171213436">
    <w:abstractNumId w:val="34"/>
  </w:num>
  <w:num w:numId="54" w16cid:durableId="12723940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8932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7476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034807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8682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266550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507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62397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11848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841921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452372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445001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6974501">
    <w:abstractNumId w:val="40"/>
  </w:num>
  <w:num w:numId="67" w16cid:durableId="2116512056">
    <w:abstractNumId w:val="40"/>
  </w:num>
  <w:num w:numId="68" w16cid:durableId="18697599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611015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85587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98658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1366443">
    <w:abstractNumId w:val="18"/>
  </w:num>
  <w:num w:numId="73" w16cid:durableId="1596786288">
    <w:abstractNumId w:val="36"/>
  </w:num>
  <w:num w:numId="74" w16cid:durableId="687215708">
    <w:abstractNumId w:val="37"/>
  </w:num>
  <w:num w:numId="75" w16cid:durableId="987781140">
    <w:abstractNumId w:val="17"/>
  </w:num>
  <w:num w:numId="76" w16cid:durableId="351493414">
    <w:abstractNumId w:val="32"/>
  </w:num>
  <w:num w:numId="77" w16cid:durableId="1094059500">
    <w:abstractNumId w:val="27"/>
  </w:num>
  <w:num w:numId="78" w16cid:durableId="986516626">
    <w:abstractNumId w:val="30"/>
  </w:num>
  <w:num w:numId="79" w16cid:durableId="320500738">
    <w:abstractNumId w:val="22"/>
  </w:num>
  <w:num w:numId="80" w16cid:durableId="185558649">
    <w:abstractNumId w:val="11"/>
  </w:num>
  <w:num w:numId="81" w16cid:durableId="1511943976">
    <w:abstractNumId w:val="5"/>
  </w:num>
  <w:num w:numId="82" w16cid:durableId="1074815667">
    <w:abstractNumId w:val="25"/>
  </w:num>
  <w:num w:numId="83" w16cid:durableId="649603776">
    <w:abstractNumId w:val="33"/>
  </w:num>
  <w:num w:numId="84" w16cid:durableId="1421290551">
    <w:abstractNumId w:val="24"/>
  </w:num>
  <w:num w:numId="85" w16cid:durableId="749692589">
    <w:abstractNumId w:val="35"/>
  </w:num>
  <w:num w:numId="86" w16cid:durableId="120342229">
    <w:abstractNumId w:val="43"/>
  </w:num>
  <w:num w:numId="87" w16cid:durableId="490951920">
    <w:abstractNumId w:val="9"/>
  </w:num>
  <w:num w:numId="88" w16cid:durableId="1830174698">
    <w:abstractNumId w:val="16"/>
  </w:num>
  <w:num w:numId="89" w16cid:durableId="1838498642">
    <w:abstractNumId w:val="6"/>
  </w:num>
  <w:num w:numId="90" w16cid:durableId="1498426142">
    <w:abstractNumId w:val="4"/>
  </w:num>
  <w:num w:numId="91" w16cid:durableId="1950817279">
    <w:abstractNumId w:val="14"/>
  </w:num>
  <w:num w:numId="92" w16cid:durableId="595401662">
    <w:abstractNumId w:val="42"/>
  </w:num>
  <w:num w:numId="93" w16cid:durableId="1951820463">
    <w:abstractNumId w:val="1"/>
  </w:num>
  <w:num w:numId="94" w16cid:durableId="259528934">
    <w:abstractNumId w:val="28"/>
  </w:num>
  <w:num w:numId="95" w16cid:durableId="1919898554">
    <w:abstractNumId w:val="47"/>
  </w:num>
  <w:num w:numId="96" w16cid:durableId="65809525">
    <w:abstractNumId w:val="26"/>
  </w:num>
  <w:num w:numId="97" w16cid:durableId="2134053593">
    <w:abstractNumId w:val="12"/>
  </w:num>
  <w:num w:numId="98" w16cid:durableId="554390188">
    <w:abstractNumId w:val="21"/>
  </w:num>
  <w:num w:numId="99" w16cid:durableId="654573832">
    <w:abstractNumId w:val="39"/>
  </w:num>
  <w:num w:numId="100" w16cid:durableId="5214750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85131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94729835">
    <w:abstractNumId w:val="23"/>
    <w:lvlOverride w:ilvl="0">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Override>
    <w:lvlOverride w:ilvl="1">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Override>
    <w:lvlOverride w:ilvl="2">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Override>
    <w:lvlOverride w:ilvl="3">
      <w:lvl w:ilvl="3">
        <w:start w:val="1"/>
        <w:numFmt w:val="decimal"/>
        <w:pStyle w:val="AnnexDHead4"/>
        <w:lvlText w:val="D %1.%2.%3.%4."/>
        <w:lvlJc w:val="left"/>
        <w:pPr>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3" w16cid:durableId="2010861997">
    <w:abstractNumId w:val="19"/>
  </w:num>
  <w:num w:numId="104" w16cid:durableId="3826764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Southall">
    <w15:presenceInfo w15:providerId="None" w15:userId="Tom Southall"/>
  </w15:person>
  <w15:person w15:author="Francis Zachariae">
    <w15:presenceInfo w15:providerId="AD" w15:userId="S::francis.zachariae@iala-aism.org::0f568015-aca4-4fb7-bfeb-4fdd8ea2baa3"/>
  </w15:person>
  <w15:person w15:author="Audrey Guinault">
    <w15:presenceInfo w15:providerId="AD" w15:userId="S::audrey.guinault@iala-aism.org::4ac1ef2c-9a5c-4a11-b9d9-555ceca82259"/>
  </w15:person>
  <w15:person w15:author="Schneider, Christina">
    <w15:presenceInfo w15:providerId="AD" w15:userId="S-1-5-21-66610450-244515303-927750060-4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TcwMzQxA5Jmhko6SsGpxcWZ+XkgBYa1AFvXNtQsAAAA"/>
  </w:docVars>
  <w:rsids>
    <w:rsidRoot w:val="00442EDC"/>
    <w:rsid w:val="00000097"/>
    <w:rsid w:val="0000037C"/>
    <w:rsid w:val="00001C9F"/>
    <w:rsid w:val="00002A58"/>
    <w:rsid w:val="00012552"/>
    <w:rsid w:val="00013F41"/>
    <w:rsid w:val="00013F49"/>
    <w:rsid w:val="000142E5"/>
    <w:rsid w:val="00017CBE"/>
    <w:rsid w:val="000208AB"/>
    <w:rsid w:val="000235E4"/>
    <w:rsid w:val="000259AD"/>
    <w:rsid w:val="00025F71"/>
    <w:rsid w:val="000317A3"/>
    <w:rsid w:val="00031C73"/>
    <w:rsid w:val="00033512"/>
    <w:rsid w:val="00034716"/>
    <w:rsid w:val="00034DCB"/>
    <w:rsid w:val="00035220"/>
    <w:rsid w:val="00036AB9"/>
    <w:rsid w:val="000373EE"/>
    <w:rsid w:val="0004011E"/>
    <w:rsid w:val="00040AFD"/>
    <w:rsid w:val="00041C8E"/>
    <w:rsid w:val="000425DE"/>
    <w:rsid w:val="00046AA6"/>
    <w:rsid w:val="000501FC"/>
    <w:rsid w:val="00055B43"/>
    <w:rsid w:val="0005605A"/>
    <w:rsid w:val="00061168"/>
    <w:rsid w:val="0006342F"/>
    <w:rsid w:val="0006386D"/>
    <w:rsid w:val="0006670D"/>
    <w:rsid w:val="00070277"/>
    <w:rsid w:val="0007119C"/>
    <w:rsid w:val="00072143"/>
    <w:rsid w:val="00072149"/>
    <w:rsid w:val="00073FBC"/>
    <w:rsid w:val="000800FA"/>
    <w:rsid w:val="000863DE"/>
    <w:rsid w:val="000867FC"/>
    <w:rsid w:val="000A01C6"/>
    <w:rsid w:val="000B0300"/>
    <w:rsid w:val="000B06C7"/>
    <w:rsid w:val="000B4AB4"/>
    <w:rsid w:val="000C711B"/>
    <w:rsid w:val="000C7E0A"/>
    <w:rsid w:val="000E09E3"/>
    <w:rsid w:val="000E4802"/>
    <w:rsid w:val="000E4945"/>
    <w:rsid w:val="000E4B83"/>
    <w:rsid w:val="000F03E0"/>
    <w:rsid w:val="000F054D"/>
    <w:rsid w:val="000F1C5E"/>
    <w:rsid w:val="000F5541"/>
    <w:rsid w:val="000F74BA"/>
    <w:rsid w:val="00100360"/>
    <w:rsid w:val="001004D8"/>
    <w:rsid w:val="00101BD2"/>
    <w:rsid w:val="00103BB2"/>
    <w:rsid w:val="00105287"/>
    <w:rsid w:val="00110E9A"/>
    <w:rsid w:val="00111055"/>
    <w:rsid w:val="00113AE3"/>
    <w:rsid w:val="001175DF"/>
    <w:rsid w:val="00120AF1"/>
    <w:rsid w:val="00122265"/>
    <w:rsid w:val="00124AAB"/>
    <w:rsid w:val="00133BA9"/>
    <w:rsid w:val="001349DB"/>
    <w:rsid w:val="00135818"/>
    <w:rsid w:val="00140812"/>
    <w:rsid w:val="00141481"/>
    <w:rsid w:val="00141BE1"/>
    <w:rsid w:val="00141D5C"/>
    <w:rsid w:val="00143E71"/>
    <w:rsid w:val="00150ADC"/>
    <w:rsid w:val="001519D3"/>
    <w:rsid w:val="00153BB7"/>
    <w:rsid w:val="001550E2"/>
    <w:rsid w:val="001631CC"/>
    <w:rsid w:val="00165CD3"/>
    <w:rsid w:val="00174D82"/>
    <w:rsid w:val="00175379"/>
    <w:rsid w:val="00177DF5"/>
    <w:rsid w:val="00177FE4"/>
    <w:rsid w:val="001808EA"/>
    <w:rsid w:val="00183364"/>
    <w:rsid w:val="00184159"/>
    <w:rsid w:val="001864B8"/>
    <w:rsid w:val="00187E7E"/>
    <w:rsid w:val="00193286"/>
    <w:rsid w:val="00193626"/>
    <w:rsid w:val="00193AE3"/>
    <w:rsid w:val="00196CFC"/>
    <w:rsid w:val="001A0140"/>
    <w:rsid w:val="001A473C"/>
    <w:rsid w:val="001A4F80"/>
    <w:rsid w:val="001A57AD"/>
    <w:rsid w:val="001B1ED3"/>
    <w:rsid w:val="001B21A1"/>
    <w:rsid w:val="001B241C"/>
    <w:rsid w:val="001B291C"/>
    <w:rsid w:val="001B2F2B"/>
    <w:rsid w:val="001C183B"/>
    <w:rsid w:val="001C39AB"/>
    <w:rsid w:val="001C791C"/>
    <w:rsid w:val="001C7FE6"/>
    <w:rsid w:val="001D0882"/>
    <w:rsid w:val="001D4856"/>
    <w:rsid w:val="001D4A0E"/>
    <w:rsid w:val="001D4CCA"/>
    <w:rsid w:val="001D52CA"/>
    <w:rsid w:val="001D5CA5"/>
    <w:rsid w:val="001D69D9"/>
    <w:rsid w:val="001E197A"/>
    <w:rsid w:val="001E31F4"/>
    <w:rsid w:val="001E3322"/>
    <w:rsid w:val="001E416D"/>
    <w:rsid w:val="001E5FB5"/>
    <w:rsid w:val="001F196C"/>
    <w:rsid w:val="001F56C1"/>
    <w:rsid w:val="001F7FD8"/>
    <w:rsid w:val="0020335B"/>
    <w:rsid w:val="00204870"/>
    <w:rsid w:val="00205987"/>
    <w:rsid w:val="00206A70"/>
    <w:rsid w:val="00206F4E"/>
    <w:rsid w:val="00206FF6"/>
    <w:rsid w:val="00207C52"/>
    <w:rsid w:val="00210BBD"/>
    <w:rsid w:val="00212285"/>
    <w:rsid w:val="00212DE4"/>
    <w:rsid w:val="002149FC"/>
    <w:rsid w:val="00214A16"/>
    <w:rsid w:val="002200B5"/>
    <w:rsid w:val="002204DA"/>
    <w:rsid w:val="002205B2"/>
    <w:rsid w:val="00224061"/>
    <w:rsid w:val="0022435B"/>
    <w:rsid w:val="00226146"/>
    <w:rsid w:val="002274DA"/>
    <w:rsid w:val="002333C7"/>
    <w:rsid w:val="00233819"/>
    <w:rsid w:val="00235599"/>
    <w:rsid w:val="00235A37"/>
    <w:rsid w:val="002369E5"/>
    <w:rsid w:val="00240E5F"/>
    <w:rsid w:val="002419E0"/>
    <w:rsid w:val="00241D01"/>
    <w:rsid w:val="0024246A"/>
    <w:rsid w:val="00242E0E"/>
    <w:rsid w:val="002453B2"/>
    <w:rsid w:val="00246D4F"/>
    <w:rsid w:val="00251488"/>
    <w:rsid w:val="00252222"/>
    <w:rsid w:val="00252CF6"/>
    <w:rsid w:val="00252DC6"/>
    <w:rsid w:val="00254147"/>
    <w:rsid w:val="00256C53"/>
    <w:rsid w:val="00257808"/>
    <w:rsid w:val="00264FC9"/>
    <w:rsid w:val="0026657D"/>
    <w:rsid w:val="00270C0D"/>
    <w:rsid w:val="0027175D"/>
    <w:rsid w:val="002755AB"/>
    <w:rsid w:val="00276399"/>
    <w:rsid w:val="002777FB"/>
    <w:rsid w:val="00281886"/>
    <w:rsid w:val="0028256F"/>
    <w:rsid w:val="0028493C"/>
    <w:rsid w:val="00285F87"/>
    <w:rsid w:val="00286A50"/>
    <w:rsid w:val="00286FD7"/>
    <w:rsid w:val="00292E99"/>
    <w:rsid w:val="0029474A"/>
    <w:rsid w:val="002A1476"/>
    <w:rsid w:val="002A202B"/>
    <w:rsid w:val="002A6A37"/>
    <w:rsid w:val="002A6E14"/>
    <w:rsid w:val="002A7E75"/>
    <w:rsid w:val="002B1FB8"/>
    <w:rsid w:val="002B4B4E"/>
    <w:rsid w:val="002C1497"/>
    <w:rsid w:val="002C223C"/>
    <w:rsid w:val="002C40EE"/>
    <w:rsid w:val="002D0D4D"/>
    <w:rsid w:val="002D15D0"/>
    <w:rsid w:val="002D2BAB"/>
    <w:rsid w:val="002D3109"/>
    <w:rsid w:val="002D68F9"/>
    <w:rsid w:val="002E14AD"/>
    <w:rsid w:val="002F0DA0"/>
    <w:rsid w:val="002F0F16"/>
    <w:rsid w:val="002F196D"/>
    <w:rsid w:val="002F3750"/>
    <w:rsid w:val="002F6CF3"/>
    <w:rsid w:val="00300BD6"/>
    <w:rsid w:val="00304D24"/>
    <w:rsid w:val="00305AF1"/>
    <w:rsid w:val="00310BE7"/>
    <w:rsid w:val="00311AE3"/>
    <w:rsid w:val="003148F7"/>
    <w:rsid w:val="003159FC"/>
    <w:rsid w:val="003164FD"/>
    <w:rsid w:val="00320630"/>
    <w:rsid w:val="003219AC"/>
    <w:rsid w:val="00322010"/>
    <w:rsid w:val="00323090"/>
    <w:rsid w:val="003266C7"/>
    <w:rsid w:val="00326F6C"/>
    <w:rsid w:val="003274DB"/>
    <w:rsid w:val="003303D8"/>
    <w:rsid w:val="00332694"/>
    <w:rsid w:val="00334BDE"/>
    <w:rsid w:val="003351EF"/>
    <w:rsid w:val="003412DA"/>
    <w:rsid w:val="003425E3"/>
    <w:rsid w:val="003428D4"/>
    <w:rsid w:val="003431FE"/>
    <w:rsid w:val="0034320B"/>
    <w:rsid w:val="00344B67"/>
    <w:rsid w:val="00346ACF"/>
    <w:rsid w:val="00347ECE"/>
    <w:rsid w:val="0035179B"/>
    <w:rsid w:val="00352E52"/>
    <w:rsid w:val="003554E0"/>
    <w:rsid w:val="00361F3C"/>
    <w:rsid w:val="00363262"/>
    <w:rsid w:val="00363F52"/>
    <w:rsid w:val="00365F52"/>
    <w:rsid w:val="00366E20"/>
    <w:rsid w:val="0036737A"/>
    <w:rsid w:val="00370C0F"/>
    <w:rsid w:val="0037103B"/>
    <w:rsid w:val="00371C6E"/>
    <w:rsid w:val="00372BEA"/>
    <w:rsid w:val="00380CD6"/>
    <w:rsid w:val="003831C4"/>
    <w:rsid w:val="003847C4"/>
    <w:rsid w:val="00385F16"/>
    <w:rsid w:val="00386310"/>
    <w:rsid w:val="00387B9B"/>
    <w:rsid w:val="00390207"/>
    <w:rsid w:val="003908D7"/>
    <w:rsid w:val="0039115F"/>
    <w:rsid w:val="00393D67"/>
    <w:rsid w:val="00394200"/>
    <w:rsid w:val="00395870"/>
    <w:rsid w:val="003A32CD"/>
    <w:rsid w:val="003B36CA"/>
    <w:rsid w:val="003B4D29"/>
    <w:rsid w:val="003B512A"/>
    <w:rsid w:val="003B5295"/>
    <w:rsid w:val="003B53AF"/>
    <w:rsid w:val="003B5C7B"/>
    <w:rsid w:val="003B5E18"/>
    <w:rsid w:val="003C0656"/>
    <w:rsid w:val="003C5405"/>
    <w:rsid w:val="003C6917"/>
    <w:rsid w:val="003C700B"/>
    <w:rsid w:val="003C7618"/>
    <w:rsid w:val="003C7C34"/>
    <w:rsid w:val="003D3886"/>
    <w:rsid w:val="003D5609"/>
    <w:rsid w:val="003D67F3"/>
    <w:rsid w:val="003E3081"/>
    <w:rsid w:val="003E385F"/>
    <w:rsid w:val="003E490E"/>
    <w:rsid w:val="003E5271"/>
    <w:rsid w:val="003E58E0"/>
    <w:rsid w:val="003F000A"/>
    <w:rsid w:val="003F1192"/>
    <w:rsid w:val="003F1A5D"/>
    <w:rsid w:val="003F1D84"/>
    <w:rsid w:val="003F4971"/>
    <w:rsid w:val="003F5B0C"/>
    <w:rsid w:val="00401685"/>
    <w:rsid w:val="0040429D"/>
    <w:rsid w:val="00406472"/>
    <w:rsid w:val="00406F66"/>
    <w:rsid w:val="00411C5F"/>
    <w:rsid w:val="004151D0"/>
    <w:rsid w:val="0041576B"/>
    <w:rsid w:val="0042072D"/>
    <w:rsid w:val="004211E5"/>
    <w:rsid w:val="00421BB5"/>
    <w:rsid w:val="004229CA"/>
    <w:rsid w:val="00423CA9"/>
    <w:rsid w:val="00424647"/>
    <w:rsid w:val="00425C7C"/>
    <w:rsid w:val="00426683"/>
    <w:rsid w:val="00426A48"/>
    <w:rsid w:val="00430F32"/>
    <w:rsid w:val="004317E5"/>
    <w:rsid w:val="0043236F"/>
    <w:rsid w:val="0043421B"/>
    <w:rsid w:val="004342DA"/>
    <w:rsid w:val="00434E1F"/>
    <w:rsid w:val="004352C8"/>
    <w:rsid w:val="004365D4"/>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011"/>
    <w:rsid w:val="004662EA"/>
    <w:rsid w:val="00467442"/>
    <w:rsid w:val="00471962"/>
    <w:rsid w:val="004730A9"/>
    <w:rsid w:val="004750B0"/>
    <w:rsid w:val="00476508"/>
    <w:rsid w:val="00476615"/>
    <w:rsid w:val="00481072"/>
    <w:rsid w:val="004817DC"/>
    <w:rsid w:val="0048196D"/>
    <w:rsid w:val="00483F21"/>
    <w:rsid w:val="004872AE"/>
    <w:rsid w:val="004874C2"/>
    <w:rsid w:val="00487A05"/>
    <w:rsid w:val="00487D34"/>
    <w:rsid w:val="00493048"/>
    <w:rsid w:val="00493584"/>
    <w:rsid w:val="00494832"/>
    <w:rsid w:val="00496274"/>
    <w:rsid w:val="004A1FE1"/>
    <w:rsid w:val="004A33E0"/>
    <w:rsid w:val="004A5CA9"/>
    <w:rsid w:val="004A5CB6"/>
    <w:rsid w:val="004A70F5"/>
    <w:rsid w:val="004A7A2F"/>
    <w:rsid w:val="004B1FC7"/>
    <w:rsid w:val="004B4D19"/>
    <w:rsid w:val="004B50D2"/>
    <w:rsid w:val="004B5212"/>
    <w:rsid w:val="004B7759"/>
    <w:rsid w:val="004C1248"/>
    <w:rsid w:val="004C17CE"/>
    <w:rsid w:val="004C189E"/>
    <w:rsid w:val="004C3E35"/>
    <w:rsid w:val="004C6BCB"/>
    <w:rsid w:val="004D3440"/>
    <w:rsid w:val="004D6876"/>
    <w:rsid w:val="004D7C3B"/>
    <w:rsid w:val="004E2F16"/>
    <w:rsid w:val="004E349C"/>
    <w:rsid w:val="004E3FCE"/>
    <w:rsid w:val="004E4B40"/>
    <w:rsid w:val="004E6D89"/>
    <w:rsid w:val="004F1EE2"/>
    <w:rsid w:val="004F2739"/>
    <w:rsid w:val="004F30E4"/>
    <w:rsid w:val="004F4520"/>
    <w:rsid w:val="004F49B1"/>
    <w:rsid w:val="004F5D2A"/>
    <w:rsid w:val="004F7DB2"/>
    <w:rsid w:val="0050021C"/>
    <w:rsid w:val="00500E2D"/>
    <w:rsid w:val="00501C00"/>
    <w:rsid w:val="00502B06"/>
    <w:rsid w:val="0050322E"/>
    <w:rsid w:val="0051767F"/>
    <w:rsid w:val="00521065"/>
    <w:rsid w:val="00521DAC"/>
    <w:rsid w:val="0052411A"/>
    <w:rsid w:val="0052586F"/>
    <w:rsid w:val="00526234"/>
    <w:rsid w:val="00526CBD"/>
    <w:rsid w:val="005411E5"/>
    <w:rsid w:val="005424B4"/>
    <w:rsid w:val="00552FA5"/>
    <w:rsid w:val="00553778"/>
    <w:rsid w:val="005539FC"/>
    <w:rsid w:val="00561A1B"/>
    <w:rsid w:val="00562142"/>
    <w:rsid w:val="00563788"/>
    <w:rsid w:val="00570FB4"/>
    <w:rsid w:val="00572D2A"/>
    <w:rsid w:val="00573CA6"/>
    <w:rsid w:val="00575697"/>
    <w:rsid w:val="00576682"/>
    <w:rsid w:val="005807E6"/>
    <w:rsid w:val="0058221B"/>
    <w:rsid w:val="00584551"/>
    <w:rsid w:val="00584F66"/>
    <w:rsid w:val="00592D58"/>
    <w:rsid w:val="005943BA"/>
    <w:rsid w:val="00596691"/>
    <w:rsid w:val="0059713F"/>
    <w:rsid w:val="00597D27"/>
    <w:rsid w:val="005A0F50"/>
    <w:rsid w:val="005A1A4A"/>
    <w:rsid w:val="005A787A"/>
    <w:rsid w:val="005A7943"/>
    <w:rsid w:val="005A7AF0"/>
    <w:rsid w:val="005B1E79"/>
    <w:rsid w:val="005B4440"/>
    <w:rsid w:val="005C01CC"/>
    <w:rsid w:val="005C13F8"/>
    <w:rsid w:val="005C2A7C"/>
    <w:rsid w:val="005C402D"/>
    <w:rsid w:val="005C6B47"/>
    <w:rsid w:val="005D196B"/>
    <w:rsid w:val="005D2DAB"/>
    <w:rsid w:val="005D3327"/>
    <w:rsid w:val="005D3AFE"/>
    <w:rsid w:val="005D4796"/>
    <w:rsid w:val="005D4C90"/>
    <w:rsid w:val="005D62BA"/>
    <w:rsid w:val="005E23EF"/>
    <w:rsid w:val="005E4924"/>
    <w:rsid w:val="005E7550"/>
    <w:rsid w:val="005E79D6"/>
    <w:rsid w:val="005F51C7"/>
    <w:rsid w:val="00601143"/>
    <w:rsid w:val="006027E2"/>
    <w:rsid w:val="0060420D"/>
    <w:rsid w:val="0060783F"/>
    <w:rsid w:val="006127AC"/>
    <w:rsid w:val="0061288E"/>
    <w:rsid w:val="00613423"/>
    <w:rsid w:val="00614C29"/>
    <w:rsid w:val="00620302"/>
    <w:rsid w:val="0062057D"/>
    <w:rsid w:val="00621C79"/>
    <w:rsid w:val="00622507"/>
    <w:rsid w:val="0062588A"/>
    <w:rsid w:val="0062749D"/>
    <w:rsid w:val="006315FF"/>
    <w:rsid w:val="00632388"/>
    <w:rsid w:val="006340CE"/>
    <w:rsid w:val="00635D20"/>
    <w:rsid w:val="00635FCB"/>
    <w:rsid w:val="00636E01"/>
    <w:rsid w:val="00641E93"/>
    <w:rsid w:val="0064343F"/>
    <w:rsid w:val="00645332"/>
    <w:rsid w:val="00645784"/>
    <w:rsid w:val="00645929"/>
    <w:rsid w:val="00646A0A"/>
    <w:rsid w:val="0064737E"/>
    <w:rsid w:val="0065190C"/>
    <w:rsid w:val="00651D9B"/>
    <w:rsid w:val="006566A4"/>
    <w:rsid w:val="006577FB"/>
    <w:rsid w:val="00657858"/>
    <w:rsid w:val="006605B6"/>
    <w:rsid w:val="006624E7"/>
    <w:rsid w:val="00665164"/>
    <w:rsid w:val="00665FAF"/>
    <w:rsid w:val="00666061"/>
    <w:rsid w:val="00667D54"/>
    <w:rsid w:val="00672A9B"/>
    <w:rsid w:val="0067325A"/>
    <w:rsid w:val="00673A9D"/>
    <w:rsid w:val="006750C6"/>
    <w:rsid w:val="00675C1F"/>
    <w:rsid w:val="00675DA7"/>
    <w:rsid w:val="00684903"/>
    <w:rsid w:val="00684B46"/>
    <w:rsid w:val="00684DB5"/>
    <w:rsid w:val="00685287"/>
    <w:rsid w:val="006855CB"/>
    <w:rsid w:val="00686FAA"/>
    <w:rsid w:val="006874AA"/>
    <w:rsid w:val="00687C2D"/>
    <w:rsid w:val="00692346"/>
    <w:rsid w:val="00693220"/>
    <w:rsid w:val="00695601"/>
    <w:rsid w:val="0069732F"/>
    <w:rsid w:val="006A054A"/>
    <w:rsid w:val="006A1BF9"/>
    <w:rsid w:val="006A3891"/>
    <w:rsid w:val="006A400B"/>
    <w:rsid w:val="006A4703"/>
    <w:rsid w:val="006A5AD9"/>
    <w:rsid w:val="006A7556"/>
    <w:rsid w:val="006B2447"/>
    <w:rsid w:val="006B618F"/>
    <w:rsid w:val="006B6C3A"/>
    <w:rsid w:val="006B7F13"/>
    <w:rsid w:val="006C4B0B"/>
    <w:rsid w:val="006C6F2A"/>
    <w:rsid w:val="006D4C5D"/>
    <w:rsid w:val="006D59B5"/>
    <w:rsid w:val="006D5A03"/>
    <w:rsid w:val="006D5ED5"/>
    <w:rsid w:val="006E19E6"/>
    <w:rsid w:val="006E2AF6"/>
    <w:rsid w:val="006E5DD9"/>
    <w:rsid w:val="006F4355"/>
    <w:rsid w:val="00702C70"/>
    <w:rsid w:val="00703E91"/>
    <w:rsid w:val="00704AAB"/>
    <w:rsid w:val="00706B45"/>
    <w:rsid w:val="00707B66"/>
    <w:rsid w:val="00711774"/>
    <w:rsid w:val="007128D0"/>
    <w:rsid w:val="0071384A"/>
    <w:rsid w:val="007150C2"/>
    <w:rsid w:val="00716043"/>
    <w:rsid w:val="0072090F"/>
    <w:rsid w:val="00720EAA"/>
    <w:rsid w:val="00724864"/>
    <w:rsid w:val="00724E76"/>
    <w:rsid w:val="007268C7"/>
    <w:rsid w:val="00731FFC"/>
    <w:rsid w:val="00732581"/>
    <w:rsid w:val="00733AFD"/>
    <w:rsid w:val="0073780C"/>
    <w:rsid w:val="00743A11"/>
    <w:rsid w:val="00750072"/>
    <w:rsid w:val="0075094F"/>
    <w:rsid w:val="00753C9B"/>
    <w:rsid w:val="0075648C"/>
    <w:rsid w:val="00757AEC"/>
    <w:rsid w:val="00760614"/>
    <w:rsid w:val="007629CA"/>
    <w:rsid w:val="00763B19"/>
    <w:rsid w:val="007666FE"/>
    <w:rsid w:val="007678F3"/>
    <w:rsid w:val="007715E8"/>
    <w:rsid w:val="007723F0"/>
    <w:rsid w:val="00772CF2"/>
    <w:rsid w:val="007735DF"/>
    <w:rsid w:val="007768C1"/>
    <w:rsid w:val="0078486B"/>
    <w:rsid w:val="00785A3B"/>
    <w:rsid w:val="00795F98"/>
    <w:rsid w:val="007962AA"/>
    <w:rsid w:val="007A135C"/>
    <w:rsid w:val="007A16DF"/>
    <w:rsid w:val="007A1F2E"/>
    <w:rsid w:val="007A37DF"/>
    <w:rsid w:val="007A446A"/>
    <w:rsid w:val="007B26DE"/>
    <w:rsid w:val="007B2BFB"/>
    <w:rsid w:val="007C1BBF"/>
    <w:rsid w:val="007C2579"/>
    <w:rsid w:val="007C327A"/>
    <w:rsid w:val="007D07A0"/>
    <w:rsid w:val="007D2107"/>
    <w:rsid w:val="007D2881"/>
    <w:rsid w:val="007E1399"/>
    <w:rsid w:val="007E13F4"/>
    <w:rsid w:val="007E2290"/>
    <w:rsid w:val="007E2796"/>
    <w:rsid w:val="007E30DF"/>
    <w:rsid w:val="007E3B0B"/>
    <w:rsid w:val="007E61B3"/>
    <w:rsid w:val="007F0024"/>
    <w:rsid w:val="007F2EF7"/>
    <w:rsid w:val="007F4835"/>
    <w:rsid w:val="007F5AD9"/>
    <w:rsid w:val="007F7544"/>
    <w:rsid w:val="00800ED4"/>
    <w:rsid w:val="0080136A"/>
    <w:rsid w:val="00803697"/>
    <w:rsid w:val="00803840"/>
    <w:rsid w:val="00810767"/>
    <w:rsid w:val="00812386"/>
    <w:rsid w:val="00814CAF"/>
    <w:rsid w:val="00815EA7"/>
    <w:rsid w:val="00815FE4"/>
    <w:rsid w:val="008170C1"/>
    <w:rsid w:val="008170F8"/>
    <w:rsid w:val="008201C1"/>
    <w:rsid w:val="008212E2"/>
    <w:rsid w:val="00822B0F"/>
    <w:rsid w:val="00825976"/>
    <w:rsid w:val="00825ACE"/>
    <w:rsid w:val="008279B1"/>
    <w:rsid w:val="00827F8D"/>
    <w:rsid w:val="008320ED"/>
    <w:rsid w:val="00832633"/>
    <w:rsid w:val="00836724"/>
    <w:rsid w:val="00841484"/>
    <w:rsid w:val="00841930"/>
    <w:rsid w:val="00842928"/>
    <w:rsid w:val="00851FEB"/>
    <w:rsid w:val="00852CED"/>
    <w:rsid w:val="008633AA"/>
    <w:rsid w:val="00864614"/>
    <w:rsid w:val="0086751A"/>
    <w:rsid w:val="008677F8"/>
    <w:rsid w:val="00871A61"/>
    <w:rsid w:val="0087294D"/>
    <w:rsid w:val="00873D80"/>
    <w:rsid w:val="008747E0"/>
    <w:rsid w:val="00880917"/>
    <w:rsid w:val="008809ED"/>
    <w:rsid w:val="00880DBE"/>
    <w:rsid w:val="00881503"/>
    <w:rsid w:val="008821D8"/>
    <w:rsid w:val="00882416"/>
    <w:rsid w:val="0088285B"/>
    <w:rsid w:val="00883992"/>
    <w:rsid w:val="00890534"/>
    <w:rsid w:val="00891DEE"/>
    <w:rsid w:val="008923FA"/>
    <w:rsid w:val="008934AA"/>
    <w:rsid w:val="00896827"/>
    <w:rsid w:val="00896DBF"/>
    <w:rsid w:val="00896F72"/>
    <w:rsid w:val="00897C7D"/>
    <w:rsid w:val="008A34E8"/>
    <w:rsid w:val="008A564E"/>
    <w:rsid w:val="008B2B94"/>
    <w:rsid w:val="008B3B2F"/>
    <w:rsid w:val="008B5F21"/>
    <w:rsid w:val="008B6680"/>
    <w:rsid w:val="008D07E3"/>
    <w:rsid w:val="008D19E0"/>
    <w:rsid w:val="008D4B7B"/>
    <w:rsid w:val="008E0327"/>
    <w:rsid w:val="008E1F31"/>
    <w:rsid w:val="008E1F63"/>
    <w:rsid w:val="008E3D55"/>
    <w:rsid w:val="008E4593"/>
    <w:rsid w:val="008E4ED6"/>
    <w:rsid w:val="008E5B70"/>
    <w:rsid w:val="008F3F7C"/>
    <w:rsid w:val="00906D16"/>
    <w:rsid w:val="009100B6"/>
    <w:rsid w:val="00911146"/>
    <w:rsid w:val="00911242"/>
    <w:rsid w:val="00911311"/>
    <w:rsid w:val="00911E8F"/>
    <w:rsid w:val="0091239B"/>
    <w:rsid w:val="00913572"/>
    <w:rsid w:val="00917C4D"/>
    <w:rsid w:val="00920535"/>
    <w:rsid w:val="00922235"/>
    <w:rsid w:val="0092228B"/>
    <w:rsid w:val="0092555C"/>
    <w:rsid w:val="0092638B"/>
    <w:rsid w:val="0093089E"/>
    <w:rsid w:val="0093169F"/>
    <w:rsid w:val="00931DAF"/>
    <w:rsid w:val="00932519"/>
    <w:rsid w:val="00933005"/>
    <w:rsid w:val="00934D7E"/>
    <w:rsid w:val="00936157"/>
    <w:rsid w:val="009362AF"/>
    <w:rsid w:val="00940742"/>
    <w:rsid w:val="009414E6"/>
    <w:rsid w:val="00941A9E"/>
    <w:rsid w:val="00944CEB"/>
    <w:rsid w:val="0094511F"/>
    <w:rsid w:val="009473FA"/>
    <w:rsid w:val="00947862"/>
    <w:rsid w:val="0095715E"/>
    <w:rsid w:val="00957177"/>
    <w:rsid w:val="009603C5"/>
    <w:rsid w:val="00962E8D"/>
    <w:rsid w:val="00971591"/>
    <w:rsid w:val="00972090"/>
    <w:rsid w:val="0097252D"/>
    <w:rsid w:val="0097373E"/>
    <w:rsid w:val="00974E99"/>
    <w:rsid w:val="009764FA"/>
    <w:rsid w:val="009773FB"/>
    <w:rsid w:val="00977648"/>
    <w:rsid w:val="00980192"/>
    <w:rsid w:val="00981FB7"/>
    <w:rsid w:val="009835CB"/>
    <w:rsid w:val="0098383E"/>
    <w:rsid w:val="00984F55"/>
    <w:rsid w:val="00984F6F"/>
    <w:rsid w:val="00985E8F"/>
    <w:rsid w:val="00986E4C"/>
    <w:rsid w:val="009918C6"/>
    <w:rsid w:val="0099446C"/>
    <w:rsid w:val="009A0A19"/>
    <w:rsid w:val="009A16B2"/>
    <w:rsid w:val="009A1E99"/>
    <w:rsid w:val="009A4374"/>
    <w:rsid w:val="009B0863"/>
    <w:rsid w:val="009B1F49"/>
    <w:rsid w:val="009B389B"/>
    <w:rsid w:val="009B6530"/>
    <w:rsid w:val="009B6C75"/>
    <w:rsid w:val="009C3264"/>
    <w:rsid w:val="009C5923"/>
    <w:rsid w:val="009D382C"/>
    <w:rsid w:val="009D6CE6"/>
    <w:rsid w:val="009D7E97"/>
    <w:rsid w:val="009E005C"/>
    <w:rsid w:val="009E16EC"/>
    <w:rsid w:val="009E38F3"/>
    <w:rsid w:val="009E40FE"/>
    <w:rsid w:val="009E521D"/>
    <w:rsid w:val="009E60E6"/>
    <w:rsid w:val="009E76A2"/>
    <w:rsid w:val="009E7B7B"/>
    <w:rsid w:val="009F13AB"/>
    <w:rsid w:val="009F3C12"/>
    <w:rsid w:val="009F4D2D"/>
    <w:rsid w:val="009F50E5"/>
    <w:rsid w:val="009F63A0"/>
    <w:rsid w:val="009F6687"/>
    <w:rsid w:val="009F6972"/>
    <w:rsid w:val="009F6B59"/>
    <w:rsid w:val="00A03734"/>
    <w:rsid w:val="00A046AE"/>
    <w:rsid w:val="00A07940"/>
    <w:rsid w:val="00A10AA2"/>
    <w:rsid w:val="00A10ED9"/>
    <w:rsid w:val="00A10FFC"/>
    <w:rsid w:val="00A122D6"/>
    <w:rsid w:val="00A1383F"/>
    <w:rsid w:val="00A160F0"/>
    <w:rsid w:val="00A162D9"/>
    <w:rsid w:val="00A24FE9"/>
    <w:rsid w:val="00A25E9B"/>
    <w:rsid w:val="00A26884"/>
    <w:rsid w:val="00A325F9"/>
    <w:rsid w:val="00A35A54"/>
    <w:rsid w:val="00A37A0E"/>
    <w:rsid w:val="00A4116E"/>
    <w:rsid w:val="00A43E51"/>
    <w:rsid w:val="00A4558C"/>
    <w:rsid w:val="00A4584E"/>
    <w:rsid w:val="00A45C03"/>
    <w:rsid w:val="00A4601A"/>
    <w:rsid w:val="00A478B5"/>
    <w:rsid w:val="00A51E35"/>
    <w:rsid w:val="00A54134"/>
    <w:rsid w:val="00A549B3"/>
    <w:rsid w:val="00A607C4"/>
    <w:rsid w:val="00A6105B"/>
    <w:rsid w:val="00A6274D"/>
    <w:rsid w:val="00A64B2C"/>
    <w:rsid w:val="00A66FAA"/>
    <w:rsid w:val="00A67D1F"/>
    <w:rsid w:val="00A70987"/>
    <w:rsid w:val="00A7239A"/>
    <w:rsid w:val="00A747BA"/>
    <w:rsid w:val="00A75649"/>
    <w:rsid w:val="00A75754"/>
    <w:rsid w:val="00A764BD"/>
    <w:rsid w:val="00A764F9"/>
    <w:rsid w:val="00A77EE7"/>
    <w:rsid w:val="00A81596"/>
    <w:rsid w:val="00A820B0"/>
    <w:rsid w:val="00A827A3"/>
    <w:rsid w:val="00A86423"/>
    <w:rsid w:val="00A9437E"/>
    <w:rsid w:val="00A96EDD"/>
    <w:rsid w:val="00A970C9"/>
    <w:rsid w:val="00A97CA9"/>
    <w:rsid w:val="00A97F12"/>
    <w:rsid w:val="00AA05B7"/>
    <w:rsid w:val="00AA1981"/>
    <w:rsid w:val="00AA2659"/>
    <w:rsid w:val="00AA573D"/>
    <w:rsid w:val="00AA5A49"/>
    <w:rsid w:val="00AA5ED0"/>
    <w:rsid w:val="00AA6DFA"/>
    <w:rsid w:val="00AB1ECB"/>
    <w:rsid w:val="00AB3701"/>
    <w:rsid w:val="00AB60AD"/>
    <w:rsid w:val="00AB66C7"/>
    <w:rsid w:val="00AC2007"/>
    <w:rsid w:val="00AC2055"/>
    <w:rsid w:val="00AC33A2"/>
    <w:rsid w:val="00AC43F6"/>
    <w:rsid w:val="00AD0B8F"/>
    <w:rsid w:val="00AD1CA8"/>
    <w:rsid w:val="00AD3D9A"/>
    <w:rsid w:val="00AD7FED"/>
    <w:rsid w:val="00AE1763"/>
    <w:rsid w:val="00AE52C5"/>
    <w:rsid w:val="00AE72BA"/>
    <w:rsid w:val="00AE7BDB"/>
    <w:rsid w:val="00AF00D3"/>
    <w:rsid w:val="00AF091B"/>
    <w:rsid w:val="00AF0E08"/>
    <w:rsid w:val="00AF159C"/>
    <w:rsid w:val="00AF41FE"/>
    <w:rsid w:val="00AF504E"/>
    <w:rsid w:val="00AF51A6"/>
    <w:rsid w:val="00AF5413"/>
    <w:rsid w:val="00AF614D"/>
    <w:rsid w:val="00AF6C21"/>
    <w:rsid w:val="00AF7D2D"/>
    <w:rsid w:val="00B01CB6"/>
    <w:rsid w:val="00B02303"/>
    <w:rsid w:val="00B030F7"/>
    <w:rsid w:val="00B06101"/>
    <w:rsid w:val="00B06ED0"/>
    <w:rsid w:val="00B115F3"/>
    <w:rsid w:val="00B1464F"/>
    <w:rsid w:val="00B158CF"/>
    <w:rsid w:val="00B1633F"/>
    <w:rsid w:val="00B165F6"/>
    <w:rsid w:val="00B169A7"/>
    <w:rsid w:val="00B169AE"/>
    <w:rsid w:val="00B208C7"/>
    <w:rsid w:val="00B21900"/>
    <w:rsid w:val="00B2246E"/>
    <w:rsid w:val="00B239CF"/>
    <w:rsid w:val="00B31A41"/>
    <w:rsid w:val="00B3361A"/>
    <w:rsid w:val="00B35BBF"/>
    <w:rsid w:val="00B40792"/>
    <w:rsid w:val="00B41805"/>
    <w:rsid w:val="00B41B52"/>
    <w:rsid w:val="00B42293"/>
    <w:rsid w:val="00B4449F"/>
    <w:rsid w:val="00B45A8F"/>
    <w:rsid w:val="00B4621E"/>
    <w:rsid w:val="00B469E1"/>
    <w:rsid w:val="00B4783D"/>
    <w:rsid w:val="00B52064"/>
    <w:rsid w:val="00B5315B"/>
    <w:rsid w:val="00B53664"/>
    <w:rsid w:val="00B55738"/>
    <w:rsid w:val="00B557D1"/>
    <w:rsid w:val="00B612D3"/>
    <w:rsid w:val="00B61869"/>
    <w:rsid w:val="00B668D5"/>
    <w:rsid w:val="00B67422"/>
    <w:rsid w:val="00B70304"/>
    <w:rsid w:val="00B707AA"/>
    <w:rsid w:val="00B746A6"/>
    <w:rsid w:val="00B801B5"/>
    <w:rsid w:val="00B813E0"/>
    <w:rsid w:val="00B81824"/>
    <w:rsid w:val="00B845FB"/>
    <w:rsid w:val="00B85028"/>
    <w:rsid w:val="00B94FCF"/>
    <w:rsid w:val="00BA0854"/>
    <w:rsid w:val="00BA0A23"/>
    <w:rsid w:val="00BA2E87"/>
    <w:rsid w:val="00BA4C81"/>
    <w:rsid w:val="00BB0699"/>
    <w:rsid w:val="00BB07FE"/>
    <w:rsid w:val="00BB2083"/>
    <w:rsid w:val="00BB4C89"/>
    <w:rsid w:val="00BB76FE"/>
    <w:rsid w:val="00BC071B"/>
    <w:rsid w:val="00BC2DAA"/>
    <w:rsid w:val="00BC740F"/>
    <w:rsid w:val="00BD04CB"/>
    <w:rsid w:val="00BD0824"/>
    <w:rsid w:val="00BD2209"/>
    <w:rsid w:val="00BD3B2B"/>
    <w:rsid w:val="00BD4422"/>
    <w:rsid w:val="00BD5C6D"/>
    <w:rsid w:val="00BD70F3"/>
    <w:rsid w:val="00BE06C5"/>
    <w:rsid w:val="00BE3F87"/>
    <w:rsid w:val="00BF2B46"/>
    <w:rsid w:val="00BF3B3D"/>
    <w:rsid w:val="00BF44D0"/>
    <w:rsid w:val="00BF510E"/>
    <w:rsid w:val="00BF63A3"/>
    <w:rsid w:val="00BF72EC"/>
    <w:rsid w:val="00C024C0"/>
    <w:rsid w:val="00C05AC4"/>
    <w:rsid w:val="00C06A45"/>
    <w:rsid w:val="00C07FB3"/>
    <w:rsid w:val="00C1048A"/>
    <w:rsid w:val="00C1142D"/>
    <w:rsid w:val="00C12C0F"/>
    <w:rsid w:val="00C155E6"/>
    <w:rsid w:val="00C168DC"/>
    <w:rsid w:val="00C16AF2"/>
    <w:rsid w:val="00C21BB2"/>
    <w:rsid w:val="00C23A88"/>
    <w:rsid w:val="00C30922"/>
    <w:rsid w:val="00C34798"/>
    <w:rsid w:val="00C34A05"/>
    <w:rsid w:val="00C34E6B"/>
    <w:rsid w:val="00C375DF"/>
    <w:rsid w:val="00C40295"/>
    <w:rsid w:val="00C40FA9"/>
    <w:rsid w:val="00C425F1"/>
    <w:rsid w:val="00C44061"/>
    <w:rsid w:val="00C511D6"/>
    <w:rsid w:val="00C51D25"/>
    <w:rsid w:val="00C525B2"/>
    <w:rsid w:val="00C528AE"/>
    <w:rsid w:val="00C52F06"/>
    <w:rsid w:val="00C533A5"/>
    <w:rsid w:val="00C60AA4"/>
    <w:rsid w:val="00C72FF2"/>
    <w:rsid w:val="00C75076"/>
    <w:rsid w:val="00C76204"/>
    <w:rsid w:val="00C76833"/>
    <w:rsid w:val="00C77D4E"/>
    <w:rsid w:val="00C81162"/>
    <w:rsid w:val="00C8142D"/>
    <w:rsid w:val="00C82497"/>
    <w:rsid w:val="00C83666"/>
    <w:rsid w:val="00C84B41"/>
    <w:rsid w:val="00C84CE1"/>
    <w:rsid w:val="00C84EC5"/>
    <w:rsid w:val="00C8646A"/>
    <w:rsid w:val="00C866D7"/>
    <w:rsid w:val="00C86B01"/>
    <w:rsid w:val="00C87147"/>
    <w:rsid w:val="00C92382"/>
    <w:rsid w:val="00C9449D"/>
    <w:rsid w:val="00C945DC"/>
    <w:rsid w:val="00C953CA"/>
    <w:rsid w:val="00C95B1A"/>
    <w:rsid w:val="00CA0BAA"/>
    <w:rsid w:val="00CA4DCB"/>
    <w:rsid w:val="00CA51B4"/>
    <w:rsid w:val="00CA66ED"/>
    <w:rsid w:val="00CB34E6"/>
    <w:rsid w:val="00CB56D6"/>
    <w:rsid w:val="00CB582A"/>
    <w:rsid w:val="00CB5A9A"/>
    <w:rsid w:val="00CB75AC"/>
    <w:rsid w:val="00CC0334"/>
    <w:rsid w:val="00CC0F27"/>
    <w:rsid w:val="00CC46C0"/>
    <w:rsid w:val="00CC49B4"/>
    <w:rsid w:val="00CC6997"/>
    <w:rsid w:val="00CC7129"/>
    <w:rsid w:val="00CD00E9"/>
    <w:rsid w:val="00CD5A5B"/>
    <w:rsid w:val="00CD5DFD"/>
    <w:rsid w:val="00CE12FE"/>
    <w:rsid w:val="00CE2FB9"/>
    <w:rsid w:val="00CE3BF8"/>
    <w:rsid w:val="00CE5E46"/>
    <w:rsid w:val="00CF1691"/>
    <w:rsid w:val="00CF21A1"/>
    <w:rsid w:val="00D04411"/>
    <w:rsid w:val="00D04932"/>
    <w:rsid w:val="00D10063"/>
    <w:rsid w:val="00D1081F"/>
    <w:rsid w:val="00D13436"/>
    <w:rsid w:val="00D13C61"/>
    <w:rsid w:val="00D13C89"/>
    <w:rsid w:val="00D1732E"/>
    <w:rsid w:val="00D217B8"/>
    <w:rsid w:val="00D21ED7"/>
    <w:rsid w:val="00D2217A"/>
    <w:rsid w:val="00D22AC7"/>
    <w:rsid w:val="00D23E26"/>
    <w:rsid w:val="00D244B7"/>
    <w:rsid w:val="00D2486C"/>
    <w:rsid w:val="00D25458"/>
    <w:rsid w:val="00D272F8"/>
    <w:rsid w:val="00D35CA5"/>
    <w:rsid w:val="00D42622"/>
    <w:rsid w:val="00D448F3"/>
    <w:rsid w:val="00D44FCE"/>
    <w:rsid w:val="00D459AB"/>
    <w:rsid w:val="00D45F28"/>
    <w:rsid w:val="00D51181"/>
    <w:rsid w:val="00D52BF8"/>
    <w:rsid w:val="00D53F3B"/>
    <w:rsid w:val="00D57498"/>
    <w:rsid w:val="00D63551"/>
    <w:rsid w:val="00D63840"/>
    <w:rsid w:val="00D67E61"/>
    <w:rsid w:val="00D7197B"/>
    <w:rsid w:val="00D74AE1"/>
    <w:rsid w:val="00D7655C"/>
    <w:rsid w:val="00D805FA"/>
    <w:rsid w:val="00D81983"/>
    <w:rsid w:val="00D82BD6"/>
    <w:rsid w:val="00D84C4D"/>
    <w:rsid w:val="00D86DC2"/>
    <w:rsid w:val="00D87739"/>
    <w:rsid w:val="00D87A04"/>
    <w:rsid w:val="00D87B03"/>
    <w:rsid w:val="00D9008A"/>
    <w:rsid w:val="00D94755"/>
    <w:rsid w:val="00DA06E9"/>
    <w:rsid w:val="00DA1C37"/>
    <w:rsid w:val="00DA287B"/>
    <w:rsid w:val="00DA4FDD"/>
    <w:rsid w:val="00DA56DB"/>
    <w:rsid w:val="00DA69FC"/>
    <w:rsid w:val="00DA6C19"/>
    <w:rsid w:val="00DB037B"/>
    <w:rsid w:val="00DB0AD5"/>
    <w:rsid w:val="00DB61D0"/>
    <w:rsid w:val="00DC2781"/>
    <w:rsid w:val="00DC692E"/>
    <w:rsid w:val="00DD0B87"/>
    <w:rsid w:val="00DD28EE"/>
    <w:rsid w:val="00DD4C75"/>
    <w:rsid w:val="00DD58D2"/>
    <w:rsid w:val="00DD63ED"/>
    <w:rsid w:val="00DD680E"/>
    <w:rsid w:val="00DD758A"/>
    <w:rsid w:val="00DD75F0"/>
    <w:rsid w:val="00DE0448"/>
    <w:rsid w:val="00DE1127"/>
    <w:rsid w:val="00DE5DD9"/>
    <w:rsid w:val="00DE7DDD"/>
    <w:rsid w:val="00DF430A"/>
    <w:rsid w:val="00DF44D6"/>
    <w:rsid w:val="00DF4B73"/>
    <w:rsid w:val="00DF59DB"/>
    <w:rsid w:val="00DF5A71"/>
    <w:rsid w:val="00E0190D"/>
    <w:rsid w:val="00E0259A"/>
    <w:rsid w:val="00E03057"/>
    <w:rsid w:val="00E03073"/>
    <w:rsid w:val="00E034F2"/>
    <w:rsid w:val="00E03964"/>
    <w:rsid w:val="00E04DF1"/>
    <w:rsid w:val="00E05346"/>
    <w:rsid w:val="00E071E5"/>
    <w:rsid w:val="00E07838"/>
    <w:rsid w:val="00E10856"/>
    <w:rsid w:val="00E1724A"/>
    <w:rsid w:val="00E17ED9"/>
    <w:rsid w:val="00E208F3"/>
    <w:rsid w:val="00E216CE"/>
    <w:rsid w:val="00E23518"/>
    <w:rsid w:val="00E243AA"/>
    <w:rsid w:val="00E24736"/>
    <w:rsid w:val="00E27644"/>
    <w:rsid w:val="00E27C25"/>
    <w:rsid w:val="00E34FC4"/>
    <w:rsid w:val="00E374EE"/>
    <w:rsid w:val="00E37821"/>
    <w:rsid w:val="00E379AD"/>
    <w:rsid w:val="00E44903"/>
    <w:rsid w:val="00E503A8"/>
    <w:rsid w:val="00E50A25"/>
    <w:rsid w:val="00E56BF4"/>
    <w:rsid w:val="00E60C2A"/>
    <w:rsid w:val="00E61CFC"/>
    <w:rsid w:val="00E65DF4"/>
    <w:rsid w:val="00E678AD"/>
    <w:rsid w:val="00E67FBA"/>
    <w:rsid w:val="00E7131F"/>
    <w:rsid w:val="00E72341"/>
    <w:rsid w:val="00E73256"/>
    <w:rsid w:val="00E74EB9"/>
    <w:rsid w:val="00E82AB7"/>
    <w:rsid w:val="00E82F45"/>
    <w:rsid w:val="00E837CE"/>
    <w:rsid w:val="00E84DE2"/>
    <w:rsid w:val="00E85422"/>
    <w:rsid w:val="00E86652"/>
    <w:rsid w:val="00E86D97"/>
    <w:rsid w:val="00E87863"/>
    <w:rsid w:val="00E94A71"/>
    <w:rsid w:val="00E9526B"/>
    <w:rsid w:val="00EA11B9"/>
    <w:rsid w:val="00EA180E"/>
    <w:rsid w:val="00EA69EE"/>
    <w:rsid w:val="00EB23D2"/>
    <w:rsid w:val="00EB6F3C"/>
    <w:rsid w:val="00EB7DD5"/>
    <w:rsid w:val="00EC3E08"/>
    <w:rsid w:val="00EC43B8"/>
    <w:rsid w:val="00EC44BF"/>
    <w:rsid w:val="00EC67AB"/>
    <w:rsid w:val="00ED2A8D"/>
    <w:rsid w:val="00ED36BD"/>
    <w:rsid w:val="00ED71B8"/>
    <w:rsid w:val="00ED7C67"/>
    <w:rsid w:val="00EE144F"/>
    <w:rsid w:val="00EE1993"/>
    <w:rsid w:val="00EE43ED"/>
    <w:rsid w:val="00EF3EC0"/>
    <w:rsid w:val="00EF3F72"/>
    <w:rsid w:val="00EF404B"/>
    <w:rsid w:val="00EF435C"/>
    <w:rsid w:val="00EF5FFF"/>
    <w:rsid w:val="00EF7E37"/>
    <w:rsid w:val="00F00376"/>
    <w:rsid w:val="00F0047B"/>
    <w:rsid w:val="00F02DBC"/>
    <w:rsid w:val="00F03BF4"/>
    <w:rsid w:val="00F0533E"/>
    <w:rsid w:val="00F10449"/>
    <w:rsid w:val="00F10697"/>
    <w:rsid w:val="00F12ABD"/>
    <w:rsid w:val="00F131F1"/>
    <w:rsid w:val="00F157E2"/>
    <w:rsid w:val="00F15AB3"/>
    <w:rsid w:val="00F16A4B"/>
    <w:rsid w:val="00F20C76"/>
    <w:rsid w:val="00F25F9F"/>
    <w:rsid w:val="00F2677E"/>
    <w:rsid w:val="00F27F07"/>
    <w:rsid w:val="00F31F41"/>
    <w:rsid w:val="00F36A64"/>
    <w:rsid w:val="00F375FD"/>
    <w:rsid w:val="00F40F02"/>
    <w:rsid w:val="00F44E08"/>
    <w:rsid w:val="00F45303"/>
    <w:rsid w:val="00F5240D"/>
    <w:rsid w:val="00F52C8A"/>
    <w:rsid w:val="00F53E29"/>
    <w:rsid w:val="00F54295"/>
    <w:rsid w:val="00F6264F"/>
    <w:rsid w:val="00F663F1"/>
    <w:rsid w:val="00F668CD"/>
    <w:rsid w:val="00F67AE2"/>
    <w:rsid w:val="00F73E95"/>
    <w:rsid w:val="00F75137"/>
    <w:rsid w:val="00F755F9"/>
    <w:rsid w:val="00F77E9C"/>
    <w:rsid w:val="00F83D7C"/>
    <w:rsid w:val="00F85414"/>
    <w:rsid w:val="00F955A8"/>
    <w:rsid w:val="00F96C81"/>
    <w:rsid w:val="00FA1F7C"/>
    <w:rsid w:val="00FB1028"/>
    <w:rsid w:val="00FB298C"/>
    <w:rsid w:val="00FB3075"/>
    <w:rsid w:val="00FB75E2"/>
    <w:rsid w:val="00FC0BAA"/>
    <w:rsid w:val="00FC13EC"/>
    <w:rsid w:val="00FC1C9E"/>
    <w:rsid w:val="00FC4A51"/>
    <w:rsid w:val="00FC5082"/>
    <w:rsid w:val="00FC79DD"/>
    <w:rsid w:val="00FC7D2F"/>
    <w:rsid w:val="00FD21B0"/>
    <w:rsid w:val="00FD2584"/>
    <w:rsid w:val="00FD5850"/>
    <w:rsid w:val="00FD7D17"/>
    <w:rsid w:val="00FE07D6"/>
    <w:rsid w:val="00FE0A25"/>
    <w:rsid w:val="00FE6609"/>
    <w:rsid w:val="00FF1190"/>
    <w:rsid w:val="00FF5D3A"/>
    <w:rsid w:val="00FF5DA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Titre1">
    <w:name w:val="heading 1"/>
    <w:basedOn w:val="Normal"/>
    <w:next w:val="Heading1separatationline"/>
    <w:link w:val="Titre1Car"/>
    <w:qFormat/>
    <w:rsid w:val="0092555C"/>
    <w:pPr>
      <w:keepNext/>
      <w:keepLines/>
      <w:numPr>
        <w:numId w:val="67"/>
      </w:numPr>
      <w:spacing w:before="240" w:line="240" w:lineRule="atLeast"/>
      <w:outlineLvl w:val="0"/>
    </w:pPr>
    <w:rPr>
      <w:rFonts w:asciiTheme="majorHAnsi" w:eastAsiaTheme="majorEastAsia" w:hAnsiTheme="majorHAnsi" w:cstheme="majorBidi"/>
      <w:b/>
      <w:bCs/>
      <w:caps/>
      <w:color w:val="00558C"/>
      <w:sz w:val="28"/>
      <w:szCs w:val="24"/>
    </w:rPr>
  </w:style>
  <w:style w:type="paragraph" w:styleId="Titre2">
    <w:name w:val="heading 2"/>
    <w:basedOn w:val="Normal"/>
    <w:next w:val="Heading2separationline"/>
    <w:link w:val="Titre2Car"/>
    <w:qFormat/>
    <w:rsid w:val="0092555C"/>
    <w:pPr>
      <w:keepNext/>
      <w:keepLines/>
      <w:numPr>
        <w:ilvl w:val="1"/>
        <w:numId w:val="67"/>
      </w:numPr>
      <w:ind w:right="709"/>
      <w:outlineLvl w:val="1"/>
    </w:pPr>
    <w:rPr>
      <w:rFonts w:asciiTheme="majorHAnsi" w:eastAsiaTheme="majorEastAsia" w:hAnsiTheme="majorHAnsi" w:cstheme="majorBidi"/>
      <w:b/>
      <w:bCs/>
      <w:caps/>
      <w:color w:val="00558C"/>
      <w:sz w:val="24"/>
      <w:szCs w:val="24"/>
    </w:rPr>
  </w:style>
  <w:style w:type="paragraph" w:styleId="Titre3">
    <w:name w:val="heading 3"/>
    <w:basedOn w:val="Normal"/>
    <w:next w:val="Corpsdetexte"/>
    <w:link w:val="Titre3Car"/>
    <w:qFormat/>
    <w:rsid w:val="0092555C"/>
    <w:pPr>
      <w:keepNext/>
      <w:keepLines/>
      <w:numPr>
        <w:ilvl w:val="2"/>
        <w:numId w:val="67"/>
      </w:numPr>
      <w:spacing w:before="120" w:after="120"/>
      <w:ind w:right="851"/>
      <w:outlineLvl w:val="2"/>
    </w:pPr>
    <w:rPr>
      <w:rFonts w:asciiTheme="majorHAnsi" w:eastAsiaTheme="majorEastAsia" w:hAnsiTheme="majorHAnsi" w:cstheme="majorBidi"/>
      <w:b/>
      <w:bCs/>
      <w:smallCaps/>
      <w:color w:val="00558C"/>
      <w:sz w:val="22"/>
    </w:rPr>
  </w:style>
  <w:style w:type="paragraph" w:styleId="Titre4">
    <w:name w:val="heading 4"/>
    <w:basedOn w:val="Normal"/>
    <w:next w:val="Corpsdetexte"/>
    <w:link w:val="Titre4Car"/>
    <w:qFormat/>
    <w:rsid w:val="0092555C"/>
    <w:pPr>
      <w:keepNext/>
      <w:keepLines/>
      <w:numPr>
        <w:ilvl w:val="3"/>
        <w:numId w:val="67"/>
      </w:numPr>
      <w:spacing w:before="120" w:after="120"/>
      <w:ind w:right="992"/>
      <w:outlineLvl w:val="3"/>
    </w:pPr>
    <w:rPr>
      <w:rFonts w:asciiTheme="majorHAnsi" w:eastAsiaTheme="majorEastAsia" w:hAnsiTheme="majorHAnsi" w:cstheme="majorBidi"/>
      <w:b/>
      <w:bCs/>
      <w:iCs/>
      <w:color w:val="00558C"/>
      <w:sz w:val="22"/>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rPr>
  </w:style>
  <w:style w:type="character" w:customStyle="1" w:styleId="Titre1Car">
    <w:name w:val="Titre 1 Car"/>
    <w:basedOn w:val="Policepardfaut"/>
    <w:link w:val="Titre1"/>
    <w:rsid w:val="0092555C"/>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92555C"/>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92555C"/>
    <w:rPr>
      <w:rFonts w:asciiTheme="majorHAnsi" w:eastAsiaTheme="majorEastAsia" w:hAnsiTheme="majorHAnsi" w:cstheme="majorBidi"/>
      <w:b/>
      <w:bCs/>
      <w:smallCaps/>
      <w:color w:val="00558C"/>
      <w:lang w:val="en-GB"/>
    </w:rPr>
  </w:style>
  <w:style w:type="paragraph" w:customStyle="1" w:styleId="Textedesaisie">
    <w:name w:val="Texte de saisie"/>
    <w:basedOn w:val="Normal"/>
    <w:autoRedefine/>
    <w:rsid w:val="009B389B"/>
    <w:pPr>
      <w:spacing w:after="120"/>
    </w:pPr>
    <w:rPr>
      <w:color w:val="000000" w:themeColor="text1"/>
      <w:sz w:val="22"/>
    </w:rPr>
  </w:style>
  <w:style w:type="character" w:customStyle="1" w:styleId="Titre4Car">
    <w:name w:val="Titre 4 Car"/>
    <w:basedOn w:val="Policepardfaut"/>
    <w:link w:val="Titre4"/>
    <w:rsid w:val="0092555C"/>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8B3B2F"/>
    <w:pPr>
      <w:numPr>
        <w:numId w:val="2"/>
      </w:numPr>
      <w:jc w:val="both"/>
    </w:pPr>
    <w:rPr>
      <w:lang w:val="fr-FR"/>
    </w:rPr>
  </w:style>
  <w:style w:type="paragraph" w:customStyle="1" w:styleId="Bullet2">
    <w:name w:val="Bullet 2"/>
    <w:basedOn w:val="Textedesaisie"/>
    <w:qFormat/>
    <w:rsid w:val="0042072D"/>
    <w:pPr>
      <w:numPr>
        <w:numId w:val="99"/>
      </w:numPr>
      <w:ind w:left="1066" w:hanging="35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81983"/>
    <w:pPr>
      <w:tabs>
        <w:tab w:val="left" w:pos="425"/>
        <w:tab w:val="right" w:leader="dot" w:pos="10206"/>
      </w:tabs>
      <w:spacing w:line="300" w:lineRule="atLeast"/>
      <w:ind w:right="425"/>
      <w:jc w:val="left"/>
    </w:pPr>
    <w:rPr>
      <w:noProof/>
      <w:color w:val="00558C" w:themeColor="accent1"/>
      <w:sz w:val="22"/>
    </w:rPr>
  </w:style>
  <w:style w:type="paragraph" w:styleId="TM2">
    <w:name w:val="toc 2"/>
    <w:basedOn w:val="Normal"/>
    <w:next w:val="Normal"/>
    <w:uiPriority w:val="39"/>
    <w:rsid w:val="00323090"/>
    <w:pPr>
      <w:tabs>
        <w:tab w:val="right" w:leader="dot" w:pos="10206"/>
      </w:tabs>
      <w:spacing w:before="60" w:after="60" w:line="300" w:lineRule="atLeast"/>
      <w:ind w:left="425"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8B3B2F"/>
    <w:pPr>
      <w:spacing w:after="120"/>
      <w:jc w:val="both"/>
    </w:pPr>
    <w:rPr>
      <w:sz w:val="22"/>
    </w:rPr>
  </w:style>
  <w:style w:type="character" w:customStyle="1" w:styleId="CorpsdetexteCar">
    <w:name w:val="Corps de texte Car"/>
    <w:basedOn w:val="Policepardfaut"/>
    <w:link w:val="Corpsdetexte"/>
    <w:rsid w:val="008B3B2F"/>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rPr>
  </w:style>
  <w:style w:type="paragraph" w:customStyle="1" w:styleId="Annex">
    <w:name w:val="Annex"/>
    <w:basedOn w:val="Normal"/>
    <w:next w:val="AnnexHead1"/>
    <w:link w:val="AnnexChar"/>
    <w:qFormat/>
    <w:rsid w:val="0092555C"/>
    <w:pPr>
      <w:numPr>
        <w:numId w:val="4"/>
      </w:numPr>
      <w:tabs>
        <w:tab w:val="left" w:pos="1418"/>
      </w:tabs>
      <w:spacing w:after="240" w:line="240" w:lineRule="auto"/>
      <w:jc w:val="both"/>
    </w:pPr>
    <w:rPr>
      <w:rFonts w:asciiTheme="majorHAnsi" w:eastAsia="Times New Roman" w:hAnsiTheme="majorHAnsi" w:cs="Times New Roman"/>
      <w:b/>
      <w:caps/>
      <w:snapToGrid w:val="0"/>
      <w:color w:val="00558C"/>
      <w:sz w:val="28"/>
      <w:szCs w:val="24"/>
      <w:lang w:eastAsia="en-GB"/>
    </w:rPr>
  </w:style>
  <w:style w:type="character" w:customStyle="1" w:styleId="AnnexChar">
    <w:name w:val="Annex Char"/>
    <w:basedOn w:val="Policepardfaut"/>
    <w:link w:val="Annex"/>
    <w:rsid w:val="0092555C"/>
    <w:rPr>
      <w:rFonts w:asciiTheme="majorHAnsi" w:eastAsia="Times New Roman" w:hAnsiTheme="majorHAnsi" w:cs="Times New Roman"/>
      <w:b/>
      <w:caps/>
      <w:snapToGrid w:val="0"/>
      <w:color w:val="00558C"/>
      <w:sz w:val="28"/>
      <w:szCs w:val="24"/>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eastAsia="en-GB"/>
    </w:rPr>
  </w:style>
  <w:style w:type="paragraph" w:customStyle="1" w:styleId="List1">
    <w:name w:val="List 1"/>
    <w:basedOn w:val="Normal"/>
    <w:qFormat/>
    <w:rsid w:val="008B3B2F"/>
    <w:pPr>
      <w:numPr>
        <w:numId w:val="13"/>
      </w:numPr>
      <w:spacing w:after="120" w:line="240" w:lineRule="auto"/>
      <w:jc w:val="both"/>
    </w:pPr>
    <w:rPr>
      <w:rFonts w:eastAsia="Times New Roman" w:cs="Times New Roman"/>
      <w:sz w:val="22"/>
      <w:szCs w:val="20"/>
      <w:lang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972090"/>
    <w:pPr>
      <w:tabs>
        <w:tab w:val="left" w:pos="1843"/>
        <w:tab w:val="right" w:leader="dot" w:pos="9781"/>
      </w:tabs>
      <w:spacing w:line="259" w:lineRule="auto"/>
      <w:ind w:left="992" w:right="425"/>
    </w:pPr>
    <w:rPr>
      <w:rFonts w:eastAsiaTheme="minorEastAsia" w:cs="Times New Roman"/>
      <w:noProof/>
      <w:color w:val="00558C"/>
      <w:sz w:val="22"/>
      <w:lang w:val="fr-FR" w:eastAsia="fr-FR"/>
    </w:rPr>
  </w:style>
  <w:style w:type="paragraph" w:customStyle="1" w:styleId="Acronym">
    <w:name w:val="Acronym"/>
    <w:basedOn w:val="Normal"/>
    <w:qFormat/>
    <w:rsid w:val="0041576B"/>
    <w:pPr>
      <w:spacing w:after="60"/>
      <w:ind w:left="1418" w:hanging="1418"/>
    </w:pPr>
    <w:rPr>
      <w:sz w:val="22"/>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eastAsia="en-GB"/>
    </w:rPr>
  </w:style>
  <w:style w:type="paragraph" w:customStyle="1" w:styleId="AnnexBHead1">
    <w:name w:val="Annex B Head 1"/>
    <w:basedOn w:val="AnnexAHead1"/>
    <w:next w:val="Heading1separatationline"/>
    <w:rsid w:val="0028493C"/>
    <w:pPr>
      <w:numPr>
        <w:numId w:val="6"/>
      </w:numPr>
    </w:pPr>
    <w:rPr>
      <w:color w:val="00558C"/>
      <w:sz w:val="24"/>
    </w:r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E071E5"/>
    <w:pPr>
      <w:numPr>
        <w:numId w:val="8"/>
      </w:numPr>
    </w:pPr>
    <w:rPr>
      <w:b/>
      <w:caps/>
      <w:color w:val="00558C"/>
      <w:sz w:val="24"/>
    </w:rPr>
  </w:style>
  <w:style w:type="paragraph" w:customStyle="1" w:styleId="AnnexCHead2">
    <w:name w:val="Annex C Head 2"/>
    <w:basedOn w:val="Normal"/>
    <w:next w:val="Heading2separationline"/>
    <w:rsid w:val="00645929"/>
    <w:pPr>
      <w:numPr>
        <w:ilvl w:val="1"/>
        <w:numId w:val="8"/>
      </w:numPr>
    </w:pPr>
    <w:rPr>
      <w:b/>
      <w:caps/>
      <w:color w:val="407EC9"/>
      <w:sz w:val="24"/>
    </w:rPr>
  </w:style>
  <w:style w:type="paragraph" w:customStyle="1" w:styleId="AnnexCHead3">
    <w:name w:val="Annex C Head 3"/>
    <w:basedOn w:val="Normal"/>
    <w:rsid w:val="00645929"/>
    <w:pPr>
      <w:numPr>
        <w:ilvl w:val="2"/>
        <w:numId w:val="8"/>
      </w:numPr>
      <w:spacing w:before="120" w:after="120"/>
    </w:pPr>
    <w:rPr>
      <w:b/>
      <w:smallCaps/>
      <w:color w:val="407EC9"/>
      <w:sz w:val="22"/>
    </w:rPr>
  </w:style>
  <w:style w:type="paragraph" w:customStyle="1" w:styleId="AnnexCHead4">
    <w:name w:val="Annex C Head 4"/>
    <w:basedOn w:val="Normal"/>
    <w:next w:val="Corpsdetexte"/>
    <w:rsid w:val="00645929"/>
    <w:pPr>
      <w:numPr>
        <w:ilvl w:val="3"/>
        <w:numId w:val="8"/>
      </w:numPr>
      <w:spacing w:before="120" w:after="120"/>
    </w:pPr>
    <w:rPr>
      <w:b/>
      <w:color w:val="407EC9"/>
      <w:sz w:val="22"/>
      <w:lang w:eastAsia="de-DE"/>
    </w:rPr>
  </w:style>
  <w:style w:type="paragraph" w:customStyle="1" w:styleId="AnnexDHead1">
    <w:name w:val="Annex D Head 1"/>
    <w:basedOn w:val="Normal"/>
    <w:next w:val="Heading1separatationline"/>
    <w:rsid w:val="00C77D4E"/>
    <w:pPr>
      <w:numPr>
        <w:numId w:val="51"/>
      </w:numPr>
    </w:pPr>
    <w:rPr>
      <w:b/>
      <w:caps/>
      <w:color w:val="00558C"/>
      <w:sz w:val="24"/>
      <w:lang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eastAsia="en-GB"/>
    </w:rPr>
  </w:style>
  <w:style w:type="paragraph" w:customStyle="1" w:styleId="Documentdate">
    <w:name w:val="Document date"/>
    <w:basedOn w:val="Normal"/>
    <w:rsid w:val="00481072"/>
    <w:rPr>
      <w:b/>
      <w:color w:val="FFFFFF" w:themeColor="background1"/>
      <w:sz w:val="28"/>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eastAsia="en-GB"/>
    </w:rPr>
  </w:style>
  <w:style w:type="paragraph" w:customStyle="1" w:styleId="Listatext">
    <w:name w:val="List a text"/>
    <w:basedOn w:val="Normal"/>
    <w:qFormat/>
    <w:rsid w:val="0041576B"/>
    <w:pPr>
      <w:spacing w:after="120"/>
      <w:ind w:left="1134"/>
    </w:pPr>
    <w:rPr>
      <w:sz w:val="22"/>
    </w:rPr>
  </w:style>
  <w:style w:type="paragraph" w:customStyle="1" w:styleId="Listi">
    <w:name w:val="List i"/>
    <w:basedOn w:val="Normal"/>
    <w:qFormat/>
    <w:rsid w:val="00645929"/>
    <w:pPr>
      <w:numPr>
        <w:ilvl w:val="2"/>
        <w:numId w:val="13"/>
      </w:numPr>
      <w:spacing w:after="120"/>
    </w:pPr>
    <w:rPr>
      <w:sz w:val="20"/>
    </w:rPr>
  </w:style>
  <w:style w:type="paragraph" w:customStyle="1" w:styleId="Listitext">
    <w:name w:val="List i text"/>
    <w:basedOn w:val="Normal"/>
    <w:rsid w:val="0041576B"/>
    <w:pPr>
      <w:ind w:left="2268" w:hanging="567"/>
    </w:pPr>
    <w:rPr>
      <w:sz w:val="20"/>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7A37DF"/>
    <w:pPr>
      <w:ind w:right="521"/>
      <w:jc w:val="center"/>
    </w:pPr>
    <w:rPr>
      <w:rFonts w:ascii="Calibri" w:hAnsi="Calibri"/>
      <w:b/>
      <w:caps/>
      <w:color w:val="00558C"/>
      <w:sz w:val="56"/>
      <w:szCs w:val="44"/>
    </w:rPr>
  </w:style>
  <w:style w:type="paragraph" w:customStyle="1" w:styleId="Article">
    <w:name w:val="Article"/>
    <w:basedOn w:val="Normal"/>
    <w:qFormat/>
    <w:rsid w:val="00635FCB"/>
    <w:pPr>
      <w:numPr>
        <w:numId w:val="15"/>
      </w:numPr>
      <w:spacing w:before="240" w:after="240"/>
      <w:ind w:left="420" w:hanging="420"/>
      <w:jc w:val="center"/>
    </w:pPr>
    <w:rPr>
      <w:b/>
      <w:color w:val="00558C"/>
      <w:sz w:val="28"/>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unhideWhenUsed/>
    <w:rsid w:val="00017CBE"/>
    <w:pPr>
      <w:spacing w:line="240" w:lineRule="auto"/>
    </w:pPr>
    <w:rPr>
      <w:sz w:val="24"/>
      <w:szCs w:val="24"/>
    </w:rPr>
  </w:style>
  <w:style w:type="character" w:customStyle="1" w:styleId="CommentaireCar">
    <w:name w:val="Commentaire Car"/>
    <w:basedOn w:val="Policepardfaut"/>
    <w:link w:val="Commentaire"/>
    <w:uiPriority w:val="99"/>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rPr>
  </w:style>
  <w:style w:type="paragraph" w:customStyle="1" w:styleId="ANNEXEHEAD1">
    <w:name w:val="ANNEX E HEAD 1"/>
    <w:basedOn w:val="Normal"/>
    <w:next w:val="Heading1separatationline"/>
    <w:rsid w:val="00645929"/>
    <w:pPr>
      <w:numPr>
        <w:numId w:val="52"/>
      </w:numPr>
    </w:pPr>
    <w:rPr>
      <w:b/>
      <w:color w:val="407EC9"/>
      <w:sz w:val="28"/>
    </w:rPr>
  </w:style>
  <w:style w:type="paragraph" w:customStyle="1" w:styleId="ANNEXEHEAD2">
    <w:name w:val="ANNEX E HEAD 2"/>
    <w:basedOn w:val="Normal"/>
    <w:next w:val="Heading2separationline"/>
    <w:rsid w:val="00645929"/>
    <w:pPr>
      <w:numPr>
        <w:ilvl w:val="1"/>
        <w:numId w:val="52"/>
      </w:numPr>
    </w:pPr>
    <w:rPr>
      <w:b/>
      <w:color w:val="407EC9"/>
      <w:sz w:val="24"/>
    </w:rPr>
  </w:style>
  <w:style w:type="paragraph" w:customStyle="1" w:styleId="ANNEXEHEAD3">
    <w:name w:val="ANNEX E HEAD 3"/>
    <w:basedOn w:val="Normal"/>
    <w:next w:val="Corpsdetexte"/>
    <w:rsid w:val="00645929"/>
    <w:pPr>
      <w:numPr>
        <w:ilvl w:val="2"/>
        <w:numId w:val="52"/>
      </w:numPr>
    </w:pPr>
    <w:rPr>
      <w:b/>
      <w:color w:val="407EC9"/>
      <w:sz w:val="22"/>
    </w:rPr>
  </w:style>
  <w:style w:type="paragraph" w:customStyle="1" w:styleId="AnnexEHead4">
    <w:name w:val="Annex E Head 4"/>
    <w:basedOn w:val="Normal"/>
    <w:next w:val="Corpsdetexte"/>
    <w:rsid w:val="00645929"/>
    <w:pPr>
      <w:numPr>
        <w:ilvl w:val="3"/>
        <w:numId w:val="53"/>
      </w:numPr>
    </w:pPr>
    <w:rPr>
      <w:b/>
      <w:color w:val="407EC9"/>
      <w:sz w:val="22"/>
    </w:rPr>
  </w:style>
  <w:style w:type="paragraph" w:styleId="TM4">
    <w:name w:val="toc 4"/>
    <w:basedOn w:val="Normal"/>
    <w:next w:val="Normal"/>
    <w:uiPriority w:val="39"/>
    <w:unhideWhenUsed/>
    <w:rsid w:val="00FC4A51"/>
    <w:pPr>
      <w:tabs>
        <w:tab w:val="right" w:leader="dot" w:pos="10195"/>
      </w:tabs>
      <w:spacing w:before="120" w:after="120"/>
      <w:ind w:right="425"/>
    </w:pPr>
    <w:rPr>
      <w:caps/>
      <w:color w:val="00558C"/>
      <w:sz w:val="22"/>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customStyle="1" w:styleId="Ulstomtale1">
    <w:name w:val="Uløst omtale1"/>
    <w:basedOn w:val="Policepardfaut"/>
    <w:uiPriority w:val="99"/>
    <w:semiHidden/>
    <w:unhideWhenUsed/>
    <w:rsid w:val="00CD5DFD"/>
    <w:rPr>
      <w:color w:val="605E5C"/>
      <w:shd w:val="clear" w:color="auto" w:fill="E1DFDD"/>
    </w:rPr>
  </w:style>
  <w:style w:type="character" w:styleId="Lienhypertextesuivivisit">
    <w:name w:val="FollowedHyperlink"/>
    <w:basedOn w:val="Policepardfaut"/>
    <w:uiPriority w:val="99"/>
    <w:semiHidden/>
    <w:rsid w:val="00B115F3"/>
    <w:rPr>
      <w:color w:val="9D9D9C" w:themeColor="followedHyperlink"/>
      <w:u w:val="single"/>
    </w:rPr>
  </w:style>
  <w:style w:type="character" w:styleId="Textedelespacerserv">
    <w:name w:val="Placeholder Text"/>
    <w:basedOn w:val="Policepardfaut"/>
    <w:uiPriority w:val="99"/>
    <w:semiHidden/>
    <w:rsid w:val="00796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6364C-8DA9-42E0-A252-5538E6756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62317-FF54-4EF0-8296-B7F5664549E4}">
  <ds:schemaRefs>
    <ds:schemaRef ds:uri="http://schemas.microsoft.com/sharepoint/v3/contenttype/forms"/>
  </ds:schemaRefs>
</ds:datastoreItem>
</file>

<file path=customXml/itemProps3.xml><?xml version="1.0" encoding="utf-8"?>
<ds:datastoreItem xmlns:ds="http://schemas.openxmlformats.org/officeDocument/2006/customXml" ds:itemID="{3B05C2A4-031B-41E6-A788-F6372C854A0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935C34B7-1E5C-4B45-956C-3794A8EB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17521</Words>
  <Characters>96368</Characters>
  <Application>Microsoft Office Word</Application>
  <DocSecurity>0</DocSecurity>
  <Lines>803</Lines>
  <Paragraphs>227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5</cp:revision>
  <cp:lastPrinted>2022-10-11T09:04:00Z</cp:lastPrinted>
  <dcterms:created xsi:type="dcterms:W3CDTF">2022-11-14T14:25:00Z</dcterms:created>
  <dcterms:modified xsi:type="dcterms:W3CDTF">2022-11-15T14:47:00Z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136600</vt:r8>
  </property>
  <property fmtid="{D5CDD505-2E9C-101B-9397-08002B2CF9AE}" pid="4" name="MediaServiceImageTags">
    <vt:lpwstr/>
  </property>
</Properties>
</file>